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9.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docProps/app.xml" ContentType="application/vnd.openxmlformats-officedocument.extended-properties+xml"/>
  <Override PartName="/docProps/core.xml" ContentType="application/vnd.openxmlformats-package.core-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BE64AA">
            <w:pPr>
              <w:pStyle w:val="Documenttype"/>
              <w:jc w:val="right"/>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EC15A51" w:rsidR="0093492E" w:rsidRPr="00F55AD7" w:rsidRDefault="002735DD" w:rsidP="0026038D">
      <w:pPr>
        <w:pStyle w:val="Documentnumber"/>
      </w:pPr>
      <w:r>
        <w:t xml:space="preserve">Guideline </w:t>
      </w:r>
      <w:r w:rsidR="00E276FE">
        <w:t>1014</w:t>
      </w:r>
    </w:p>
    <w:p w14:paraId="6F5ABEE9" w14:textId="3FF9D00B" w:rsidR="0026038D" w:rsidRDefault="0026038D" w:rsidP="003274DB"/>
    <w:p w14:paraId="6DAEFB9A" w14:textId="6CF73954" w:rsidR="00F633E1" w:rsidRDefault="00F633E1" w:rsidP="003274DB"/>
    <w:p w14:paraId="635F4B6B" w14:textId="77777777" w:rsidR="00F633E1" w:rsidRPr="00F55AD7" w:rsidRDefault="00F633E1" w:rsidP="003274DB"/>
    <w:p w14:paraId="742214D1" w14:textId="6D818D63" w:rsidR="00F633E1" w:rsidRDefault="0033262B" w:rsidP="00F633E1">
      <w:pPr>
        <w:pStyle w:val="Documentname"/>
      </w:pPr>
      <w:r w:rsidRPr="00ED6FF5">
        <w:rPr>
          <w:caps w:val="0"/>
        </w:rPr>
        <w:t xml:space="preserve">ACCREDITATION </w:t>
      </w:r>
      <w:r>
        <w:rPr>
          <w:caps w:val="0"/>
        </w:rPr>
        <w:t xml:space="preserve">OF VTS TRAINING </w:t>
      </w:r>
      <w:r w:rsidR="00BE64AA">
        <w:rPr>
          <w:caps w:val="0"/>
        </w:rPr>
        <w:t>ORGANIZATION</w:t>
      </w:r>
      <w:r>
        <w:rPr>
          <w:caps w:val="0"/>
        </w:rPr>
        <w:t xml:space="preserve">S </w:t>
      </w:r>
      <w:r w:rsidRPr="00ED6FF5">
        <w:rPr>
          <w:caps w:val="0"/>
        </w:rPr>
        <w:t xml:space="preserve">AND APPROVAL </w:t>
      </w:r>
      <w:r w:rsidR="009857ED">
        <w:rPr>
          <w:caps w:val="0"/>
        </w:rPr>
        <w:t>TO</w:t>
      </w:r>
      <w:r w:rsidR="009F3EFE">
        <w:rPr>
          <w:caps w:val="0"/>
        </w:rPr>
        <w:t xml:space="preserve"> </w:t>
      </w:r>
      <w:r w:rsidR="00E5552D">
        <w:rPr>
          <w:caps w:val="0"/>
        </w:rPr>
        <w:br/>
      </w:r>
      <w:r w:rsidR="009F3EFE">
        <w:rPr>
          <w:caps w:val="0"/>
        </w:rPr>
        <w:t xml:space="preserve">DELIVER </w:t>
      </w:r>
      <w:r>
        <w:rPr>
          <w:caps w:val="0"/>
        </w:rPr>
        <w:t>IALA MODEL COURSES</w:t>
      </w:r>
      <w:r w:rsidR="00F633E1" w:rsidRPr="00ED6FF5">
        <w:t xml:space="preserve"> </w:t>
      </w:r>
    </w:p>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6B34E15A"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 xml:space="preserve">Edition </w:t>
      </w:r>
      <w:proofErr w:type="spellStart"/>
      <w:r>
        <w:t>x.x</w:t>
      </w:r>
      <w:proofErr w:type="spellEnd"/>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05573977" w14:textId="49562A0A" w:rsidR="008A1C74"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bookmarkStart w:id="1" w:name="_GoBack"/>
      <w:bookmarkEnd w:id="1"/>
      <w:r w:rsidR="008A1C74" w:rsidRPr="00D120D1">
        <w:t>1.</w:t>
      </w:r>
      <w:r w:rsidR="008A1C74">
        <w:rPr>
          <w:rFonts w:eastAsiaTheme="minorEastAsia"/>
          <w:b w:val="0"/>
          <w:color w:val="auto"/>
          <w:lang w:val="en-AU" w:eastAsia="en-AU"/>
        </w:rPr>
        <w:tab/>
      </w:r>
      <w:r w:rsidR="008A1C74" w:rsidRPr="00D120D1">
        <w:t>INTRODUCTION</w:t>
      </w:r>
      <w:r w:rsidR="008A1C74">
        <w:tab/>
      </w:r>
      <w:r w:rsidR="008A1C74">
        <w:fldChar w:fldCharType="begin"/>
      </w:r>
      <w:r w:rsidR="008A1C74">
        <w:instrText xml:space="preserve"> PAGEREF _Toc63946386 \h </w:instrText>
      </w:r>
      <w:r w:rsidR="008A1C74">
        <w:fldChar w:fldCharType="separate"/>
      </w:r>
      <w:r w:rsidR="008A1C74">
        <w:t>5</w:t>
      </w:r>
      <w:r w:rsidR="008A1C74">
        <w:fldChar w:fldCharType="end"/>
      </w:r>
    </w:p>
    <w:p w14:paraId="7E444A4A" w14:textId="2D6365DB" w:rsidR="008A1C74" w:rsidRDefault="008A1C74">
      <w:pPr>
        <w:pStyle w:val="TOC1"/>
        <w:rPr>
          <w:rFonts w:eastAsiaTheme="minorEastAsia"/>
          <w:b w:val="0"/>
          <w:color w:val="auto"/>
          <w:lang w:val="en-AU" w:eastAsia="en-AU"/>
        </w:rPr>
      </w:pPr>
      <w:r w:rsidRPr="00D120D1">
        <w:t>2.</w:t>
      </w:r>
      <w:r>
        <w:rPr>
          <w:rFonts w:eastAsiaTheme="minorEastAsia"/>
          <w:b w:val="0"/>
          <w:color w:val="auto"/>
          <w:lang w:val="en-AU" w:eastAsia="en-AU"/>
        </w:rPr>
        <w:tab/>
      </w:r>
      <w:r w:rsidRPr="00D120D1">
        <w:t>PURPOSE OF GUIDELINE</w:t>
      </w:r>
      <w:r>
        <w:tab/>
      </w:r>
      <w:r>
        <w:fldChar w:fldCharType="begin"/>
      </w:r>
      <w:r>
        <w:instrText xml:space="preserve"> PAGEREF _Toc63946387 \h </w:instrText>
      </w:r>
      <w:r>
        <w:fldChar w:fldCharType="separate"/>
      </w:r>
      <w:r>
        <w:t>5</w:t>
      </w:r>
      <w:r>
        <w:fldChar w:fldCharType="end"/>
      </w:r>
    </w:p>
    <w:p w14:paraId="1CE304B4" w14:textId="4933F3C2" w:rsidR="008A1C74" w:rsidRDefault="008A1C74">
      <w:pPr>
        <w:pStyle w:val="TOC1"/>
        <w:rPr>
          <w:rFonts w:eastAsiaTheme="minorEastAsia"/>
          <w:b w:val="0"/>
          <w:color w:val="auto"/>
          <w:lang w:val="en-AU" w:eastAsia="en-AU"/>
        </w:rPr>
      </w:pPr>
      <w:r w:rsidRPr="00D120D1">
        <w:t>3.</w:t>
      </w:r>
      <w:r>
        <w:rPr>
          <w:rFonts w:eastAsiaTheme="minorEastAsia"/>
          <w:b w:val="0"/>
          <w:color w:val="auto"/>
          <w:lang w:val="en-AU" w:eastAsia="en-AU"/>
        </w:rPr>
        <w:tab/>
      </w:r>
      <w:r>
        <w:t>ACCREDITATION</w:t>
      </w:r>
      <w:r>
        <w:tab/>
      </w:r>
      <w:r>
        <w:fldChar w:fldCharType="begin"/>
      </w:r>
      <w:r>
        <w:instrText xml:space="preserve"> PAGEREF _Toc63946388 \h </w:instrText>
      </w:r>
      <w:r>
        <w:fldChar w:fldCharType="separate"/>
      </w:r>
      <w:r>
        <w:t>6</w:t>
      </w:r>
      <w:r>
        <w:fldChar w:fldCharType="end"/>
      </w:r>
    </w:p>
    <w:p w14:paraId="4C381EC5" w14:textId="3C004768" w:rsidR="008A1C74" w:rsidRDefault="008A1C74">
      <w:pPr>
        <w:pStyle w:val="TOC2"/>
        <w:rPr>
          <w:rFonts w:eastAsiaTheme="minorEastAsia"/>
          <w:color w:val="auto"/>
          <w:lang w:val="en-AU" w:eastAsia="en-AU"/>
        </w:rPr>
      </w:pPr>
      <w:r w:rsidRPr="00D120D1">
        <w:t>3.1.</w:t>
      </w:r>
      <w:r>
        <w:rPr>
          <w:rFonts w:eastAsiaTheme="minorEastAsia"/>
          <w:color w:val="auto"/>
          <w:lang w:val="en-AU" w:eastAsia="en-AU"/>
        </w:rPr>
        <w:tab/>
      </w:r>
      <w:r>
        <w:t>QUALITY STANDARDS</w:t>
      </w:r>
      <w:r>
        <w:tab/>
      </w:r>
      <w:r>
        <w:fldChar w:fldCharType="begin"/>
      </w:r>
      <w:r>
        <w:instrText xml:space="preserve"> PAGEREF _Toc63946389 \h </w:instrText>
      </w:r>
      <w:r>
        <w:fldChar w:fldCharType="separate"/>
      </w:r>
      <w:r>
        <w:t>6</w:t>
      </w:r>
      <w:r>
        <w:fldChar w:fldCharType="end"/>
      </w:r>
    </w:p>
    <w:p w14:paraId="200139F2" w14:textId="4F55D06C" w:rsidR="008A1C74" w:rsidRDefault="008A1C74">
      <w:pPr>
        <w:pStyle w:val="TOC2"/>
        <w:rPr>
          <w:rFonts w:eastAsiaTheme="minorEastAsia"/>
          <w:color w:val="auto"/>
          <w:lang w:val="en-AU" w:eastAsia="en-AU"/>
        </w:rPr>
      </w:pPr>
      <w:r w:rsidRPr="00D120D1">
        <w:t>3.2.</w:t>
      </w:r>
      <w:r>
        <w:rPr>
          <w:rFonts w:eastAsiaTheme="minorEastAsia"/>
          <w:color w:val="auto"/>
          <w:lang w:val="en-AU" w:eastAsia="en-AU"/>
        </w:rPr>
        <w:tab/>
      </w:r>
      <w:r>
        <w:t>OTHER CONSIDERATIONS</w:t>
      </w:r>
      <w:r>
        <w:tab/>
      </w:r>
      <w:r>
        <w:fldChar w:fldCharType="begin"/>
      </w:r>
      <w:r>
        <w:instrText xml:space="preserve"> PAGEREF _Toc63946390 \h </w:instrText>
      </w:r>
      <w:r>
        <w:fldChar w:fldCharType="separate"/>
      </w:r>
      <w:r>
        <w:t>7</w:t>
      </w:r>
      <w:r>
        <w:fldChar w:fldCharType="end"/>
      </w:r>
    </w:p>
    <w:p w14:paraId="6A18AC3D" w14:textId="0EE458AE" w:rsidR="008A1C74" w:rsidRDefault="008A1C74">
      <w:pPr>
        <w:pStyle w:val="TOC3"/>
        <w:tabs>
          <w:tab w:val="left" w:pos="1134"/>
          <w:tab w:val="right" w:leader="dot" w:pos="10195"/>
        </w:tabs>
        <w:rPr>
          <w:rFonts w:eastAsiaTheme="minorEastAsia"/>
          <w:noProof/>
          <w:sz w:val="22"/>
          <w:lang w:val="en-AU" w:eastAsia="en-AU"/>
        </w:rPr>
      </w:pPr>
      <w:r w:rsidRPr="00D120D1">
        <w:rPr>
          <w:noProof/>
        </w:rPr>
        <w:t>3.2.1.</w:t>
      </w:r>
      <w:r>
        <w:rPr>
          <w:rFonts w:eastAsiaTheme="minorEastAsia"/>
          <w:noProof/>
          <w:sz w:val="22"/>
          <w:lang w:val="en-AU" w:eastAsia="en-AU"/>
        </w:rPr>
        <w:tab/>
      </w:r>
      <w:r>
        <w:rPr>
          <w:noProof/>
        </w:rPr>
        <w:t>Recognition of quality standards</w:t>
      </w:r>
      <w:r>
        <w:rPr>
          <w:noProof/>
        </w:rPr>
        <w:tab/>
      </w:r>
      <w:r>
        <w:rPr>
          <w:noProof/>
        </w:rPr>
        <w:fldChar w:fldCharType="begin"/>
      </w:r>
      <w:r>
        <w:rPr>
          <w:noProof/>
        </w:rPr>
        <w:instrText xml:space="preserve"> PAGEREF _Toc63946391 \h </w:instrText>
      </w:r>
      <w:r>
        <w:rPr>
          <w:noProof/>
        </w:rPr>
      </w:r>
      <w:r>
        <w:rPr>
          <w:noProof/>
        </w:rPr>
        <w:fldChar w:fldCharType="separate"/>
      </w:r>
      <w:r>
        <w:rPr>
          <w:noProof/>
        </w:rPr>
        <w:t>7</w:t>
      </w:r>
      <w:r>
        <w:rPr>
          <w:noProof/>
        </w:rPr>
        <w:fldChar w:fldCharType="end"/>
      </w:r>
    </w:p>
    <w:p w14:paraId="4F948A42" w14:textId="73437064" w:rsidR="008A1C74" w:rsidRDefault="008A1C74">
      <w:pPr>
        <w:pStyle w:val="TOC3"/>
        <w:tabs>
          <w:tab w:val="left" w:pos="1134"/>
          <w:tab w:val="right" w:leader="dot" w:pos="10195"/>
        </w:tabs>
        <w:rPr>
          <w:rFonts w:eastAsiaTheme="minorEastAsia"/>
          <w:noProof/>
          <w:sz w:val="22"/>
          <w:lang w:val="en-AU" w:eastAsia="en-AU"/>
        </w:rPr>
      </w:pPr>
      <w:r w:rsidRPr="00D120D1">
        <w:rPr>
          <w:noProof/>
        </w:rPr>
        <w:t>3.2.2.</w:t>
      </w:r>
      <w:r>
        <w:rPr>
          <w:rFonts w:eastAsiaTheme="minorEastAsia"/>
          <w:noProof/>
          <w:sz w:val="22"/>
          <w:lang w:val="en-AU" w:eastAsia="en-AU"/>
        </w:rPr>
        <w:tab/>
      </w:r>
      <w:r>
        <w:rPr>
          <w:noProof/>
        </w:rPr>
        <w:t>WHERE A COMPETENT AUTHORITY OPERATES A TRAINING ORGANIZATION</w:t>
      </w:r>
      <w:r>
        <w:rPr>
          <w:noProof/>
        </w:rPr>
        <w:tab/>
      </w:r>
      <w:r>
        <w:rPr>
          <w:noProof/>
        </w:rPr>
        <w:fldChar w:fldCharType="begin"/>
      </w:r>
      <w:r>
        <w:rPr>
          <w:noProof/>
        </w:rPr>
        <w:instrText xml:space="preserve"> PAGEREF _Toc63946392 \h </w:instrText>
      </w:r>
      <w:r>
        <w:rPr>
          <w:noProof/>
        </w:rPr>
      </w:r>
      <w:r>
        <w:rPr>
          <w:noProof/>
        </w:rPr>
        <w:fldChar w:fldCharType="separate"/>
      </w:r>
      <w:r>
        <w:rPr>
          <w:noProof/>
        </w:rPr>
        <w:t>7</w:t>
      </w:r>
      <w:r>
        <w:rPr>
          <w:noProof/>
        </w:rPr>
        <w:fldChar w:fldCharType="end"/>
      </w:r>
    </w:p>
    <w:p w14:paraId="1088E79D" w14:textId="29F88F2F" w:rsidR="008A1C74" w:rsidRDefault="008A1C74">
      <w:pPr>
        <w:pStyle w:val="TOC1"/>
        <w:rPr>
          <w:rFonts w:eastAsiaTheme="minorEastAsia"/>
          <w:b w:val="0"/>
          <w:color w:val="auto"/>
          <w:lang w:val="en-AU" w:eastAsia="en-AU"/>
        </w:rPr>
      </w:pPr>
      <w:r w:rsidRPr="00D120D1">
        <w:t>4.</w:t>
      </w:r>
      <w:r>
        <w:rPr>
          <w:rFonts w:eastAsiaTheme="minorEastAsia"/>
          <w:b w:val="0"/>
          <w:color w:val="auto"/>
          <w:lang w:val="en-AU" w:eastAsia="en-AU"/>
        </w:rPr>
        <w:tab/>
      </w:r>
      <w:r>
        <w:t>APPROVAL OF MODEL COURSES</w:t>
      </w:r>
      <w:r>
        <w:tab/>
      </w:r>
      <w:r>
        <w:fldChar w:fldCharType="begin"/>
      </w:r>
      <w:r>
        <w:instrText xml:space="preserve"> PAGEREF _Toc63946393 \h </w:instrText>
      </w:r>
      <w:r>
        <w:fldChar w:fldCharType="separate"/>
      </w:r>
      <w:r>
        <w:t>7</w:t>
      </w:r>
      <w:r>
        <w:fldChar w:fldCharType="end"/>
      </w:r>
    </w:p>
    <w:p w14:paraId="6F2A1925" w14:textId="0457843F" w:rsidR="008A1C74" w:rsidRDefault="008A1C74">
      <w:pPr>
        <w:pStyle w:val="TOC2"/>
        <w:rPr>
          <w:rFonts w:eastAsiaTheme="minorEastAsia"/>
          <w:color w:val="auto"/>
          <w:lang w:val="en-AU" w:eastAsia="en-AU"/>
        </w:rPr>
      </w:pPr>
      <w:r w:rsidRPr="00D120D1">
        <w:t>4.1.</w:t>
      </w:r>
      <w:r>
        <w:rPr>
          <w:rFonts w:eastAsiaTheme="minorEastAsia"/>
          <w:color w:val="auto"/>
          <w:lang w:val="en-AU" w:eastAsia="en-AU"/>
        </w:rPr>
        <w:tab/>
      </w:r>
      <w:r>
        <w:t>Course curriculum</w:t>
      </w:r>
      <w:r>
        <w:tab/>
      </w:r>
      <w:r>
        <w:fldChar w:fldCharType="begin"/>
      </w:r>
      <w:r>
        <w:instrText xml:space="preserve"> PAGEREF _Toc63946394 \h </w:instrText>
      </w:r>
      <w:r>
        <w:fldChar w:fldCharType="separate"/>
      </w:r>
      <w:r>
        <w:t>8</w:t>
      </w:r>
      <w:r>
        <w:fldChar w:fldCharType="end"/>
      </w:r>
    </w:p>
    <w:p w14:paraId="3D13999A" w14:textId="189AC321" w:rsidR="008A1C74" w:rsidRDefault="008A1C74">
      <w:pPr>
        <w:pStyle w:val="TOC2"/>
        <w:rPr>
          <w:rFonts w:eastAsiaTheme="minorEastAsia"/>
          <w:color w:val="auto"/>
          <w:lang w:val="en-AU" w:eastAsia="en-AU"/>
        </w:rPr>
      </w:pPr>
      <w:r w:rsidRPr="00D120D1">
        <w:t>4.2.</w:t>
      </w:r>
      <w:r>
        <w:rPr>
          <w:rFonts w:eastAsiaTheme="minorEastAsia"/>
          <w:color w:val="auto"/>
          <w:lang w:val="en-AU" w:eastAsia="en-AU"/>
        </w:rPr>
        <w:tab/>
      </w:r>
      <w:r>
        <w:t>Entry standards</w:t>
      </w:r>
      <w:r>
        <w:tab/>
      </w:r>
      <w:r>
        <w:fldChar w:fldCharType="begin"/>
      </w:r>
      <w:r>
        <w:instrText xml:space="preserve"> PAGEREF _Toc63946395 \h </w:instrText>
      </w:r>
      <w:r>
        <w:fldChar w:fldCharType="separate"/>
      </w:r>
      <w:r>
        <w:t>8</w:t>
      </w:r>
      <w:r>
        <w:fldChar w:fldCharType="end"/>
      </w:r>
    </w:p>
    <w:p w14:paraId="33F877D9" w14:textId="04CCE970" w:rsidR="008A1C74" w:rsidRDefault="008A1C74">
      <w:pPr>
        <w:pStyle w:val="TOC2"/>
        <w:rPr>
          <w:rFonts w:eastAsiaTheme="minorEastAsia"/>
          <w:color w:val="auto"/>
          <w:lang w:val="en-AU" w:eastAsia="en-AU"/>
        </w:rPr>
      </w:pPr>
      <w:r w:rsidRPr="00D120D1">
        <w:rPr>
          <w:highlight w:val="cyan"/>
        </w:rPr>
        <w:t>4.3.</w:t>
      </w:r>
      <w:r>
        <w:rPr>
          <w:rFonts w:eastAsiaTheme="minorEastAsia"/>
          <w:color w:val="auto"/>
          <w:lang w:val="en-AU" w:eastAsia="en-AU"/>
        </w:rPr>
        <w:tab/>
      </w:r>
      <w:r w:rsidRPr="00D120D1">
        <w:rPr>
          <w:highlight w:val="cyan"/>
        </w:rPr>
        <w:t>RECOGNITION OF PRIOR LEARNING</w:t>
      </w:r>
      <w:r>
        <w:tab/>
      </w:r>
      <w:r>
        <w:fldChar w:fldCharType="begin"/>
      </w:r>
      <w:r>
        <w:instrText xml:space="preserve"> PAGEREF _Toc63946396 \h </w:instrText>
      </w:r>
      <w:r>
        <w:fldChar w:fldCharType="separate"/>
      </w:r>
      <w:r>
        <w:t>8</w:t>
      </w:r>
      <w:r>
        <w:fldChar w:fldCharType="end"/>
      </w:r>
    </w:p>
    <w:p w14:paraId="5E1A7D92" w14:textId="6167646F" w:rsidR="008A1C74" w:rsidRDefault="008A1C74">
      <w:pPr>
        <w:pStyle w:val="TOC2"/>
        <w:rPr>
          <w:rFonts w:eastAsiaTheme="minorEastAsia"/>
          <w:color w:val="auto"/>
          <w:lang w:val="en-AU" w:eastAsia="en-AU"/>
        </w:rPr>
      </w:pPr>
      <w:r w:rsidRPr="00D120D1">
        <w:t>4.4.</w:t>
      </w:r>
      <w:r>
        <w:rPr>
          <w:rFonts w:eastAsiaTheme="minorEastAsia"/>
          <w:color w:val="auto"/>
          <w:lang w:val="en-AU" w:eastAsia="en-AU"/>
        </w:rPr>
        <w:tab/>
      </w:r>
      <w:r>
        <w:t>Conduct of training</w:t>
      </w:r>
      <w:r>
        <w:tab/>
      </w:r>
      <w:r>
        <w:fldChar w:fldCharType="begin"/>
      </w:r>
      <w:r>
        <w:instrText xml:space="preserve"> PAGEREF _Toc63946397 \h </w:instrText>
      </w:r>
      <w:r>
        <w:fldChar w:fldCharType="separate"/>
      </w:r>
      <w:r>
        <w:t>8</w:t>
      </w:r>
      <w:r>
        <w:fldChar w:fldCharType="end"/>
      </w:r>
    </w:p>
    <w:p w14:paraId="39503DA7" w14:textId="299914B6" w:rsidR="008A1C74" w:rsidRDefault="008A1C74">
      <w:pPr>
        <w:pStyle w:val="TOC3"/>
        <w:tabs>
          <w:tab w:val="left" w:pos="1134"/>
          <w:tab w:val="right" w:leader="dot" w:pos="10195"/>
        </w:tabs>
        <w:rPr>
          <w:rFonts w:eastAsiaTheme="minorEastAsia"/>
          <w:noProof/>
          <w:sz w:val="22"/>
          <w:lang w:val="en-AU" w:eastAsia="en-AU"/>
        </w:rPr>
      </w:pPr>
      <w:r w:rsidRPr="00D120D1">
        <w:rPr>
          <w:noProof/>
        </w:rPr>
        <w:t>4.4.1.</w:t>
      </w:r>
      <w:r>
        <w:rPr>
          <w:rFonts w:eastAsiaTheme="minorEastAsia"/>
          <w:noProof/>
          <w:sz w:val="22"/>
          <w:lang w:val="en-AU" w:eastAsia="en-AU"/>
        </w:rPr>
        <w:tab/>
      </w:r>
      <w:r>
        <w:rPr>
          <w:noProof/>
        </w:rPr>
        <w:t>Training methods and materials</w:t>
      </w:r>
      <w:r>
        <w:rPr>
          <w:noProof/>
        </w:rPr>
        <w:tab/>
      </w:r>
      <w:r>
        <w:rPr>
          <w:noProof/>
        </w:rPr>
        <w:fldChar w:fldCharType="begin"/>
      </w:r>
      <w:r>
        <w:rPr>
          <w:noProof/>
        </w:rPr>
        <w:instrText xml:space="preserve"> PAGEREF _Toc63946398 \h </w:instrText>
      </w:r>
      <w:r>
        <w:rPr>
          <w:noProof/>
        </w:rPr>
      </w:r>
      <w:r>
        <w:rPr>
          <w:noProof/>
        </w:rPr>
        <w:fldChar w:fldCharType="separate"/>
      </w:r>
      <w:r>
        <w:rPr>
          <w:noProof/>
        </w:rPr>
        <w:t>8</w:t>
      </w:r>
      <w:r>
        <w:rPr>
          <w:noProof/>
        </w:rPr>
        <w:fldChar w:fldCharType="end"/>
      </w:r>
    </w:p>
    <w:p w14:paraId="565A13EC" w14:textId="64BD1477" w:rsidR="008A1C74" w:rsidRDefault="008A1C74">
      <w:pPr>
        <w:pStyle w:val="TOC3"/>
        <w:tabs>
          <w:tab w:val="left" w:pos="1134"/>
          <w:tab w:val="right" w:leader="dot" w:pos="10195"/>
        </w:tabs>
        <w:rPr>
          <w:rFonts w:eastAsiaTheme="minorEastAsia"/>
          <w:noProof/>
          <w:sz w:val="22"/>
          <w:lang w:val="en-AU" w:eastAsia="en-AU"/>
        </w:rPr>
      </w:pPr>
      <w:r w:rsidRPr="00D120D1">
        <w:rPr>
          <w:noProof/>
        </w:rPr>
        <w:t>4.4.2.</w:t>
      </w:r>
      <w:r>
        <w:rPr>
          <w:rFonts w:eastAsiaTheme="minorEastAsia"/>
          <w:noProof/>
          <w:sz w:val="22"/>
          <w:lang w:val="en-AU" w:eastAsia="en-AU"/>
        </w:rPr>
        <w:tab/>
      </w:r>
      <w:r>
        <w:rPr>
          <w:noProof/>
        </w:rPr>
        <w:t>Facilities and equipment</w:t>
      </w:r>
      <w:r>
        <w:rPr>
          <w:noProof/>
        </w:rPr>
        <w:tab/>
      </w:r>
      <w:r>
        <w:rPr>
          <w:noProof/>
        </w:rPr>
        <w:fldChar w:fldCharType="begin"/>
      </w:r>
      <w:r>
        <w:rPr>
          <w:noProof/>
        </w:rPr>
        <w:instrText xml:space="preserve"> PAGEREF _Toc63946399 \h </w:instrText>
      </w:r>
      <w:r>
        <w:rPr>
          <w:noProof/>
        </w:rPr>
      </w:r>
      <w:r>
        <w:rPr>
          <w:noProof/>
        </w:rPr>
        <w:fldChar w:fldCharType="separate"/>
      </w:r>
      <w:r>
        <w:rPr>
          <w:noProof/>
        </w:rPr>
        <w:t>8</w:t>
      </w:r>
      <w:r>
        <w:rPr>
          <w:noProof/>
        </w:rPr>
        <w:fldChar w:fldCharType="end"/>
      </w:r>
    </w:p>
    <w:p w14:paraId="58BB1FEC" w14:textId="747742F5" w:rsidR="008A1C74" w:rsidRDefault="008A1C74">
      <w:pPr>
        <w:pStyle w:val="TOC2"/>
        <w:rPr>
          <w:rFonts w:eastAsiaTheme="minorEastAsia"/>
          <w:color w:val="auto"/>
          <w:lang w:val="en-AU" w:eastAsia="en-AU"/>
        </w:rPr>
      </w:pPr>
      <w:r w:rsidRPr="00D120D1">
        <w:t>4.5.</w:t>
      </w:r>
      <w:r>
        <w:rPr>
          <w:rFonts w:eastAsiaTheme="minorEastAsia"/>
          <w:color w:val="auto"/>
          <w:lang w:val="en-AU" w:eastAsia="en-AU"/>
        </w:rPr>
        <w:tab/>
      </w:r>
      <w:r>
        <w:t>Qualifications of Instructors and Assessors</w:t>
      </w:r>
      <w:r>
        <w:tab/>
      </w:r>
      <w:r>
        <w:fldChar w:fldCharType="begin"/>
      </w:r>
      <w:r>
        <w:instrText xml:space="preserve"> PAGEREF _Toc63946400 \h </w:instrText>
      </w:r>
      <w:r>
        <w:fldChar w:fldCharType="separate"/>
      </w:r>
      <w:r>
        <w:t>8</w:t>
      </w:r>
      <w:r>
        <w:fldChar w:fldCharType="end"/>
      </w:r>
    </w:p>
    <w:p w14:paraId="1DC47CC0" w14:textId="5421A570" w:rsidR="008A1C74" w:rsidRDefault="008A1C74">
      <w:pPr>
        <w:pStyle w:val="TOC2"/>
        <w:rPr>
          <w:rFonts w:eastAsiaTheme="minorEastAsia"/>
          <w:color w:val="auto"/>
          <w:lang w:val="en-AU" w:eastAsia="en-AU"/>
        </w:rPr>
      </w:pPr>
      <w:r w:rsidRPr="00D120D1">
        <w:t>4.6.</w:t>
      </w:r>
      <w:r>
        <w:rPr>
          <w:rFonts w:eastAsiaTheme="minorEastAsia"/>
          <w:color w:val="auto"/>
          <w:lang w:val="en-AU" w:eastAsia="en-AU"/>
        </w:rPr>
        <w:tab/>
      </w:r>
      <w:r>
        <w:t>Student assessment procedures</w:t>
      </w:r>
      <w:r>
        <w:tab/>
      </w:r>
      <w:r>
        <w:fldChar w:fldCharType="begin"/>
      </w:r>
      <w:r>
        <w:instrText xml:space="preserve"> PAGEREF _Toc63946401 \h </w:instrText>
      </w:r>
      <w:r>
        <w:fldChar w:fldCharType="separate"/>
      </w:r>
      <w:r>
        <w:t>9</w:t>
      </w:r>
      <w:r>
        <w:fldChar w:fldCharType="end"/>
      </w:r>
    </w:p>
    <w:p w14:paraId="15F28754" w14:textId="746FE098" w:rsidR="008A1C74" w:rsidRDefault="008A1C74">
      <w:pPr>
        <w:pStyle w:val="TOC2"/>
        <w:rPr>
          <w:rFonts w:eastAsiaTheme="minorEastAsia"/>
          <w:color w:val="auto"/>
          <w:lang w:val="en-AU" w:eastAsia="en-AU"/>
        </w:rPr>
      </w:pPr>
      <w:r w:rsidRPr="00D120D1">
        <w:t>4.7.</w:t>
      </w:r>
      <w:r>
        <w:rPr>
          <w:rFonts w:eastAsiaTheme="minorEastAsia"/>
          <w:color w:val="auto"/>
          <w:lang w:val="en-AU" w:eastAsia="en-AU"/>
        </w:rPr>
        <w:tab/>
      </w:r>
      <w:r>
        <w:t>OTHER CONSIDERATIONS FOR APPROVAL OF MODEL COURSES</w:t>
      </w:r>
      <w:r>
        <w:tab/>
      </w:r>
      <w:r>
        <w:fldChar w:fldCharType="begin"/>
      </w:r>
      <w:r>
        <w:instrText xml:space="preserve"> PAGEREF _Toc63946402 \h </w:instrText>
      </w:r>
      <w:r>
        <w:fldChar w:fldCharType="separate"/>
      </w:r>
      <w:r>
        <w:t>9</w:t>
      </w:r>
      <w:r>
        <w:fldChar w:fldCharType="end"/>
      </w:r>
    </w:p>
    <w:p w14:paraId="143E5020" w14:textId="08F571F6" w:rsidR="008A1C74" w:rsidRDefault="008A1C74">
      <w:pPr>
        <w:pStyle w:val="TOC3"/>
        <w:tabs>
          <w:tab w:val="left" w:pos="1134"/>
          <w:tab w:val="right" w:leader="dot" w:pos="10195"/>
        </w:tabs>
        <w:rPr>
          <w:rFonts w:eastAsiaTheme="minorEastAsia"/>
          <w:noProof/>
          <w:sz w:val="22"/>
          <w:lang w:val="en-AU" w:eastAsia="en-AU"/>
        </w:rPr>
      </w:pPr>
      <w:r w:rsidRPr="00D120D1">
        <w:rPr>
          <w:noProof/>
        </w:rPr>
        <w:t>4.7.1.</w:t>
      </w:r>
      <w:r>
        <w:rPr>
          <w:rFonts w:eastAsiaTheme="minorEastAsia"/>
          <w:noProof/>
          <w:sz w:val="22"/>
          <w:lang w:val="en-AU" w:eastAsia="en-AU"/>
        </w:rPr>
        <w:tab/>
      </w:r>
      <w:r>
        <w:rPr>
          <w:noProof/>
        </w:rPr>
        <w:t>Outsourcing of course delivery</w:t>
      </w:r>
      <w:r>
        <w:rPr>
          <w:noProof/>
        </w:rPr>
        <w:tab/>
      </w:r>
      <w:r>
        <w:rPr>
          <w:noProof/>
        </w:rPr>
        <w:fldChar w:fldCharType="begin"/>
      </w:r>
      <w:r>
        <w:rPr>
          <w:noProof/>
        </w:rPr>
        <w:instrText xml:space="preserve"> PAGEREF _Toc63946403 \h </w:instrText>
      </w:r>
      <w:r>
        <w:rPr>
          <w:noProof/>
        </w:rPr>
      </w:r>
      <w:r>
        <w:rPr>
          <w:noProof/>
        </w:rPr>
        <w:fldChar w:fldCharType="separate"/>
      </w:r>
      <w:r>
        <w:rPr>
          <w:noProof/>
        </w:rPr>
        <w:t>9</w:t>
      </w:r>
      <w:r>
        <w:rPr>
          <w:noProof/>
        </w:rPr>
        <w:fldChar w:fldCharType="end"/>
      </w:r>
    </w:p>
    <w:p w14:paraId="35948E5A" w14:textId="2866669E" w:rsidR="008A1C74" w:rsidRDefault="008A1C74">
      <w:pPr>
        <w:pStyle w:val="TOC1"/>
        <w:rPr>
          <w:rFonts w:eastAsiaTheme="minorEastAsia"/>
          <w:b w:val="0"/>
          <w:color w:val="auto"/>
          <w:lang w:val="en-AU" w:eastAsia="en-AU"/>
        </w:rPr>
      </w:pPr>
      <w:r w:rsidRPr="00D120D1">
        <w:t>5.</w:t>
      </w:r>
      <w:r>
        <w:rPr>
          <w:rFonts w:eastAsiaTheme="minorEastAsia"/>
          <w:b w:val="0"/>
          <w:color w:val="auto"/>
          <w:lang w:val="en-AU" w:eastAsia="en-AU"/>
        </w:rPr>
        <w:tab/>
      </w:r>
      <w:r>
        <w:t>PROCEDURES FOR CONDUCTING AUDITS</w:t>
      </w:r>
      <w:r>
        <w:tab/>
      </w:r>
      <w:r>
        <w:fldChar w:fldCharType="begin"/>
      </w:r>
      <w:r>
        <w:instrText xml:space="preserve"> PAGEREF _Toc63946404 \h </w:instrText>
      </w:r>
      <w:r>
        <w:fldChar w:fldCharType="separate"/>
      </w:r>
      <w:r>
        <w:t>9</w:t>
      </w:r>
      <w:r>
        <w:fldChar w:fldCharType="end"/>
      </w:r>
    </w:p>
    <w:p w14:paraId="1F25EB6A" w14:textId="57B2556B" w:rsidR="008A1C74" w:rsidRDefault="008A1C74">
      <w:pPr>
        <w:pStyle w:val="TOC2"/>
        <w:rPr>
          <w:rFonts w:eastAsiaTheme="minorEastAsia"/>
          <w:color w:val="auto"/>
          <w:lang w:val="en-AU" w:eastAsia="en-AU"/>
        </w:rPr>
      </w:pPr>
      <w:r w:rsidRPr="00D120D1">
        <w:t>5.1.</w:t>
      </w:r>
      <w:r>
        <w:rPr>
          <w:rFonts w:eastAsiaTheme="minorEastAsia"/>
          <w:color w:val="auto"/>
          <w:lang w:val="en-AU" w:eastAsia="en-AU"/>
        </w:rPr>
        <w:tab/>
      </w:r>
      <w:r>
        <w:t>STAGE 1 – PRE-ONSITE</w:t>
      </w:r>
      <w:r>
        <w:tab/>
      </w:r>
      <w:r>
        <w:fldChar w:fldCharType="begin"/>
      </w:r>
      <w:r>
        <w:instrText xml:space="preserve"> PAGEREF _Toc63946405 \h </w:instrText>
      </w:r>
      <w:r>
        <w:fldChar w:fldCharType="separate"/>
      </w:r>
      <w:r>
        <w:t>10</w:t>
      </w:r>
      <w:r>
        <w:fldChar w:fldCharType="end"/>
      </w:r>
    </w:p>
    <w:p w14:paraId="0CC4F762" w14:textId="774CE516" w:rsidR="008A1C74" w:rsidRDefault="008A1C74">
      <w:pPr>
        <w:pStyle w:val="TOC3"/>
        <w:tabs>
          <w:tab w:val="left" w:pos="1134"/>
          <w:tab w:val="right" w:leader="dot" w:pos="10195"/>
        </w:tabs>
        <w:rPr>
          <w:rFonts w:eastAsiaTheme="minorEastAsia"/>
          <w:noProof/>
          <w:sz w:val="22"/>
          <w:lang w:val="en-AU" w:eastAsia="en-AU"/>
        </w:rPr>
      </w:pPr>
      <w:r w:rsidRPr="00D120D1">
        <w:rPr>
          <w:noProof/>
        </w:rPr>
        <w:t>5.1.1.</w:t>
      </w:r>
      <w:r>
        <w:rPr>
          <w:rFonts w:eastAsiaTheme="minorEastAsia"/>
          <w:noProof/>
          <w:sz w:val="22"/>
          <w:lang w:val="en-AU" w:eastAsia="en-AU"/>
        </w:rPr>
        <w:tab/>
      </w:r>
      <w:r>
        <w:rPr>
          <w:noProof/>
        </w:rPr>
        <w:t>Application for accreditation and approval of model courses</w:t>
      </w:r>
      <w:r>
        <w:rPr>
          <w:noProof/>
        </w:rPr>
        <w:tab/>
      </w:r>
      <w:r>
        <w:rPr>
          <w:noProof/>
        </w:rPr>
        <w:fldChar w:fldCharType="begin"/>
      </w:r>
      <w:r>
        <w:rPr>
          <w:noProof/>
        </w:rPr>
        <w:instrText xml:space="preserve"> PAGEREF _Toc63946406 \h </w:instrText>
      </w:r>
      <w:r>
        <w:rPr>
          <w:noProof/>
        </w:rPr>
      </w:r>
      <w:r>
        <w:rPr>
          <w:noProof/>
        </w:rPr>
        <w:fldChar w:fldCharType="separate"/>
      </w:r>
      <w:r>
        <w:rPr>
          <w:noProof/>
        </w:rPr>
        <w:t>10</w:t>
      </w:r>
      <w:r>
        <w:rPr>
          <w:noProof/>
        </w:rPr>
        <w:fldChar w:fldCharType="end"/>
      </w:r>
    </w:p>
    <w:p w14:paraId="7B533514" w14:textId="64901F14" w:rsidR="008A1C74" w:rsidRDefault="008A1C74">
      <w:pPr>
        <w:pStyle w:val="TOC3"/>
        <w:tabs>
          <w:tab w:val="left" w:pos="1134"/>
          <w:tab w:val="right" w:leader="dot" w:pos="10195"/>
        </w:tabs>
        <w:rPr>
          <w:rFonts w:eastAsiaTheme="minorEastAsia"/>
          <w:noProof/>
          <w:sz w:val="22"/>
          <w:lang w:val="en-AU" w:eastAsia="en-AU"/>
        </w:rPr>
      </w:pPr>
      <w:r w:rsidRPr="00D120D1">
        <w:rPr>
          <w:noProof/>
        </w:rPr>
        <w:t>5.1.2.</w:t>
      </w:r>
      <w:r>
        <w:rPr>
          <w:rFonts w:eastAsiaTheme="minorEastAsia"/>
          <w:noProof/>
          <w:sz w:val="22"/>
          <w:lang w:val="en-AU" w:eastAsia="en-AU"/>
        </w:rPr>
        <w:tab/>
      </w:r>
      <w:r>
        <w:rPr>
          <w:noProof/>
        </w:rPr>
        <w:t>Appointment of the audit team</w:t>
      </w:r>
      <w:r>
        <w:rPr>
          <w:noProof/>
        </w:rPr>
        <w:tab/>
      </w:r>
      <w:r>
        <w:rPr>
          <w:noProof/>
        </w:rPr>
        <w:fldChar w:fldCharType="begin"/>
      </w:r>
      <w:r>
        <w:rPr>
          <w:noProof/>
        </w:rPr>
        <w:instrText xml:space="preserve"> PAGEREF _Toc63946407 \h </w:instrText>
      </w:r>
      <w:r>
        <w:rPr>
          <w:noProof/>
        </w:rPr>
      </w:r>
      <w:r>
        <w:rPr>
          <w:noProof/>
        </w:rPr>
        <w:fldChar w:fldCharType="separate"/>
      </w:r>
      <w:r>
        <w:rPr>
          <w:noProof/>
        </w:rPr>
        <w:t>10</w:t>
      </w:r>
      <w:r>
        <w:rPr>
          <w:noProof/>
        </w:rPr>
        <w:fldChar w:fldCharType="end"/>
      </w:r>
    </w:p>
    <w:p w14:paraId="42282F3C" w14:textId="3C9BCBCF" w:rsidR="008A1C74" w:rsidRDefault="008A1C74">
      <w:pPr>
        <w:pStyle w:val="TOC3"/>
        <w:tabs>
          <w:tab w:val="left" w:pos="1134"/>
          <w:tab w:val="right" w:leader="dot" w:pos="10195"/>
        </w:tabs>
        <w:rPr>
          <w:rFonts w:eastAsiaTheme="minorEastAsia"/>
          <w:noProof/>
          <w:sz w:val="22"/>
          <w:lang w:val="en-AU" w:eastAsia="en-AU"/>
        </w:rPr>
      </w:pPr>
      <w:r w:rsidRPr="00D120D1">
        <w:rPr>
          <w:noProof/>
        </w:rPr>
        <w:t>5.1.3.</w:t>
      </w:r>
      <w:r>
        <w:rPr>
          <w:rFonts w:eastAsiaTheme="minorEastAsia"/>
          <w:noProof/>
          <w:sz w:val="22"/>
          <w:lang w:val="en-AU" w:eastAsia="en-AU"/>
        </w:rPr>
        <w:tab/>
      </w:r>
      <w:r>
        <w:rPr>
          <w:noProof/>
        </w:rPr>
        <w:t>Preliminary assessment</w:t>
      </w:r>
      <w:r>
        <w:rPr>
          <w:noProof/>
        </w:rPr>
        <w:tab/>
      </w:r>
      <w:r>
        <w:rPr>
          <w:noProof/>
        </w:rPr>
        <w:fldChar w:fldCharType="begin"/>
      </w:r>
      <w:r>
        <w:rPr>
          <w:noProof/>
        </w:rPr>
        <w:instrText xml:space="preserve"> PAGEREF _Toc63946408 \h </w:instrText>
      </w:r>
      <w:r>
        <w:rPr>
          <w:noProof/>
        </w:rPr>
      </w:r>
      <w:r>
        <w:rPr>
          <w:noProof/>
        </w:rPr>
        <w:fldChar w:fldCharType="separate"/>
      </w:r>
      <w:r>
        <w:rPr>
          <w:noProof/>
        </w:rPr>
        <w:t>10</w:t>
      </w:r>
      <w:r>
        <w:rPr>
          <w:noProof/>
        </w:rPr>
        <w:fldChar w:fldCharType="end"/>
      </w:r>
    </w:p>
    <w:p w14:paraId="1AA8EB17" w14:textId="15750145" w:rsidR="008A1C74" w:rsidRDefault="008A1C74">
      <w:pPr>
        <w:pStyle w:val="TOC3"/>
        <w:tabs>
          <w:tab w:val="left" w:pos="1134"/>
          <w:tab w:val="right" w:leader="dot" w:pos="10195"/>
        </w:tabs>
        <w:rPr>
          <w:rFonts w:eastAsiaTheme="minorEastAsia"/>
          <w:noProof/>
          <w:sz w:val="22"/>
          <w:lang w:val="en-AU" w:eastAsia="en-AU"/>
        </w:rPr>
      </w:pPr>
      <w:r w:rsidRPr="00D120D1">
        <w:rPr>
          <w:noProof/>
        </w:rPr>
        <w:t>5.1.4.</w:t>
      </w:r>
      <w:r>
        <w:rPr>
          <w:rFonts w:eastAsiaTheme="minorEastAsia"/>
          <w:noProof/>
          <w:sz w:val="22"/>
          <w:lang w:val="en-AU" w:eastAsia="en-AU"/>
        </w:rPr>
        <w:tab/>
      </w:r>
      <w:r>
        <w:rPr>
          <w:noProof/>
        </w:rPr>
        <w:t>Audit plan</w:t>
      </w:r>
      <w:r>
        <w:rPr>
          <w:noProof/>
        </w:rPr>
        <w:tab/>
      </w:r>
      <w:r>
        <w:rPr>
          <w:noProof/>
        </w:rPr>
        <w:fldChar w:fldCharType="begin"/>
      </w:r>
      <w:r>
        <w:rPr>
          <w:noProof/>
        </w:rPr>
        <w:instrText xml:space="preserve"> PAGEREF _Toc63946409 \h </w:instrText>
      </w:r>
      <w:r>
        <w:rPr>
          <w:noProof/>
        </w:rPr>
      </w:r>
      <w:r>
        <w:rPr>
          <w:noProof/>
        </w:rPr>
        <w:fldChar w:fldCharType="separate"/>
      </w:r>
      <w:r>
        <w:rPr>
          <w:noProof/>
        </w:rPr>
        <w:t>10</w:t>
      </w:r>
      <w:r>
        <w:rPr>
          <w:noProof/>
        </w:rPr>
        <w:fldChar w:fldCharType="end"/>
      </w:r>
    </w:p>
    <w:p w14:paraId="5D4F801C" w14:textId="3996D9B5" w:rsidR="008A1C74" w:rsidRDefault="008A1C74">
      <w:pPr>
        <w:pStyle w:val="TOC2"/>
        <w:rPr>
          <w:rFonts w:eastAsiaTheme="minorEastAsia"/>
          <w:color w:val="auto"/>
          <w:lang w:val="en-AU" w:eastAsia="en-AU"/>
        </w:rPr>
      </w:pPr>
      <w:r w:rsidRPr="00D120D1">
        <w:t>5.2.</w:t>
      </w:r>
      <w:r>
        <w:rPr>
          <w:rFonts w:eastAsiaTheme="minorEastAsia"/>
          <w:color w:val="auto"/>
          <w:lang w:val="en-AU" w:eastAsia="en-AU"/>
        </w:rPr>
        <w:tab/>
      </w:r>
      <w:r>
        <w:t>STAGE 2 – ONSITE</w:t>
      </w:r>
      <w:r>
        <w:tab/>
      </w:r>
      <w:r>
        <w:fldChar w:fldCharType="begin"/>
      </w:r>
      <w:r>
        <w:instrText xml:space="preserve"> PAGEREF _Toc63946410 \h </w:instrText>
      </w:r>
      <w:r>
        <w:fldChar w:fldCharType="separate"/>
      </w:r>
      <w:r>
        <w:t>11</w:t>
      </w:r>
      <w:r>
        <w:fldChar w:fldCharType="end"/>
      </w:r>
    </w:p>
    <w:p w14:paraId="4DF29933" w14:textId="32A335AE" w:rsidR="008A1C74" w:rsidRDefault="008A1C74">
      <w:pPr>
        <w:pStyle w:val="TOC3"/>
        <w:tabs>
          <w:tab w:val="left" w:pos="1134"/>
          <w:tab w:val="right" w:leader="dot" w:pos="10195"/>
        </w:tabs>
        <w:rPr>
          <w:rFonts w:eastAsiaTheme="minorEastAsia"/>
          <w:noProof/>
          <w:sz w:val="22"/>
          <w:lang w:val="en-AU" w:eastAsia="en-AU"/>
        </w:rPr>
      </w:pPr>
      <w:r w:rsidRPr="00D120D1">
        <w:rPr>
          <w:noProof/>
        </w:rPr>
        <w:t>5.2.1.</w:t>
      </w:r>
      <w:r>
        <w:rPr>
          <w:rFonts w:eastAsiaTheme="minorEastAsia"/>
          <w:noProof/>
          <w:sz w:val="22"/>
          <w:lang w:val="en-AU" w:eastAsia="en-AU"/>
        </w:rPr>
        <w:tab/>
      </w:r>
      <w:r>
        <w:rPr>
          <w:noProof/>
        </w:rPr>
        <w:t>Opening meeting</w:t>
      </w:r>
      <w:r>
        <w:rPr>
          <w:noProof/>
        </w:rPr>
        <w:tab/>
      </w:r>
      <w:r>
        <w:rPr>
          <w:noProof/>
        </w:rPr>
        <w:fldChar w:fldCharType="begin"/>
      </w:r>
      <w:r>
        <w:rPr>
          <w:noProof/>
        </w:rPr>
        <w:instrText xml:space="preserve"> PAGEREF _Toc63946411 \h </w:instrText>
      </w:r>
      <w:r>
        <w:rPr>
          <w:noProof/>
        </w:rPr>
      </w:r>
      <w:r>
        <w:rPr>
          <w:noProof/>
        </w:rPr>
        <w:fldChar w:fldCharType="separate"/>
      </w:r>
      <w:r>
        <w:rPr>
          <w:noProof/>
        </w:rPr>
        <w:t>11</w:t>
      </w:r>
      <w:r>
        <w:rPr>
          <w:noProof/>
        </w:rPr>
        <w:fldChar w:fldCharType="end"/>
      </w:r>
    </w:p>
    <w:p w14:paraId="6EEC09FF" w14:textId="12CD99CE" w:rsidR="008A1C74" w:rsidRDefault="008A1C74">
      <w:pPr>
        <w:pStyle w:val="TOC3"/>
        <w:tabs>
          <w:tab w:val="left" w:pos="1134"/>
          <w:tab w:val="right" w:leader="dot" w:pos="10195"/>
        </w:tabs>
        <w:rPr>
          <w:rFonts w:eastAsiaTheme="minorEastAsia"/>
          <w:noProof/>
          <w:sz w:val="22"/>
          <w:lang w:val="en-AU" w:eastAsia="en-AU"/>
        </w:rPr>
      </w:pPr>
      <w:r w:rsidRPr="00D120D1">
        <w:rPr>
          <w:noProof/>
        </w:rPr>
        <w:t>5.2.2.</w:t>
      </w:r>
      <w:r>
        <w:rPr>
          <w:rFonts w:eastAsiaTheme="minorEastAsia"/>
          <w:noProof/>
          <w:sz w:val="22"/>
          <w:lang w:val="en-AU" w:eastAsia="en-AU"/>
        </w:rPr>
        <w:tab/>
      </w:r>
      <w:r>
        <w:rPr>
          <w:noProof/>
        </w:rPr>
        <w:t>Collecting audit evidence / audit findings</w:t>
      </w:r>
      <w:r>
        <w:rPr>
          <w:noProof/>
        </w:rPr>
        <w:tab/>
      </w:r>
      <w:r>
        <w:rPr>
          <w:noProof/>
        </w:rPr>
        <w:fldChar w:fldCharType="begin"/>
      </w:r>
      <w:r>
        <w:rPr>
          <w:noProof/>
        </w:rPr>
        <w:instrText xml:space="preserve"> PAGEREF _Toc63946412 \h </w:instrText>
      </w:r>
      <w:r>
        <w:rPr>
          <w:noProof/>
        </w:rPr>
      </w:r>
      <w:r>
        <w:rPr>
          <w:noProof/>
        </w:rPr>
        <w:fldChar w:fldCharType="separate"/>
      </w:r>
      <w:r>
        <w:rPr>
          <w:noProof/>
        </w:rPr>
        <w:t>11</w:t>
      </w:r>
      <w:r>
        <w:rPr>
          <w:noProof/>
        </w:rPr>
        <w:fldChar w:fldCharType="end"/>
      </w:r>
    </w:p>
    <w:p w14:paraId="70487EFC" w14:textId="0680F879" w:rsidR="008A1C74" w:rsidRDefault="008A1C74">
      <w:pPr>
        <w:pStyle w:val="TOC3"/>
        <w:tabs>
          <w:tab w:val="left" w:pos="1134"/>
          <w:tab w:val="right" w:leader="dot" w:pos="10195"/>
        </w:tabs>
        <w:rPr>
          <w:rFonts w:eastAsiaTheme="minorEastAsia"/>
          <w:noProof/>
          <w:sz w:val="22"/>
          <w:lang w:val="en-AU" w:eastAsia="en-AU"/>
        </w:rPr>
      </w:pPr>
      <w:r w:rsidRPr="00D120D1">
        <w:rPr>
          <w:noProof/>
        </w:rPr>
        <w:t>5.2.3.</w:t>
      </w:r>
      <w:r>
        <w:rPr>
          <w:rFonts w:eastAsiaTheme="minorEastAsia"/>
          <w:noProof/>
          <w:sz w:val="22"/>
          <w:lang w:val="en-AU" w:eastAsia="en-AU"/>
        </w:rPr>
        <w:tab/>
      </w:r>
      <w:r>
        <w:rPr>
          <w:noProof/>
        </w:rPr>
        <w:t>Closing meeting</w:t>
      </w:r>
      <w:r>
        <w:rPr>
          <w:noProof/>
        </w:rPr>
        <w:tab/>
      </w:r>
      <w:r>
        <w:rPr>
          <w:noProof/>
        </w:rPr>
        <w:fldChar w:fldCharType="begin"/>
      </w:r>
      <w:r>
        <w:rPr>
          <w:noProof/>
        </w:rPr>
        <w:instrText xml:space="preserve"> PAGEREF _Toc63946413 \h </w:instrText>
      </w:r>
      <w:r>
        <w:rPr>
          <w:noProof/>
        </w:rPr>
      </w:r>
      <w:r>
        <w:rPr>
          <w:noProof/>
        </w:rPr>
        <w:fldChar w:fldCharType="separate"/>
      </w:r>
      <w:r>
        <w:rPr>
          <w:noProof/>
        </w:rPr>
        <w:t>12</w:t>
      </w:r>
      <w:r>
        <w:rPr>
          <w:noProof/>
        </w:rPr>
        <w:fldChar w:fldCharType="end"/>
      </w:r>
    </w:p>
    <w:p w14:paraId="283C736C" w14:textId="2F9DA2C2" w:rsidR="008A1C74" w:rsidRDefault="008A1C74">
      <w:pPr>
        <w:pStyle w:val="TOC2"/>
        <w:rPr>
          <w:rFonts w:eastAsiaTheme="minorEastAsia"/>
          <w:color w:val="auto"/>
          <w:lang w:val="en-AU" w:eastAsia="en-AU"/>
        </w:rPr>
      </w:pPr>
      <w:r w:rsidRPr="00D120D1">
        <w:t>5.3.</w:t>
      </w:r>
      <w:r>
        <w:rPr>
          <w:rFonts w:eastAsiaTheme="minorEastAsia"/>
          <w:color w:val="auto"/>
          <w:lang w:val="en-AU" w:eastAsia="en-AU"/>
        </w:rPr>
        <w:tab/>
      </w:r>
      <w:r>
        <w:t>STAGE 3 – POST-ONSITE</w:t>
      </w:r>
      <w:r>
        <w:tab/>
      </w:r>
      <w:r>
        <w:fldChar w:fldCharType="begin"/>
      </w:r>
      <w:r>
        <w:instrText xml:space="preserve"> PAGEREF _Toc63946414 \h </w:instrText>
      </w:r>
      <w:r>
        <w:fldChar w:fldCharType="separate"/>
      </w:r>
      <w:r>
        <w:t>12</w:t>
      </w:r>
      <w:r>
        <w:fldChar w:fldCharType="end"/>
      </w:r>
    </w:p>
    <w:p w14:paraId="3224C309" w14:textId="5D114C14" w:rsidR="008A1C74" w:rsidRDefault="008A1C74">
      <w:pPr>
        <w:pStyle w:val="TOC3"/>
        <w:tabs>
          <w:tab w:val="left" w:pos="1134"/>
          <w:tab w:val="right" w:leader="dot" w:pos="10195"/>
        </w:tabs>
        <w:rPr>
          <w:rFonts w:eastAsiaTheme="minorEastAsia"/>
          <w:noProof/>
          <w:sz w:val="22"/>
          <w:lang w:val="en-AU" w:eastAsia="en-AU"/>
        </w:rPr>
      </w:pPr>
      <w:r w:rsidRPr="00D120D1">
        <w:rPr>
          <w:noProof/>
        </w:rPr>
        <w:t>5.3.1.</w:t>
      </w:r>
      <w:r>
        <w:rPr>
          <w:rFonts w:eastAsiaTheme="minorEastAsia"/>
          <w:noProof/>
          <w:sz w:val="22"/>
          <w:lang w:val="en-AU" w:eastAsia="en-AU"/>
        </w:rPr>
        <w:tab/>
      </w:r>
      <w:r>
        <w:rPr>
          <w:noProof/>
        </w:rPr>
        <w:t>Audit report</w:t>
      </w:r>
      <w:r>
        <w:rPr>
          <w:noProof/>
        </w:rPr>
        <w:tab/>
      </w:r>
      <w:r>
        <w:rPr>
          <w:noProof/>
        </w:rPr>
        <w:fldChar w:fldCharType="begin"/>
      </w:r>
      <w:r>
        <w:rPr>
          <w:noProof/>
        </w:rPr>
        <w:instrText xml:space="preserve"> PAGEREF _Toc63946415 \h </w:instrText>
      </w:r>
      <w:r>
        <w:rPr>
          <w:noProof/>
        </w:rPr>
      </w:r>
      <w:r>
        <w:rPr>
          <w:noProof/>
        </w:rPr>
        <w:fldChar w:fldCharType="separate"/>
      </w:r>
      <w:r>
        <w:rPr>
          <w:noProof/>
        </w:rPr>
        <w:t>12</w:t>
      </w:r>
      <w:r>
        <w:rPr>
          <w:noProof/>
        </w:rPr>
        <w:fldChar w:fldCharType="end"/>
      </w:r>
    </w:p>
    <w:p w14:paraId="475B1114" w14:textId="7DCF683D" w:rsidR="008A1C74" w:rsidRDefault="008A1C74">
      <w:pPr>
        <w:pStyle w:val="TOC3"/>
        <w:tabs>
          <w:tab w:val="left" w:pos="1134"/>
          <w:tab w:val="right" w:leader="dot" w:pos="10195"/>
        </w:tabs>
        <w:rPr>
          <w:rFonts w:eastAsiaTheme="minorEastAsia"/>
          <w:noProof/>
          <w:sz w:val="22"/>
          <w:lang w:val="en-AU" w:eastAsia="en-AU"/>
        </w:rPr>
      </w:pPr>
      <w:r w:rsidRPr="00D120D1">
        <w:rPr>
          <w:noProof/>
        </w:rPr>
        <w:t>5.3.2.</w:t>
      </w:r>
      <w:r>
        <w:rPr>
          <w:rFonts w:eastAsiaTheme="minorEastAsia"/>
          <w:noProof/>
          <w:sz w:val="22"/>
          <w:lang w:val="en-AU" w:eastAsia="en-AU"/>
        </w:rPr>
        <w:tab/>
      </w:r>
      <w:r>
        <w:rPr>
          <w:noProof/>
        </w:rPr>
        <w:t>Corrective action plan</w:t>
      </w:r>
      <w:r>
        <w:rPr>
          <w:noProof/>
        </w:rPr>
        <w:tab/>
      </w:r>
      <w:r>
        <w:rPr>
          <w:noProof/>
        </w:rPr>
        <w:fldChar w:fldCharType="begin"/>
      </w:r>
      <w:r>
        <w:rPr>
          <w:noProof/>
        </w:rPr>
        <w:instrText xml:space="preserve"> PAGEREF _Toc63946416 \h </w:instrText>
      </w:r>
      <w:r>
        <w:rPr>
          <w:noProof/>
        </w:rPr>
      </w:r>
      <w:r>
        <w:rPr>
          <w:noProof/>
        </w:rPr>
        <w:fldChar w:fldCharType="separate"/>
      </w:r>
      <w:r>
        <w:rPr>
          <w:noProof/>
        </w:rPr>
        <w:t>12</w:t>
      </w:r>
      <w:r>
        <w:rPr>
          <w:noProof/>
        </w:rPr>
        <w:fldChar w:fldCharType="end"/>
      </w:r>
    </w:p>
    <w:p w14:paraId="0BAAF9D2" w14:textId="5761A7CB" w:rsidR="008A1C74" w:rsidRDefault="008A1C74">
      <w:pPr>
        <w:pStyle w:val="TOC2"/>
        <w:rPr>
          <w:rFonts w:eastAsiaTheme="minorEastAsia"/>
          <w:color w:val="auto"/>
          <w:lang w:val="en-AU" w:eastAsia="en-AU"/>
        </w:rPr>
      </w:pPr>
      <w:r w:rsidRPr="00D120D1">
        <w:t>5.4.</w:t>
      </w:r>
      <w:r>
        <w:rPr>
          <w:rFonts w:eastAsiaTheme="minorEastAsia"/>
          <w:color w:val="auto"/>
          <w:lang w:val="en-AU" w:eastAsia="en-AU"/>
        </w:rPr>
        <w:tab/>
      </w:r>
      <w:r>
        <w:t>Other Considerations</w:t>
      </w:r>
      <w:r>
        <w:tab/>
      </w:r>
      <w:r>
        <w:fldChar w:fldCharType="begin"/>
      </w:r>
      <w:r>
        <w:instrText xml:space="preserve"> PAGEREF _Toc63946417 \h </w:instrText>
      </w:r>
      <w:r>
        <w:fldChar w:fldCharType="separate"/>
      </w:r>
      <w:r>
        <w:t>13</w:t>
      </w:r>
      <w:r>
        <w:fldChar w:fldCharType="end"/>
      </w:r>
    </w:p>
    <w:p w14:paraId="393EA0B1" w14:textId="50F04581" w:rsidR="008A1C74" w:rsidRDefault="008A1C74">
      <w:pPr>
        <w:pStyle w:val="TOC3"/>
        <w:tabs>
          <w:tab w:val="left" w:pos="1134"/>
          <w:tab w:val="right" w:leader="dot" w:pos="10195"/>
        </w:tabs>
        <w:rPr>
          <w:rFonts w:eastAsiaTheme="minorEastAsia"/>
          <w:noProof/>
          <w:sz w:val="22"/>
          <w:lang w:val="en-AU" w:eastAsia="en-AU"/>
        </w:rPr>
      </w:pPr>
      <w:r w:rsidRPr="00D120D1">
        <w:rPr>
          <w:noProof/>
        </w:rPr>
        <w:t>5.4.1.</w:t>
      </w:r>
      <w:r>
        <w:rPr>
          <w:rFonts w:eastAsiaTheme="minorEastAsia"/>
          <w:noProof/>
          <w:sz w:val="22"/>
          <w:lang w:val="en-AU" w:eastAsia="en-AU"/>
        </w:rPr>
        <w:tab/>
      </w:r>
      <w:r>
        <w:rPr>
          <w:noProof/>
        </w:rPr>
        <w:t>USE OF THIRD-PARTY ORGANIZATIONS FOR THE AUDIT PROCESS</w:t>
      </w:r>
      <w:r>
        <w:rPr>
          <w:noProof/>
        </w:rPr>
        <w:tab/>
      </w:r>
      <w:r>
        <w:rPr>
          <w:noProof/>
        </w:rPr>
        <w:fldChar w:fldCharType="begin"/>
      </w:r>
      <w:r>
        <w:rPr>
          <w:noProof/>
        </w:rPr>
        <w:instrText xml:space="preserve"> PAGEREF _Toc63946418 \h </w:instrText>
      </w:r>
      <w:r>
        <w:rPr>
          <w:noProof/>
        </w:rPr>
      </w:r>
      <w:r>
        <w:rPr>
          <w:noProof/>
        </w:rPr>
        <w:fldChar w:fldCharType="separate"/>
      </w:r>
      <w:r>
        <w:rPr>
          <w:noProof/>
        </w:rPr>
        <w:t>13</w:t>
      </w:r>
      <w:r>
        <w:rPr>
          <w:noProof/>
        </w:rPr>
        <w:fldChar w:fldCharType="end"/>
      </w:r>
    </w:p>
    <w:p w14:paraId="32A77101" w14:textId="0FB46862" w:rsidR="008A1C74" w:rsidRDefault="008A1C74">
      <w:pPr>
        <w:pStyle w:val="TOC1"/>
        <w:rPr>
          <w:rFonts w:eastAsiaTheme="minorEastAsia"/>
          <w:b w:val="0"/>
          <w:color w:val="auto"/>
          <w:lang w:val="en-AU" w:eastAsia="en-AU"/>
        </w:rPr>
      </w:pPr>
      <w:r w:rsidRPr="00D120D1">
        <w:t>6.</w:t>
      </w:r>
      <w:r>
        <w:rPr>
          <w:rFonts w:eastAsiaTheme="minorEastAsia"/>
          <w:b w:val="0"/>
          <w:color w:val="auto"/>
          <w:lang w:val="en-AU" w:eastAsia="en-AU"/>
        </w:rPr>
        <w:tab/>
      </w:r>
      <w:r>
        <w:t>CERTIFICATION OF ACCREDIATION</w:t>
      </w:r>
      <w:r>
        <w:tab/>
      </w:r>
      <w:r>
        <w:fldChar w:fldCharType="begin"/>
      </w:r>
      <w:r>
        <w:instrText xml:space="preserve"> PAGEREF _Toc63946419 \h </w:instrText>
      </w:r>
      <w:r>
        <w:fldChar w:fldCharType="separate"/>
      </w:r>
      <w:r>
        <w:t>13</w:t>
      </w:r>
      <w:r>
        <w:fldChar w:fldCharType="end"/>
      </w:r>
    </w:p>
    <w:p w14:paraId="5CA710DF" w14:textId="06DDFE63" w:rsidR="008A1C74" w:rsidRDefault="008A1C74">
      <w:pPr>
        <w:pStyle w:val="TOC2"/>
        <w:rPr>
          <w:rFonts w:eastAsiaTheme="minorEastAsia"/>
          <w:color w:val="auto"/>
          <w:lang w:val="en-AU" w:eastAsia="en-AU"/>
        </w:rPr>
      </w:pPr>
      <w:r w:rsidRPr="00D120D1">
        <w:t>6.1.</w:t>
      </w:r>
      <w:r>
        <w:rPr>
          <w:rFonts w:eastAsiaTheme="minorEastAsia"/>
          <w:color w:val="auto"/>
          <w:lang w:val="en-AU" w:eastAsia="en-AU"/>
        </w:rPr>
        <w:tab/>
      </w:r>
      <w:r>
        <w:t>INTERIM APPROVAL ARRANGEMENTS</w:t>
      </w:r>
      <w:r>
        <w:tab/>
      </w:r>
      <w:r>
        <w:fldChar w:fldCharType="begin"/>
      </w:r>
      <w:r>
        <w:instrText xml:space="preserve"> PAGEREF _Toc63946420 \h </w:instrText>
      </w:r>
      <w:r>
        <w:fldChar w:fldCharType="separate"/>
      </w:r>
      <w:r>
        <w:t>13</w:t>
      </w:r>
      <w:r>
        <w:fldChar w:fldCharType="end"/>
      </w:r>
    </w:p>
    <w:p w14:paraId="103F2F3B" w14:textId="7E7A929C" w:rsidR="008A1C74" w:rsidRDefault="008A1C74">
      <w:pPr>
        <w:pStyle w:val="TOC2"/>
        <w:rPr>
          <w:rFonts w:eastAsiaTheme="minorEastAsia"/>
          <w:color w:val="auto"/>
          <w:lang w:val="en-AU" w:eastAsia="en-AU"/>
        </w:rPr>
      </w:pPr>
      <w:r w:rsidRPr="00D120D1">
        <w:t>6.2.</w:t>
      </w:r>
      <w:r>
        <w:rPr>
          <w:rFonts w:eastAsiaTheme="minorEastAsia"/>
          <w:color w:val="auto"/>
          <w:lang w:val="en-AU" w:eastAsia="en-AU"/>
        </w:rPr>
        <w:tab/>
      </w:r>
      <w:r>
        <w:t>ISSUING CERTIFICATE OF ACCREDITATION</w:t>
      </w:r>
      <w:r>
        <w:tab/>
      </w:r>
      <w:r>
        <w:fldChar w:fldCharType="begin"/>
      </w:r>
      <w:r>
        <w:instrText xml:space="preserve"> PAGEREF _Toc63946421 \h </w:instrText>
      </w:r>
      <w:r>
        <w:fldChar w:fldCharType="separate"/>
      </w:r>
      <w:r>
        <w:t>13</w:t>
      </w:r>
      <w:r>
        <w:fldChar w:fldCharType="end"/>
      </w:r>
    </w:p>
    <w:p w14:paraId="63039358" w14:textId="564036A5" w:rsidR="008A1C74" w:rsidRDefault="008A1C74">
      <w:pPr>
        <w:pStyle w:val="TOC2"/>
        <w:rPr>
          <w:rFonts w:eastAsiaTheme="minorEastAsia"/>
          <w:color w:val="auto"/>
          <w:lang w:val="en-AU" w:eastAsia="en-AU"/>
        </w:rPr>
      </w:pPr>
      <w:r w:rsidRPr="00D120D1">
        <w:lastRenderedPageBreak/>
        <w:t>6.3.</w:t>
      </w:r>
      <w:r>
        <w:rPr>
          <w:rFonts w:eastAsiaTheme="minorEastAsia"/>
          <w:color w:val="auto"/>
          <w:lang w:val="en-AU" w:eastAsia="en-AU"/>
        </w:rPr>
        <w:tab/>
      </w:r>
      <w:r>
        <w:t>MAINTAINING ACCREDITATION</w:t>
      </w:r>
      <w:r>
        <w:tab/>
      </w:r>
      <w:r>
        <w:fldChar w:fldCharType="begin"/>
      </w:r>
      <w:r>
        <w:instrText xml:space="preserve"> PAGEREF _Toc63946422 \h </w:instrText>
      </w:r>
      <w:r>
        <w:fldChar w:fldCharType="separate"/>
      </w:r>
      <w:r>
        <w:t>14</w:t>
      </w:r>
      <w:r>
        <w:fldChar w:fldCharType="end"/>
      </w:r>
    </w:p>
    <w:p w14:paraId="1B38778E" w14:textId="22B67E31" w:rsidR="008A1C74" w:rsidRDefault="008A1C74">
      <w:pPr>
        <w:pStyle w:val="TOC2"/>
        <w:rPr>
          <w:rFonts w:eastAsiaTheme="minorEastAsia"/>
          <w:color w:val="auto"/>
          <w:lang w:val="en-AU" w:eastAsia="en-AU"/>
        </w:rPr>
      </w:pPr>
      <w:r w:rsidRPr="00D120D1">
        <w:t>6.4.</w:t>
      </w:r>
      <w:r>
        <w:rPr>
          <w:rFonts w:eastAsiaTheme="minorEastAsia"/>
          <w:color w:val="auto"/>
          <w:lang w:val="en-AU" w:eastAsia="en-AU"/>
        </w:rPr>
        <w:tab/>
      </w:r>
      <w:r>
        <w:t>RENEWAL ACCREDITATION</w:t>
      </w:r>
      <w:r>
        <w:tab/>
      </w:r>
      <w:r>
        <w:fldChar w:fldCharType="begin"/>
      </w:r>
      <w:r>
        <w:instrText xml:space="preserve"> PAGEREF _Toc63946423 \h </w:instrText>
      </w:r>
      <w:r>
        <w:fldChar w:fldCharType="separate"/>
      </w:r>
      <w:r>
        <w:t>14</w:t>
      </w:r>
      <w:r>
        <w:fldChar w:fldCharType="end"/>
      </w:r>
    </w:p>
    <w:p w14:paraId="604F3B3B" w14:textId="1615F4C3" w:rsidR="008A1C74" w:rsidRDefault="008A1C74">
      <w:pPr>
        <w:pStyle w:val="TOC2"/>
        <w:rPr>
          <w:rFonts w:eastAsiaTheme="minorEastAsia"/>
          <w:color w:val="auto"/>
          <w:lang w:val="en-AU" w:eastAsia="en-AU"/>
        </w:rPr>
      </w:pPr>
      <w:r w:rsidRPr="00D120D1">
        <w:t>6.5.</w:t>
      </w:r>
      <w:r>
        <w:rPr>
          <w:rFonts w:eastAsiaTheme="minorEastAsia"/>
          <w:color w:val="auto"/>
          <w:lang w:val="en-AU" w:eastAsia="en-AU"/>
        </w:rPr>
        <w:tab/>
      </w:r>
      <w:r>
        <w:t>WITHDRAWAL OF ACCREDITATION</w:t>
      </w:r>
      <w:r>
        <w:tab/>
      </w:r>
      <w:r>
        <w:fldChar w:fldCharType="begin"/>
      </w:r>
      <w:r>
        <w:instrText xml:space="preserve"> PAGEREF _Toc63946424 \h </w:instrText>
      </w:r>
      <w:r>
        <w:fldChar w:fldCharType="separate"/>
      </w:r>
      <w:r>
        <w:t>14</w:t>
      </w:r>
      <w:r>
        <w:fldChar w:fldCharType="end"/>
      </w:r>
    </w:p>
    <w:p w14:paraId="5AA02C8F" w14:textId="29F2FAF1" w:rsidR="008A1C74" w:rsidRDefault="008A1C74">
      <w:pPr>
        <w:pStyle w:val="TOC1"/>
        <w:rPr>
          <w:rFonts w:eastAsiaTheme="minorEastAsia"/>
          <w:b w:val="0"/>
          <w:color w:val="auto"/>
          <w:lang w:val="en-AU" w:eastAsia="en-AU"/>
        </w:rPr>
      </w:pPr>
      <w:r w:rsidRPr="00D120D1">
        <w:t>7.</w:t>
      </w:r>
      <w:r>
        <w:rPr>
          <w:rFonts w:eastAsiaTheme="minorEastAsia"/>
          <w:b w:val="0"/>
          <w:color w:val="auto"/>
          <w:lang w:val="en-AU" w:eastAsia="en-AU"/>
        </w:rPr>
        <w:tab/>
      </w:r>
      <w:r>
        <w:t>ENGAGING IALA AND USE OF IALA LOGO</w:t>
      </w:r>
      <w:r>
        <w:tab/>
      </w:r>
      <w:r>
        <w:fldChar w:fldCharType="begin"/>
      </w:r>
      <w:r>
        <w:instrText xml:space="preserve"> PAGEREF _Toc63946425 \h </w:instrText>
      </w:r>
      <w:r>
        <w:fldChar w:fldCharType="separate"/>
      </w:r>
      <w:r>
        <w:t>15</w:t>
      </w:r>
      <w:r>
        <w:fldChar w:fldCharType="end"/>
      </w:r>
    </w:p>
    <w:p w14:paraId="4DDA59E4" w14:textId="1B30FAAC" w:rsidR="008A1C74" w:rsidRDefault="008A1C74">
      <w:pPr>
        <w:pStyle w:val="TOC1"/>
        <w:rPr>
          <w:rFonts w:eastAsiaTheme="minorEastAsia"/>
          <w:b w:val="0"/>
          <w:color w:val="auto"/>
          <w:lang w:val="en-AU" w:eastAsia="en-AU"/>
        </w:rPr>
      </w:pPr>
      <w:r w:rsidRPr="00D120D1">
        <w:t>8.</w:t>
      </w:r>
      <w:r>
        <w:rPr>
          <w:rFonts w:eastAsiaTheme="minorEastAsia"/>
          <w:b w:val="0"/>
          <w:color w:val="auto"/>
          <w:lang w:val="en-AU" w:eastAsia="en-AU"/>
        </w:rPr>
        <w:tab/>
      </w:r>
      <w:r w:rsidRPr="00D120D1">
        <w:t>INTERNATIONAL RECOGNITION OF ACCREDITED TRAINING ORGANIZATIONS</w:t>
      </w:r>
      <w:r>
        <w:tab/>
      </w:r>
      <w:r>
        <w:fldChar w:fldCharType="begin"/>
      </w:r>
      <w:r>
        <w:instrText xml:space="preserve"> PAGEREF _Toc63946426 \h </w:instrText>
      </w:r>
      <w:r>
        <w:fldChar w:fldCharType="separate"/>
      </w:r>
      <w:r>
        <w:t>15</w:t>
      </w:r>
      <w:r>
        <w:fldChar w:fldCharType="end"/>
      </w:r>
    </w:p>
    <w:p w14:paraId="4CB767E7" w14:textId="6568FD79" w:rsidR="008A1C74" w:rsidRDefault="008A1C74">
      <w:pPr>
        <w:pStyle w:val="TOC1"/>
        <w:rPr>
          <w:rFonts w:eastAsiaTheme="minorEastAsia"/>
          <w:b w:val="0"/>
          <w:color w:val="auto"/>
          <w:lang w:val="en-AU" w:eastAsia="en-AU"/>
        </w:rPr>
      </w:pPr>
      <w:r w:rsidRPr="00D120D1">
        <w:t>9.</w:t>
      </w:r>
      <w:r>
        <w:rPr>
          <w:rFonts w:eastAsiaTheme="minorEastAsia"/>
          <w:b w:val="0"/>
          <w:color w:val="auto"/>
          <w:lang w:val="en-AU" w:eastAsia="en-AU"/>
        </w:rPr>
        <w:tab/>
      </w:r>
      <w:r>
        <w:t>GLOSSARY</w:t>
      </w:r>
      <w:r>
        <w:tab/>
      </w:r>
      <w:r>
        <w:fldChar w:fldCharType="begin"/>
      </w:r>
      <w:r>
        <w:instrText xml:space="preserve"> PAGEREF _Toc63946427 \h </w:instrText>
      </w:r>
      <w:r>
        <w:fldChar w:fldCharType="separate"/>
      </w:r>
      <w:r>
        <w:t>15</w:t>
      </w:r>
      <w:r>
        <w:fldChar w:fldCharType="end"/>
      </w:r>
    </w:p>
    <w:p w14:paraId="3319EE39" w14:textId="69734031" w:rsidR="008A1C74" w:rsidRDefault="008A1C74">
      <w:pPr>
        <w:pStyle w:val="TOC1"/>
        <w:rPr>
          <w:rFonts w:eastAsiaTheme="minorEastAsia"/>
          <w:b w:val="0"/>
          <w:color w:val="auto"/>
          <w:lang w:val="en-AU" w:eastAsia="en-AU"/>
        </w:rPr>
      </w:pPr>
      <w:r w:rsidRPr="00D120D1">
        <w:t>10.</w:t>
      </w:r>
      <w:r>
        <w:rPr>
          <w:rFonts w:eastAsiaTheme="minorEastAsia"/>
          <w:b w:val="0"/>
          <w:color w:val="auto"/>
          <w:lang w:val="en-AU" w:eastAsia="en-AU"/>
        </w:rPr>
        <w:tab/>
      </w:r>
      <w:r w:rsidRPr="00D120D1">
        <w:t>ACRONYMS</w:t>
      </w:r>
      <w:r>
        <w:tab/>
      </w:r>
      <w:r>
        <w:fldChar w:fldCharType="begin"/>
      </w:r>
      <w:r>
        <w:instrText xml:space="preserve"> PAGEREF _Toc63946428 \h </w:instrText>
      </w:r>
      <w:r>
        <w:fldChar w:fldCharType="separate"/>
      </w:r>
      <w:r>
        <w:t>16</w:t>
      </w:r>
      <w:r>
        <w:fldChar w:fldCharType="end"/>
      </w:r>
    </w:p>
    <w:p w14:paraId="04D4CA5E" w14:textId="48770917" w:rsidR="008A1C74" w:rsidRDefault="008A1C74">
      <w:pPr>
        <w:pStyle w:val="TOC4"/>
        <w:rPr>
          <w:rFonts w:eastAsiaTheme="minorEastAsia"/>
          <w:b w:val="0"/>
          <w:noProof/>
          <w:color w:val="auto"/>
          <w:lang w:val="en-AU" w:eastAsia="en-AU"/>
        </w:rPr>
      </w:pPr>
      <w:r w:rsidRPr="00D120D1">
        <w:rPr>
          <w:noProof/>
          <w:u w:color="407EC9"/>
        </w:rPr>
        <w:t>ANNEX A</w:t>
      </w:r>
      <w:r>
        <w:rPr>
          <w:rFonts w:eastAsiaTheme="minorEastAsia"/>
          <w:b w:val="0"/>
          <w:noProof/>
          <w:color w:val="auto"/>
          <w:lang w:val="en-AU" w:eastAsia="en-AU"/>
        </w:rPr>
        <w:tab/>
      </w:r>
      <w:r>
        <w:rPr>
          <w:noProof/>
        </w:rPr>
        <w:t>EXAMPLE COMPLIANCE MATRIX FOR ACCREDITATION</w:t>
      </w:r>
      <w:r>
        <w:rPr>
          <w:noProof/>
        </w:rPr>
        <w:tab/>
      </w:r>
      <w:r>
        <w:rPr>
          <w:noProof/>
        </w:rPr>
        <w:fldChar w:fldCharType="begin"/>
      </w:r>
      <w:r>
        <w:rPr>
          <w:noProof/>
        </w:rPr>
        <w:instrText xml:space="preserve"> PAGEREF _Toc63946429 \h </w:instrText>
      </w:r>
      <w:r>
        <w:rPr>
          <w:noProof/>
        </w:rPr>
      </w:r>
      <w:r>
        <w:rPr>
          <w:noProof/>
        </w:rPr>
        <w:fldChar w:fldCharType="separate"/>
      </w:r>
      <w:r>
        <w:rPr>
          <w:noProof/>
        </w:rPr>
        <w:t>17</w:t>
      </w:r>
      <w:r>
        <w:rPr>
          <w:noProof/>
        </w:rPr>
        <w:fldChar w:fldCharType="end"/>
      </w:r>
    </w:p>
    <w:p w14:paraId="72641A76" w14:textId="4D06EA48" w:rsidR="008A1C74" w:rsidRDefault="008A1C74">
      <w:pPr>
        <w:pStyle w:val="TOC4"/>
        <w:rPr>
          <w:rFonts w:eastAsiaTheme="minorEastAsia"/>
          <w:b w:val="0"/>
          <w:noProof/>
          <w:color w:val="auto"/>
          <w:lang w:val="en-AU" w:eastAsia="en-AU"/>
        </w:rPr>
      </w:pPr>
      <w:r w:rsidRPr="00D120D1">
        <w:rPr>
          <w:noProof/>
          <w:u w:color="407EC9"/>
        </w:rPr>
        <w:t>ANNEX B</w:t>
      </w:r>
      <w:r>
        <w:rPr>
          <w:rFonts w:eastAsiaTheme="minorEastAsia"/>
          <w:b w:val="0"/>
          <w:noProof/>
          <w:color w:val="auto"/>
          <w:lang w:val="en-AU" w:eastAsia="en-AU"/>
        </w:rPr>
        <w:tab/>
      </w:r>
      <w:r>
        <w:rPr>
          <w:noProof/>
        </w:rPr>
        <w:t>EXAMPLE COMPLIANCE MATRIX FOR THE APPROVAL OF MODEL COURSES</w:t>
      </w:r>
      <w:r>
        <w:rPr>
          <w:noProof/>
        </w:rPr>
        <w:tab/>
      </w:r>
      <w:r>
        <w:rPr>
          <w:noProof/>
        </w:rPr>
        <w:fldChar w:fldCharType="begin"/>
      </w:r>
      <w:r>
        <w:rPr>
          <w:noProof/>
        </w:rPr>
        <w:instrText xml:space="preserve"> PAGEREF _Toc63946430 \h </w:instrText>
      </w:r>
      <w:r>
        <w:rPr>
          <w:noProof/>
        </w:rPr>
      </w:r>
      <w:r>
        <w:rPr>
          <w:noProof/>
        </w:rPr>
        <w:fldChar w:fldCharType="separate"/>
      </w:r>
      <w:r>
        <w:rPr>
          <w:noProof/>
        </w:rPr>
        <w:t>20</w:t>
      </w:r>
      <w:r>
        <w:rPr>
          <w:noProof/>
        </w:rPr>
        <w:fldChar w:fldCharType="end"/>
      </w:r>
    </w:p>
    <w:p w14:paraId="0558286B" w14:textId="72CFB7BD" w:rsidR="008A1C74" w:rsidRDefault="008A1C74">
      <w:pPr>
        <w:pStyle w:val="TOC4"/>
        <w:rPr>
          <w:rFonts w:eastAsiaTheme="minorEastAsia"/>
          <w:b w:val="0"/>
          <w:noProof/>
          <w:color w:val="auto"/>
          <w:lang w:val="en-AU" w:eastAsia="en-AU"/>
        </w:rPr>
      </w:pPr>
      <w:r w:rsidRPr="00D120D1">
        <w:rPr>
          <w:noProof/>
          <w:u w:color="407EC9"/>
        </w:rPr>
        <w:t>ANNEX C</w:t>
      </w:r>
      <w:r>
        <w:rPr>
          <w:rFonts w:eastAsiaTheme="minorEastAsia"/>
          <w:b w:val="0"/>
          <w:noProof/>
          <w:color w:val="auto"/>
          <w:lang w:val="en-AU" w:eastAsia="en-AU"/>
        </w:rPr>
        <w:tab/>
      </w:r>
      <w:r w:rsidRPr="00D120D1">
        <w:rPr>
          <w:noProof/>
        </w:rPr>
        <w:t>EXAMPLE COPY OF CERTIFICATE OF ACCREDIATION</w:t>
      </w:r>
      <w:r>
        <w:rPr>
          <w:noProof/>
        </w:rPr>
        <w:tab/>
      </w:r>
      <w:r>
        <w:rPr>
          <w:noProof/>
        </w:rPr>
        <w:fldChar w:fldCharType="begin"/>
      </w:r>
      <w:r>
        <w:rPr>
          <w:noProof/>
        </w:rPr>
        <w:instrText xml:space="preserve"> PAGEREF _Toc63946431 \h </w:instrText>
      </w:r>
      <w:r>
        <w:rPr>
          <w:noProof/>
        </w:rPr>
      </w:r>
      <w:r>
        <w:rPr>
          <w:noProof/>
        </w:rPr>
        <w:fldChar w:fldCharType="separate"/>
      </w:r>
      <w:r>
        <w:rPr>
          <w:noProof/>
        </w:rPr>
        <w:t>26</w:t>
      </w:r>
      <w:r>
        <w:rPr>
          <w:noProof/>
        </w:rPr>
        <w:fldChar w:fldCharType="end"/>
      </w:r>
    </w:p>
    <w:p w14:paraId="2CDCD7BA" w14:textId="11DA78C1"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6774AAD9" w14:textId="207E1361" w:rsidR="00176BB8" w:rsidRPr="00176BB8" w:rsidRDefault="00923B4D">
      <w:pPr>
        <w:pStyle w:val="TableofFigures"/>
        <w:rPr>
          <w:rFonts w:eastAsiaTheme="minorEastAsia"/>
          <w:i w:val="0"/>
          <w:noProof/>
          <w:lang w:eastAsia="fr-FR"/>
        </w:rPr>
      </w:pPr>
      <w:r w:rsidRPr="00F55AD7">
        <w:fldChar w:fldCharType="begin"/>
      </w:r>
      <w:r w:rsidRPr="00F55AD7">
        <w:instrText xml:space="preserve"> TOC \t "Table caption" \c </w:instrText>
      </w:r>
      <w:r w:rsidRPr="00F55AD7">
        <w:fldChar w:fldCharType="separate"/>
      </w:r>
      <w:r w:rsidR="00176BB8">
        <w:rPr>
          <w:noProof/>
        </w:rPr>
        <w:t>Table 1</w:t>
      </w:r>
      <w:r w:rsidR="00176BB8" w:rsidRPr="00176BB8">
        <w:rPr>
          <w:rFonts w:eastAsiaTheme="minorEastAsia"/>
          <w:i w:val="0"/>
          <w:noProof/>
          <w:lang w:eastAsia="fr-FR"/>
        </w:rPr>
        <w:tab/>
      </w:r>
      <w:r w:rsidR="00176BB8">
        <w:rPr>
          <w:noProof/>
        </w:rPr>
        <w:t>[Table caption]</w:t>
      </w:r>
      <w:r w:rsidR="00176BB8">
        <w:rPr>
          <w:noProof/>
        </w:rPr>
        <w:tab/>
      </w:r>
      <w:r w:rsidR="00176BB8">
        <w:rPr>
          <w:noProof/>
        </w:rPr>
        <w:fldChar w:fldCharType="begin"/>
      </w:r>
      <w:r w:rsidR="00176BB8">
        <w:rPr>
          <w:noProof/>
        </w:rPr>
        <w:instrText xml:space="preserve"> PAGEREF _Toc471381214 \h </w:instrText>
      </w:r>
      <w:r w:rsidR="00176BB8">
        <w:rPr>
          <w:noProof/>
        </w:rPr>
      </w:r>
      <w:r w:rsidR="00176BB8">
        <w:rPr>
          <w:noProof/>
        </w:rPr>
        <w:fldChar w:fldCharType="separate"/>
      </w:r>
      <w:r w:rsidR="00B324D1">
        <w:rPr>
          <w:b/>
          <w:bCs/>
          <w:noProof/>
          <w:lang w:val="en-US"/>
        </w:rPr>
        <w:t>Error! Bookmark not defined.</w:t>
      </w:r>
      <w:r w:rsidR="00176BB8">
        <w:rPr>
          <w:noProof/>
        </w:rPr>
        <w:fldChar w:fldCharType="end"/>
      </w:r>
    </w:p>
    <w:p w14:paraId="01CB3129" w14:textId="16E9569C" w:rsidR="00176BB8" w:rsidRPr="00176BB8" w:rsidRDefault="00176BB8">
      <w:pPr>
        <w:pStyle w:val="TableofFigures"/>
        <w:rPr>
          <w:rFonts w:eastAsiaTheme="minorEastAsia"/>
          <w:i w:val="0"/>
          <w:noProof/>
          <w:lang w:eastAsia="fr-FR"/>
        </w:rPr>
      </w:pPr>
      <w:r>
        <w:rPr>
          <w:noProof/>
        </w:rPr>
        <w:t>Table 2</w:t>
      </w:r>
      <w:r w:rsidRPr="00176BB8">
        <w:rPr>
          <w:rFonts w:eastAsiaTheme="minorEastAsia"/>
          <w:i w:val="0"/>
          <w:noProof/>
          <w:lang w:eastAsia="fr-FR"/>
        </w:rPr>
        <w:tab/>
      </w:r>
      <w:r>
        <w:rPr>
          <w:noProof/>
        </w:rPr>
        <w:t>[Table caption]</w:t>
      </w:r>
      <w:r>
        <w:rPr>
          <w:noProof/>
        </w:rPr>
        <w:tab/>
      </w:r>
      <w:r>
        <w:rPr>
          <w:noProof/>
        </w:rPr>
        <w:fldChar w:fldCharType="begin"/>
      </w:r>
      <w:r>
        <w:rPr>
          <w:noProof/>
        </w:rPr>
        <w:instrText xml:space="preserve"> PAGEREF _Toc471381215 \h </w:instrText>
      </w:r>
      <w:r>
        <w:rPr>
          <w:noProof/>
        </w:rPr>
      </w:r>
      <w:r>
        <w:rPr>
          <w:noProof/>
        </w:rPr>
        <w:fldChar w:fldCharType="separate"/>
      </w:r>
      <w:r w:rsidR="00B324D1">
        <w:rPr>
          <w:b/>
          <w:bCs/>
          <w:noProof/>
          <w:lang w:val="en-US"/>
        </w:rPr>
        <w:t>Error! Bookmark not defined.</w:t>
      </w:r>
      <w:r>
        <w:rPr>
          <w:noProof/>
        </w:rPr>
        <w:fldChar w:fldCharType="end"/>
      </w:r>
    </w:p>
    <w:p w14:paraId="38B0B672" w14:textId="106FD50A" w:rsidR="00161325" w:rsidRPr="00F55AD7" w:rsidRDefault="00923B4D" w:rsidP="00923B4D">
      <w:pPr>
        <w:pStyle w:val="BodyText"/>
      </w:pP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26EA4946" w14:textId="68A531E8" w:rsidR="00176BB8" w:rsidRPr="00176BB8" w:rsidRDefault="00923B4D">
      <w:pPr>
        <w:pStyle w:val="TableofFigures"/>
        <w:rPr>
          <w:rFonts w:eastAsiaTheme="minorEastAsia"/>
          <w:i w:val="0"/>
          <w:noProof/>
          <w:lang w:eastAsia="fr-FR"/>
        </w:rPr>
      </w:pPr>
      <w:r w:rsidRPr="00F55AD7">
        <w:fldChar w:fldCharType="begin"/>
      </w:r>
      <w:r w:rsidRPr="00F55AD7">
        <w:instrText xml:space="preserve"> TOC \t "Figure caption" \c </w:instrText>
      </w:r>
      <w:r w:rsidRPr="00F55AD7">
        <w:fldChar w:fldCharType="separate"/>
      </w:r>
      <w:r w:rsidR="00176BB8">
        <w:rPr>
          <w:noProof/>
        </w:rPr>
        <w:t>Figure 1</w:t>
      </w:r>
      <w:r w:rsidR="00176BB8" w:rsidRPr="00176BB8">
        <w:rPr>
          <w:rFonts w:eastAsiaTheme="minorEastAsia"/>
          <w:i w:val="0"/>
          <w:noProof/>
          <w:lang w:eastAsia="fr-FR"/>
        </w:rPr>
        <w:tab/>
      </w:r>
      <w:r w:rsidR="00176BB8">
        <w:rPr>
          <w:noProof/>
        </w:rPr>
        <w:t>[Figure caption]</w:t>
      </w:r>
      <w:r w:rsidR="00176BB8">
        <w:rPr>
          <w:noProof/>
        </w:rPr>
        <w:tab/>
      </w:r>
      <w:r w:rsidR="00176BB8">
        <w:rPr>
          <w:noProof/>
        </w:rPr>
        <w:fldChar w:fldCharType="begin"/>
      </w:r>
      <w:r w:rsidR="00176BB8">
        <w:rPr>
          <w:noProof/>
        </w:rPr>
        <w:instrText xml:space="preserve"> PAGEREF _Toc471381217 \h </w:instrText>
      </w:r>
      <w:r w:rsidR="00176BB8">
        <w:rPr>
          <w:noProof/>
        </w:rPr>
      </w:r>
      <w:r w:rsidR="00176BB8">
        <w:rPr>
          <w:noProof/>
        </w:rPr>
        <w:fldChar w:fldCharType="separate"/>
      </w:r>
      <w:r w:rsidR="00B324D1">
        <w:rPr>
          <w:b/>
          <w:bCs/>
          <w:noProof/>
          <w:lang w:val="en-US"/>
        </w:rPr>
        <w:t>Error! Bookmark not defined.</w:t>
      </w:r>
      <w:r w:rsidR="00176BB8">
        <w:rPr>
          <w:noProof/>
        </w:rPr>
        <w:fldChar w:fldCharType="end"/>
      </w:r>
    </w:p>
    <w:p w14:paraId="68137A41" w14:textId="3F9BA139" w:rsidR="005E4659" w:rsidRPr="00176BB8" w:rsidRDefault="00923B4D" w:rsidP="007D1805">
      <w:pPr>
        <w:pStyle w:val="TableofFigures"/>
      </w:pP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15527708" w14:textId="2CE2521E" w:rsidR="000D1D15" w:rsidRDefault="000D1D15">
      <w:pPr>
        <w:pStyle w:val="TableofFigures"/>
        <w:rPr>
          <w:rFonts w:eastAsiaTheme="minorEastAsia"/>
          <w:i w:val="0"/>
          <w:noProof/>
          <w:lang w:val="fr-FR" w:eastAsia="fr-FR"/>
        </w:rPr>
      </w:pPr>
      <w:r>
        <w:fldChar w:fldCharType="begin"/>
      </w:r>
      <w:r>
        <w:instrText xml:space="preserve"> TOC \h \z \t "equation" \c </w:instrText>
      </w:r>
      <w:r>
        <w:fldChar w:fldCharType="separate"/>
      </w:r>
      <w:hyperlink w:anchor="_Toc471381964" w:history="1">
        <w:r w:rsidRPr="00C62D6E">
          <w:rPr>
            <w:rStyle w:val="Hyperlink"/>
            <w:noProof/>
          </w:rPr>
          <w:t>Equation 1</w:t>
        </w:r>
        <w:r>
          <w:rPr>
            <w:rFonts w:eastAsiaTheme="minorEastAsia"/>
            <w:i w:val="0"/>
            <w:noProof/>
            <w:lang w:val="fr-FR" w:eastAsia="fr-FR"/>
          </w:rPr>
          <w:tab/>
        </w:r>
        <w:r w:rsidRPr="00C62D6E">
          <w:rPr>
            <w:rStyle w:val="Hyperlink"/>
            <w:noProof/>
          </w:rPr>
          <w:t>(insert editable equation)</w:t>
        </w:r>
        <w:r>
          <w:rPr>
            <w:noProof/>
            <w:webHidden/>
          </w:rPr>
          <w:tab/>
        </w:r>
        <w:r>
          <w:rPr>
            <w:noProof/>
            <w:webHidden/>
          </w:rPr>
          <w:fldChar w:fldCharType="begin"/>
        </w:r>
        <w:r>
          <w:rPr>
            <w:noProof/>
            <w:webHidden/>
          </w:rPr>
          <w:instrText xml:space="preserve"> PAGEREF _Toc471381964 \h </w:instrText>
        </w:r>
        <w:r>
          <w:rPr>
            <w:noProof/>
            <w:webHidden/>
          </w:rPr>
        </w:r>
        <w:r>
          <w:rPr>
            <w:noProof/>
            <w:webHidden/>
          </w:rPr>
          <w:fldChar w:fldCharType="separate"/>
        </w:r>
        <w:r w:rsidR="00B324D1">
          <w:rPr>
            <w:b/>
            <w:bCs/>
            <w:noProof/>
            <w:webHidden/>
            <w:lang w:val="en-US"/>
          </w:rPr>
          <w:t>Error! Bookmark not defined.</w:t>
        </w:r>
        <w:r>
          <w:rPr>
            <w:noProof/>
            <w:webHidden/>
          </w:rPr>
          <w:fldChar w:fldCharType="end"/>
        </w:r>
      </w:hyperlink>
    </w:p>
    <w:p w14:paraId="17AD352A" w14:textId="05CDC9AD" w:rsidR="000D1D15" w:rsidRDefault="00EC793E">
      <w:pPr>
        <w:pStyle w:val="TableofFigures"/>
        <w:rPr>
          <w:rFonts w:eastAsiaTheme="minorEastAsia"/>
          <w:i w:val="0"/>
          <w:noProof/>
          <w:lang w:val="fr-FR" w:eastAsia="fr-FR"/>
        </w:rPr>
      </w:pPr>
      <w:hyperlink w:anchor="_Toc471381965" w:history="1">
        <w:r w:rsidR="000D1D15" w:rsidRPr="00C62D6E">
          <w:rPr>
            <w:rStyle w:val="Hyperlink"/>
            <w:noProof/>
          </w:rPr>
          <w:t>Equation 2</w:t>
        </w:r>
        <w:r w:rsidR="000D1D15">
          <w:rPr>
            <w:rFonts w:eastAsiaTheme="minorEastAsia"/>
            <w:i w:val="0"/>
            <w:noProof/>
            <w:lang w:val="fr-FR" w:eastAsia="fr-FR"/>
          </w:rPr>
          <w:tab/>
        </w:r>
        <w:r w:rsidR="000D1D15" w:rsidRPr="00C62D6E">
          <w:rPr>
            <w:rStyle w:val="Hyperlink"/>
            <w:noProof/>
          </w:rPr>
          <w:t>(insert editable equation)</w:t>
        </w:r>
        <w:r w:rsidR="000D1D15">
          <w:rPr>
            <w:noProof/>
            <w:webHidden/>
          </w:rPr>
          <w:tab/>
        </w:r>
        <w:r w:rsidR="000D1D15">
          <w:rPr>
            <w:noProof/>
            <w:webHidden/>
          </w:rPr>
          <w:fldChar w:fldCharType="begin"/>
        </w:r>
        <w:r w:rsidR="000D1D15">
          <w:rPr>
            <w:noProof/>
            <w:webHidden/>
          </w:rPr>
          <w:instrText xml:space="preserve"> PAGEREF _Toc471381965 \h </w:instrText>
        </w:r>
        <w:r w:rsidR="000D1D15">
          <w:rPr>
            <w:noProof/>
            <w:webHidden/>
          </w:rPr>
        </w:r>
        <w:r w:rsidR="000D1D15">
          <w:rPr>
            <w:noProof/>
            <w:webHidden/>
          </w:rPr>
          <w:fldChar w:fldCharType="separate"/>
        </w:r>
        <w:r w:rsidR="00B324D1">
          <w:rPr>
            <w:b/>
            <w:bCs/>
            <w:noProof/>
            <w:webHidden/>
            <w:lang w:val="en-US"/>
          </w:rPr>
          <w:t>Error! Bookmark not defined.</w:t>
        </w:r>
        <w:r w:rsidR="000D1D15">
          <w:rPr>
            <w:noProof/>
            <w:webHidden/>
          </w:rPr>
          <w:fldChar w:fldCharType="end"/>
        </w:r>
      </w:hyperlink>
    </w:p>
    <w:p w14:paraId="4A4B52F3" w14:textId="77777777" w:rsidR="00176BB8" w:rsidRPr="00176BB8" w:rsidRDefault="000D1D15" w:rsidP="00176BB8">
      <w:pPr>
        <w:pStyle w:val="equation"/>
        <w:numPr>
          <w:ilvl w:val="0"/>
          <w:numId w:val="0"/>
        </w:numPr>
        <w:ind w:left="1276" w:hanging="1276"/>
      </w:pPr>
      <w:r>
        <w:fldChar w:fldCharType="end"/>
      </w:r>
    </w:p>
    <w:p w14:paraId="27D4FEA5" w14:textId="77777777" w:rsidR="00790277" w:rsidRDefault="00790277" w:rsidP="003274DB"/>
    <w:p w14:paraId="39E2CA28" w14:textId="77777777" w:rsidR="001E2813" w:rsidRDefault="001E2813" w:rsidP="003274DB"/>
    <w:p w14:paraId="64F91990" w14:textId="77777777" w:rsidR="001E2813" w:rsidRDefault="001E2813" w:rsidP="003274DB"/>
    <w:p w14:paraId="58890DCE" w14:textId="4A0CA4A7" w:rsidR="001E2813" w:rsidRDefault="001E2813">
      <w:pPr>
        <w:spacing w:after="200" w:line="276" w:lineRule="auto"/>
      </w:pPr>
      <w:r>
        <w:br w:type="page"/>
      </w:r>
    </w:p>
    <w:p w14:paraId="6215872A" w14:textId="77777777" w:rsidR="001E2813" w:rsidRPr="00176BB8" w:rsidRDefault="001E2813" w:rsidP="003274DB">
      <w:pPr>
        <w:sectPr w:rsidR="001E2813"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654C042" w14:textId="72C18210" w:rsidR="00667472" w:rsidRDefault="00457E86" w:rsidP="00667472">
      <w:pPr>
        <w:pStyle w:val="Heading1"/>
        <w:rPr>
          <w:caps w:val="0"/>
        </w:rPr>
      </w:pPr>
      <w:bookmarkStart w:id="2" w:name="_Toc63946386"/>
      <w:r>
        <w:rPr>
          <w:caps w:val="0"/>
        </w:rPr>
        <w:lastRenderedPageBreak/>
        <w:t>INTRODUCTION</w:t>
      </w:r>
      <w:bookmarkEnd w:id="2"/>
    </w:p>
    <w:p w14:paraId="4B7719D9" w14:textId="77777777" w:rsidR="00DD26EE" w:rsidRPr="006212AA" w:rsidRDefault="00DD26EE" w:rsidP="00DD26EE">
      <w:pPr>
        <w:pStyle w:val="Heading1separatationline"/>
        <w:rPr>
          <w:lang w:val="en-AU"/>
        </w:rPr>
      </w:pPr>
    </w:p>
    <w:p w14:paraId="2545752F" w14:textId="5FEA2696" w:rsidR="00E70D5E" w:rsidRDefault="008A3567" w:rsidP="00DD26EE">
      <w:pPr>
        <w:pStyle w:val="BodyText"/>
      </w:pPr>
      <w:r>
        <w:t>Recognising that a</w:t>
      </w:r>
      <w:r w:rsidR="003522A4">
        <w:t xml:space="preserve"> major factor in the operation of a VTS is the competence of its personnel</w:t>
      </w:r>
      <w:r>
        <w:t xml:space="preserve">, </w:t>
      </w:r>
      <w:r w:rsidR="00E70D5E" w:rsidRPr="00E70D5E">
        <w:rPr>
          <w:iCs/>
        </w:rPr>
        <w:t xml:space="preserve">IMO Resolution </w:t>
      </w:r>
      <w:proofErr w:type="gramStart"/>
      <w:r w:rsidR="008A1C74" w:rsidRPr="008A1C74">
        <w:rPr>
          <w:iCs/>
          <w:highlight w:val="yellow"/>
        </w:rPr>
        <w:t>XXXX</w:t>
      </w:r>
      <w:r w:rsidR="00E70D5E" w:rsidRPr="00E70D5E">
        <w:rPr>
          <w:iCs/>
        </w:rPr>
        <w:t>(</w:t>
      </w:r>
      <w:proofErr w:type="gramEnd"/>
      <w:r w:rsidR="00E70D5E" w:rsidRPr="00E70D5E">
        <w:rPr>
          <w:iCs/>
          <w:highlight w:val="yellow"/>
        </w:rPr>
        <w:t>XX</w:t>
      </w:r>
      <w:r w:rsidR="00E70D5E" w:rsidRPr="00E70D5E">
        <w:rPr>
          <w:iCs/>
        </w:rPr>
        <w:t>)</w:t>
      </w:r>
      <w:r w:rsidR="00E70D5E" w:rsidRPr="00862F50">
        <w:rPr>
          <w:i/>
          <w:iCs/>
        </w:rPr>
        <w:t xml:space="preserve"> Guidelines for Vessel Traffic Services</w:t>
      </w:r>
      <w:r w:rsidR="00E70D5E" w:rsidRPr="008F65E3">
        <w:t xml:space="preserve"> </w:t>
      </w:r>
      <w:r w:rsidR="00E70D5E">
        <w:t>states:</w:t>
      </w:r>
    </w:p>
    <w:p w14:paraId="6ACCC240" w14:textId="2F3A7203" w:rsidR="00E70D5E" w:rsidRDefault="003522A4" w:rsidP="00E70D5E">
      <w:pPr>
        <w:pStyle w:val="BodyText"/>
        <w:numPr>
          <w:ilvl w:val="0"/>
          <w:numId w:val="69"/>
        </w:numPr>
      </w:pPr>
      <w:r>
        <w:t>T</w:t>
      </w:r>
      <w:r w:rsidR="00E70D5E">
        <w:t>hat the Competent Authority for VTS should</w:t>
      </w:r>
      <w:r w:rsidR="00E70D5E" w:rsidRPr="00E70D5E">
        <w:rPr>
          <w:i/>
        </w:rPr>
        <w:t xml:space="preserve"> “ensure that VTS training is approved and VTS personnel are certified”</w:t>
      </w:r>
      <w:r w:rsidR="008A3567">
        <w:t>.</w:t>
      </w:r>
    </w:p>
    <w:p w14:paraId="5F68D509" w14:textId="7B22AEF1" w:rsidR="00E70D5E" w:rsidRPr="003522A4" w:rsidRDefault="00E70D5E" w:rsidP="00E70D5E">
      <w:pPr>
        <w:pStyle w:val="BodyText"/>
        <w:numPr>
          <w:ilvl w:val="0"/>
          <w:numId w:val="69"/>
        </w:numPr>
        <w:rPr>
          <w:i/>
        </w:rPr>
      </w:pPr>
      <w:r w:rsidRPr="003522A4">
        <w:rPr>
          <w:i/>
        </w:rPr>
        <w:t xml:space="preserve">“VTS personnel should only be considered competent when appropriately trained and qualified for their VTS duties. This includes: </w:t>
      </w:r>
    </w:p>
    <w:p w14:paraId="53C19276" w14:textId="77777777" w:rsidR="00E70D5E" w:rsidRPr="003522A4" w:rsidRDefault="00E70D5E" w:rsidP="003522A4">
      <w:pPr>
        <w:pStyle w:val="BodyText"/>
        <w:ind w:left="708"/>
        <w:rPr>
          <w:i/>
        </w:rPr>
      </w:pPr>
      <w:r w:rsidRPr="003522A4">
        <w:rPr>
          <w:i/>
        </w:rPr>
        <w:t xml:space="preserve">.1 satisfactorily completing generic VTS training approved by a competent authority; </w:t>
      </w:r>
    </w:p>
    <w:p w14:paraId="441C8AB0" w14:textId="77777777" w:rsidR="00E70D5E" w:rsidRPr="003522A4" w:rsidRDefault="00E70D5E" w:rsidP="003522A4">
      <w:pPr>
        <w:pStyle w:val="BodyText"/>
        <w:ind w:left="708"/>
        <w:rPr>
          <w:i/>
        </w:rPr>
      </w:pPr>
      <w:r w:rsidRPr="003522A4">
        <w:rPr>
          <w:i/>
        </w:rPr>
        <w:t xml:space="preserve">.2 satisfactorily completing on-the-job training at the VTS where the person is employed; </w:t>
      </w:r>
    </w:p>
    <w:p w14:paraId="16016944" w14:textId="77777777" w:rsidR="00E70D5E" w:rsidRPr="003522A4" w:rsidRDefault="00E70D5E" w:rsidP="003522A4">
      <w:pPr>
        <w:pStyle w:val="BodyText"/>
        <w:ind w:left="708"/>
        <w:rPr>
          <w:i/>
        </w:rPr>
      </w:pPr>
      <w:r w:rsidRPr="003522A4">
        <w:rPr>
          <w:i/>
        </w:rPr>
        <w:t xml:space="preserve">.3 undergoing periodic assessments and revalidation training to ensure competence is maintained; and </w:t>
      </w:r>
    </w:p>
    <w:p w14:paraId="29FFD99D" w14:textId="2AD1F09E" w:rsidR="00E70D5E" w:rsidRDefault="00E70D5E" w:rsidP="003522A4">
      <w:pPr>
        <w:pStyle w:val="BodyText"/>
        <w:ind w:left="708"/>
        <w:rPr>
          <w:i/>
        </w:rPr>
      </w:pPr>
      <w:r w:rsidRPr="003522A4">
        <w:rPr>
          <w:i/>
        </w:rPr>
        <w:t>.4 being in possession</w:t>
      </w:r>
      <w:r w:rsidR="003522A4">
        <w:rPr>
          <w:i/>
        </w:rPr>
        <w:t xml:space="preserve"> of appropriate certification”.</w:t>
      </w:r>
      <w:r w:rsidR="008A3567" w:rsidRPr="008A3567">
        <w:t xml:space="preserve"> </w:t>
      </w:r>
    </w:p>
    <w:p w14:paraId="17452274" w14:textId="56826683" w:rsidR="008A3567" w:rsidRPr="008A3567" w:rsidRDefault="008A3567" w:rsidP="008A3567">
      <w:pPr>
        <w:pStyle w:val="BodyText"/>
        <w:numPr>
          <w:ilvl w:val="0"/>
          <w:numId w:val="69"/>
        </w:numPr>
        <w:rPr>
          <w:i/>
        </w:rPr>
      </w:pPr>
      <w:r w:rsidRPr="008A3567">
        <w:rPr>
          <w:i/>
        </w:rPr>
        <w:t>“Contracting Governments are encouraged to take into account IALA standards and associated recommendations, guidelines and model courses”</w:t>
      </w:r>
    </w:p>
    <w:p w14:paraId="7AF5FF4C" w14:textId="4E0E24D0" w:rsidR="003522A4" w:rsidRDefault="003522A4" w:rsidP="003522A4">
      <w:pPr>
        <w:pStyle w:val="BodyText"/>
      </w:pPr>
      <w:r>
        <w:t xml:space="preserve">IALA standards relating to </w:t>
      </w:r>
      <w:r w:rsidR="006C5989">
        <w:t>accreditation and approval to deliver IALA model courses</w:t>
      </w:r>
      <w:r>
        <w:t xml:space="preserve"> include:</w:t>
      </w:r>
    </w:p>
    <w:p w14:paraId="7E6A6979" w14:textId="19D526CD" w:rsidR="003522A4" w:rsidRPr="004C0194" w:rsidRDefault="003522A4" w:rsidP="003522A4">
      <w:pPr>
        <w:pStyle w:val="Bullet1"/>
        <w:numPr>
          <w:ilvl w:val="0"/>
          <w:numId w:val="63"/>
        </w:numPr>
        <w:ind w:left="709" w:hanging="425"/>
      </w:pPr>
      <w:r w:rsidRPr="00862F50">
        <w:rPr>
          <w:i/>
          <w:iCs/>
        </w:rPr>
        <w:t>Standard 1010 – Marine Aids to Navigation planning and service requirements</w:t>
      </w:r>
      <w:r>
        <w:rPr>
          <w:i/>
          <w:iCs/>
        </w:rPr>
        <w:t xml:space="preserve">.  </w:t>
      </w:r>
      <w:r w:rsidRPr="003522A4">
        <w:rPr>
          <w:iCs/>
        </w:rPr>
        <w:t>This standard</w:t>
      </w:r>
      <w:r w:rsidRPr="00862F50">
        <w:rPr>
          <w:i/>
          <w:iCs/>
        </w:rPr>
        <w:t xml:space="preserve"> </w:t>
      </w:r>
      <w:r w:rsidRPr="002231B8">
        <w:t xml:space="preserve">specifies the practices associated with, inter alia, quality management.  The Standard references normative provisions associated with the accreditation of </w:t>
      </w:r>
      <w:r w:rsidRPr="00371211">
        <w:t>training organization</w:t>
      </w:r>
      <w:r w:rsidRPr="006D155A">
        <w:t>s.</w:t>
      </w:r>
    </w:p>
    <w:p w14:paraId="535D33FA" w14:textId="4F181B18" w:rsidR="003522A4" w:rsidRDefault="003522A4" w:rsidP="003522A4">
      <w:pPr>
        <w:pStyle w:val="Bullet1"/>
        <w:numPr>
          <w:ilvl w:val="0"/>
          <w:numId w:val="63"/>
        </w:numPr>
        <w:ind w:left="709" w:hanging="425"/>
      </w:pPr>
      <w:r w:rsidRPr="00862F50">
        <w:rPr>
          <w:i/>
          <w:iCs/>
        </w:rPr>
        <w:t>Standard 1050 – Training and Certification</w:t>
      </w:r>
      <w:r>
        <w:t xml:space="preserve">.  </w:t>
      </w:r>
      <w:r w:rsidRPr="003522A4">
        <w:rPr>
          <w:iCs/>
        </w:rPr>
        <w:t>This standard</w:t>
      </w:r>
      <w:r w:rsidRPr="00EA55BF">
        <w:t xml:space="preserve"> specifies the practices associated with</w:t>
      </w:r>
      <w:r>
        <w:t>, inter alia,</w:t>
      </w:r>
      <w:r w:rsidRPr="00EA55BF">
        <w:t xml:space="preserve"> the training and assessment of VTS personnel.  The Standard references normative provisions associated with the accreditation of </w:t>
      </w:r>
      <w:r>
        <w:t>training organization</w:t>
      </w:r>
      <w:r w:rsidRPr="00EA55BF">
        <w:t>s.</w:t>
      </w:r>
    </w:p>
    <w:p w14:paraId="4C1354BF" w14:textId="26AE4D61" w:rsidR="00351036" w:rsidRDefault="00457E86" w:rsidP="00351036">
      <w:pPr>
        <w:pStyle w:val="Heading1"/>
      </w:pPr>
      <w:bookmarkStart w:id="3" w:name="_Toc60928676"/>
      <w:bookmarkStart w:id="4" w:name="_Toc60928677"/>
      <w:bookmarkStart w:id="5" w:name="_Toc60928678"/>
      <w:bookmarkStart w:id="6" w:name="_Toc60928679"/>
      <w:bookmarkStart w:id="7" w:name="_Toc63946387"/>
      <w:bookmarkEnd w:id="3"/>
      <w:bookmarkEnd w:id="4"/>
      <w:bookmarkEnd w:id="5"/>
      <w:bookmarkEnd w:id="6"/>
      <w:r>
        <w:rPr>
          <w:caps w:val="0"/>
        </w:rPr>
        <w:t>PURPOSE OF GUIDELINE</w:t>
      </w:r>
      <w:bookmarkEnd w:id="7"/>
      <w:r w:rsidR="00351036">
        <w:t xml:space="preserve"> </w:t>
      </w:r>
    </w:p>
    <w:p w14:paraId="32C4B408" w14:textId="77777777" w:rsidR="00667472" w:rsidRPr="00667472" w:rsidRDefault="00667472" w:rsidP="00667472">
      <w:pPr>
        <w:pStyle w:val="Heading1separatationline"/>
      </w:pPr>
    </w:p>
    <w:p w14:paraId="5F5AEDD4" w14:textId="38742665" w:rsidR="005E171B" w:rsidRDefault="00997074" w:rsidP="00E509F2">
      <w:pPr>
        <w:pStyle w:val="BodyText"/>
      </w:pPr>
      <w:r>
        <w:t>T</w:t>
      </w:r>
      <w:r w:rsidR="00E509F2">
        <w:t xml:space="preserve">his </w:t>
      </w:r>
      <w:r w:rsidR="002231B8">
        <w:t xml:space="preserve">Guideline </w:t>
      </w:r>
      <w:r w:rsidR="00E509F2">
        <w:t>provide</w:t>
      </w:r>
      <w:r>
        <w:t>s</w:t>
      </w:r>
      <w:r w:rsidR="00E509F2">
        <w:t xml:space="preserve"> </w:t>
      </w:r>
      <w:r>
        <w:t xml:space="preserve">the </w:t>
      </w:r>
      <w:r w:rsidR="00E509F2">
        <w:t xml:space="preserve">framework </w:t>
      </w:r>
      <w:r w:rsidR="002D0B64">
        <w:t>for</w:t>
      </w:r>
      <w:r w:rsidR="00E509F2">
        <w:t xml:space="preserve"> </w:t>
      </w:r>
      <w:r>
        <w:t xml:space="preserve">competent </w:t>
      </w:r>
      <w:r w:rsidR="00E509F2">
        <w:t>authorities</w:t>
      </w:r>
      <w:r w:rsidR="002231B8">
        <w:t xml:space="preserve"> </w:t>
      </w:r>
      <w:r w:rsidR="002D0B64">
        <w:t>to</w:t>
      </w:r>
      <w:r w:rsidR="005E171B">
        <w:t>:</w:t>
      </w:r>
    </w:p>
    <w:p w14:paraId="56676602" w14:textId="536CB1A8" w:rsidR="005E171B" w:rsidRDefault="005E171B" w:rsidP="00E5552D">
      <w:pPr>
        <w:pStyle w:val="Bullet1"/>
        <w:numPr>
          <w:ilvl w:val="0"/>
          <w:numId w:val="63"/>
        </w:numPr>
        <w:tabs>
          <w:tab w:val="clear" w:pos="0"/>
          <w:tab w:val="num" w:pos="284"/>
        </w:tabs>
        <w:ind w:left="709" w:hanging="425"/>
      </w:pPr>
      <w:r w:rsidRPr="00862F50">
        <w:t>A</w:t>
      </w:r>
      <w:r w:rsidR="00997074" w:rsidRPr="00862F50">
        <w:t>ccredit</w:t>
      </w:r>
      <w:r w:rsidR="006C5989">
        <w:t xml:space="preserve"> </w:t>
      </w:r>
      <w:r w:rsidR="00BE64AA" w:rsidRPr="00591775">
        <w:t>organization</w:t>
      </w:r>
      <w:r w:rsidR="00E82C93" w:rsidRPr="00591775">
        <w:t>s</w:t>
      </w:r>
      <w:r w:rsidR="002D0B64">
        <w:t xml:space="preserve"> to </w:t>
      </w:r>
      <w:r w:rsidR="008A3567">
        <w:t>provide</w:t>
      </w:r>
      <w:r w:rsidR="002D0B64">
        <w:t xml:space="preserve"> training</w:t>
      </w:r>
      <w:r w:rsidR="00074BA9">
        <w:t xml:space="preserve"> based on </w:t>
      </w:r>
      <w:r w:rsidR="00074BA9" w:rsidRPr="00074BA9">
        <w:t>IALA Model Courses</w:t>
      </w:r>
      <w:r w:rsidR="002231B8">
        <w:t>;</w:t>
      </w:r>
      <w:r w:rsidR="00997074" w:rsidRPr="00591775">
        <w:t xml:space="preserve"> and </w:t>
      </w:r>
    </w:p>
    <w:p w14:paraId="1B61C21F" w14:textId="163181AA" w:rsidR="00997074" w:rsidRPr="00591775" w:rsidRDefault="006C5989" w:rsidP="00862F50">
      <w:pPr>
        <w:pStyle w:val="Bullet1"/>
        <w:numPr>
          <w:ilvl w:val="0"/>
          <w:numId w:val="63"/>
        </w:numPr>
        <w:ind w:left="709" w:hanging="425"/>
      </w:pPr>
      <w:r>
        <w:t>A</w:t>
      </w:r>
      <w:r w:rsidR="00997074" w:rsidRPr="008624E0">
        <w:t>pprov</w:t>
      </w:r>
      <w:r w:rsidR="00074BA9">
        <w:t xml:space="preserve">e </w:t>
      </w:r>
      <w:r w:rsidR="00591775" w:rsidRPr="00591775">
        <w:t>the</w:t>
      </w:r>
      <w:r w:rsidR="00591775">
        <w:t>ir</w:t>
      </w:r>
      <w:r w:rsidR="00591775" w:rsidRPr="00591775">
        <w:t xml:space="preserve"> deliver</w:t>
      </w:r>
      <w:r w:rsidR="00074BA9">
        <w:t>y</w:t>
      </w:r>
      <w:r w:rsidR="00591775" w:rsidRPr="00591775">
        <w:t xml:space="preserve"> </w:t>
      </w:r>
      <w:r w:rsidR="00074BA9">
        <w:t xml:space="preserve">of </w:t>
      </w:r>
      <w:r w:rsidR="00997074" w:rsidRPr="00591775">
        <w:t>IALA model courses, including:</w:t>
      </w:r>
    </w:p>
    <w:p w14:paraId="7E113584" w14:textId="77777777" w:rsidR="00997074" w:rsidRPr="00B51C25" w:rsidRDefault="00997074" w:rsidP="008624E0">
      <w:pPr>
        <w:pStyle w:val="Bullet2"/>
        <w:ind w:left="1134"/>
      </w:pPr>
      <w:r w:rsidRPr="00B51C25">
        <w:t>Model Course V-103/1 on VTS Operator Training;</w:t>
      </w:r>
    </w:p>
    <w:p w14:paraId="753F01CF" w14:textId="77777777" w:rsidR="00997074" w:rsidRPr="00B51C25" w:rsidRDefault="00997074" w:rsidP="008624E0">
      <w:pPr>
        <w:pStyle w:val="Bullet2"/>
        <w:ind w:left="1134"/>
      </w:pPr>
      <w:r w:rsidRPr="00B51C25">
        <w:t>Model Course V-103/2 on VTS Supervisor Training;</w:t>
      </w:r>
    </w:p>
    <w:p w14:paraId="0D3561F5" w14:textId="77777777" w:rsidR="00997074" w:rsidRPr="00B51C25" w:rsidRDefault="00997074" w:rsidP="008624E0">
      <w:pPr>
        <w:pStyle w:val="Bullet2"/>
        <w:ind w:left="1134"/>
      </w:pPr>
      <w:r w:rsidRPr="00B51C25">
        <w:t>Model Course V-103/4 on VTS On-the-Job Training Instructor; and</w:t>
      </w:r>
    </w:p>
    <w:p w14:paraId="5CFB2217" w14:textId="56549DFA" w:rsidR="00E509F2" w:rsidRDefault="00997074" w:rsidP="008624E0">
      <w:pPr>
        <w:pStyle w:val="Bullet2"/>
        <w:ind w:left="1134"/>
      </w:pPr>
      <w:r w:rsidRPr="00B51C25">
        <w:t>Model Course V-103/5 on the Revalidation Process for VTS Qualification and Certification.</w:t>
      </w:r>
    </w:p>
    <w:tbl>
      <w:tblPr>
        <w:tblW w:w="0" w:type="auto"/>
        <w:tblInd w:w="137" w:type="dxa"/>
        <w:shd w:val="clear" w:color="auto" w:fill="B4C6E7"/>
        <w:tblCellMar>
          <w:left w:w="0" w:type="dxa"/>
          <w:right w:w="0" w:type="dxa"/>
        </w:tblCellMar>
        <w:tblLook w:val="04A0" w:firstRow="1" w:lastRow="0" w:firstColumn="1" w:lastColumn="0" w:noHBand="0" w:noVBand="1"/>
      </w:tblPr>
      <w:tblGrid>
        <w:gridCol w:w="9599"/>
      </w:tblGrid>
      <w:tr w:rsidR="00E509F2" w14:paraId="0FD655AF" w14:textId="77777777" w:rsidTr="00E509F2">
        <w:tc>
          <w:tcPr>
            <w:tcW w:w="9599" w:type="dxa"/>
            <w:tcBorders>
              <w:top w:val="single" w:sz="8" w:space="0" w:color="auto"/>
              <w:left w:val="single" w:sz="8" w:space="0" w:color="auto"/>
              <w:bottom w:val="single" w:sz="8" w:space="0" w:color="auto"/>
              <w:right w:val="single" w:sz="8" w:space="0" w:color="auto"/>
            </w:tcBorders>
            <w:shd w:val="clear" w:color="auto" w:fill="B4C6E7"/>
            <w:tcMar>
              <w:top w:w="0" w:type="dxa"/>
              <w:left w:w="108" w:type="dxa"/>
              <w:bottom w:w="0" w:type="dxa"/>
              <w:right w:w="108" w:type="dxa"/>
            </w:tcMar>
            <w:hideMark/>
          </w:tcPr>
          <w:p w14:paraId="3B6AEB6C" w14:textId="3FE468B4" w:rsidR="00E509F2" w:rsidRDefault="00E509F2" w:rsidP="00BE64AA">
            <w:pPr>
              <w:spacing w:before="120" w:after="120"/>
              <w:rPr>
                <w:sz w:val="22"/>
              </w:rPr>
            </w:pPr>
            <w:r>
              <w:rPr>
                <w:sz w:val="22"/>
              </w:rPr>
              <w:t xml:space="preserve">IALA </w:t>
            </w:r>
            <w:r w:rsidRPr="008624E0">
              <w:rPr>
                <w:sz w:val="22"/>
              </w:rPr>
              <w:t xml:space="preserve">Guideline 1014 </w:t>
            </w:r>
            <w:r w:rsidR="002231B8" w:rsidRPr="00E5552D">
              <w:rPr>
                <w:sz w:val="22"/>
              </w:rPr>
              <w:t>on</w:t>
            </w:r>
            <w:r w:rsidRPr="00E5552D">
              <w:rPr>
                <w:i/>
                <w:iCs/>
                <w:sz w:val="22"/>
              </w:rPr>
              <w:t xml:space="preserve"> </w:t>
            </w:r>
            <w:r w:rsidR="00F633E1" w:rsidRPr="00E5552D">
              <w:rPr>
                <w:i/>
                <w:iCs/>
                <w:sz w:val="22"/>
              </w:rPr>
              <w:t xml:space="preserve">Accreditation of VTS </w:t>
            </w:r>
            <w:r w:rsidR="00BE64AA" w:rsidRPr="00E5552D">
              <w:rPr>
                <w:i/>
                <w:iCs/>
                <w:sz w:val="22"/>
              </w:rPr>
              <w:t>training organization</w:t>
            </w:r>
            <w:r w:rsidR="00F633E1" w:rsidRPr="00E5552D">
              <w:rPr>
                <w:i/>
                <w:iCs/>
                <w:sz w:val="22"/>
              </w:rPr>
              <w:t xml:space="preserve">s and approval of </w:t>
            </w:r>
            <w:r w:rsidR="002231B8" w:rsidRPr="00E5552D">
              <w:rPr>
                <w:i/>
                <w:iCs/>
                <w:sz w:val="22"/>
              </w:rPr>
              <w:t xml:space="preserve">the delivery of </w:t>
            </w:r>
            <w:r w:rsidR="00F633E1" w:rsidRPr="00E5552D">
              <w:rPr>
                <w:i/>
                <w:iCs/>
                <w:sz w:val="22"/>
              </w:rPr>
              <w:t>IALA model courses</w:t>
            </w:r>
            <w:r w:rsidR="00F633E1" w:rsidRPr="00F633E1">
              <w:rPr>
                <w:i/>
                <w:iCs/>
                <w:sz w:val="22"/>
              </w:rPr>
              <w:t xml:space="preserve"> </w:t>
            </w:r>
            <w:r>
              <w:rPr>
                <w:sz w:val="22"/>
              </w:rPr>
              <w:t xml:space="preserve">is associated with </w:t>
            </w:r>
            <w:r w:rsidRPr="008624E0">
              <w:rPr>
                <w:sz w:val="22"/>
              </w:rPr>
              <w:t>Recommendation 0</w:t>
            </w:r>
            <w:r w:rsidR="00A619CB" w:rsidRPr="008624E0">
              <w:rPr>
                <w:sz w:val="22"/>
              </w:rPr>
              <w:t>149 on</w:t>
            </w:r>
            <w:r w:rsidR="00A619CB">
              <w:rPr>
                <w:i/>
                <w:iCs/>
                <w:sz w:val="22"/>
              </w:rPr>
              <w:t xml:space="preserve"> the Accreditation of Training </w:t>
            </w:r>
            <w:r w:rsidR="00BE64AA">
              <w:rPr>
                <w:i/>
                <w:iCs/>
                <w:sz w:val="22"/>
              </w:rPr>
              <w:t>Organization</w:t>
            </w:r>
            <w:r w:rsidR="00F633E1" w:rsidRPr="00F633E1">
              <w:rPr>
                <w:i/>
                <w:iCs/>
                <w:sz w:val="22"/>
              </w:rPr>
              <w:t>s</w:t>
            </w:r>
            <w:r>
              <w:rPr>
                <w:sz w:val="22"/>
              </w:rPr>
              <w:t xml:space="preserve">, a </w:t>
            </w:r>
            <w:r w:rsidRPr="008624E0">
              <w:rPr>
                <w:sz w:val="22"/>
              </w:rPr>
              <w:t>normative provision</w:t>
            </w:r>
            <w:r>
              <w:rPr>
                <w:sz w:val="22"/>
              </w:rPr>
              <w:t xml:space="preserve"> of IALA Standard 10</w:t>
            </w:r>
            <w:r w:rsidR="00A619CB">
              <w:rPr>
                <w:sz w:val="22"/>
              </w:rPr>
              <w:t>5</w:t>
            </w:r>
            <w:r>
              <w:rPr>
                <w:sz w:val="22"/>
              </w:rPr>
              <w:t xml:space="preserve">0 </w:t>
            </w:r>
            <w:r w:rsidR="00A619CB" w:rsidRPr="008624E0">
              <w:rPr>
                <w:i/>
                <w:iCs/>
                <w:sz w:val="22"/>
              </w:rPr>
              <w:t>Training and Certification</w:t>
            </w:r>
            <w:r>
              <w:rPr>
                <w:sz w:val="22"/>
              </w:rPr>
              <w:t xml:space="preserve">.  </w:t>
            </w:r>
            <w:r w:rsidRPr="00A619CB">
              <w:rPr>
                <w:sz w:val="22"/>
              </w:rPr>
              <w:t xml:space="preserve">To demonstrate compliance with the Recommendation the provisions of this Guideline </w:t>
            </w:r>
            <w:del w:id="8" w:author="Kevin Gregory" w:date="2021-01-15T12:07:00Z">
              <w:r w:rsidRPr="00A619CB" w:rsidDel="002231B8">
                <w:rPr>
                  <w:sz w:val="22"/>
                </w:rPr>
                <w:delText xml:space="preserve">need </w:delText>
              </w:r>
            </w:del>
            <w:ins w:id="9" w:author="Kevin Gregory" w:date="2021-01-15T12:07:00Z">
              <w:r w:rsidR="002231B8">
                <w:rPr>
                  <w:sz w:val="22"/>
                </w:rPr>
                <w:t>should</w:t>
              </w:r>
            </w:ins>
            <w:del w:id="10" w:author="Kevin Gregory" w:date="2021-01-15T12:23:00Z">
              <w:r w:rsidRPr="00A619CB" w:rsidDel="005B6E8E">
                <w:rPr>
                  <w:sz w:val="22"/>
                </w:rPr>
                <w:delText>to</w:delText>
              </w:r>
            </w:del>
            <w:r w:rsidRPr="00A619CB">
              <w:rPr>
                <w:sz w:val="22"/>
              </w:rPr>
              <w:t xml:space="preserve"> be implemented.</w:t>
            </w:r>
          </w:p>
        </w:tc>
      </w:tr>
    </w:tbl>
    <w:p w14:paraId="57A698BE" w14:textId="2F42C0DC" w:rsidR="00755F18" w:rsidRDefault="00755F18" w:rsidP="00DA1E31">
      <w:pPr>
        <w:pStyle w:val="BodyText"/>
        <w:spacing w:before="240"/>
      </w:pPr>
      <w:r w:rsidRPr="008624E0">
        <w:rPr>
          <w:bCs/>
        </w:rPr>
        <w:t>Note</w:t>
      </w:r>
      <w:r w:rsidR="004D7A42">
        <w:rPr>
          <w:bCs/>
        </w:rPr>
        <w:t>:</w:t>
      </w:r>
      <w:r w:rsidR="00DA1E31">
        <w:rPr>
          <w:bCs/>
        </w:rPr>
        <w:t xml:space="preserve">  </w:t>
      </w:r>
      <w:r w:rsidRPr="008C5FFE">
        <w:t xml:space="preserve">IALA model courses </w:t>
      </w:r>
      <w:r w:rsidR="00F65371">
        <w:t xml:space="preserve">not listed above </w:t>
      </w:r>
      <w:r w:rsidR="004D7A42">
        <w:t xml:space="preserve">do not need to be approved by the competent authority.  </w:t>
      </w:r>
      <w:r w:rsidR="00C8263F" w:rsidRPr="00C8263F">
        <w:t xml:space="preserve">Model course </w:t>
      </w:r>
      <w:r w:rsidR="00C8263F">
        <w:t>V</w:t>
      </w:r>
      <w:r w:rsidR="00C8263F" w:rsidRPr="00C8263F">
        <w:t xml:space="preserve">-103/5 may also be delivered by VTS providers for their own personnel. In such cases the competent authorities are encouraged to </w:t>
      </w:r>
      <w:r w:rsidR="004D7A42" w:rsidRPr="008C5FFE">
        <w:t xml:space="preserve">establish a review and approval process as outlined in this </w:t>
      </w:r>
      <w:r w:rsidR="004D7A42">
        <w:t>Guideline</w:t>
      </w:r>
      <w:r w:rsidR="00DA1E31">
        <w:t xml:space="preserve">. </w:t>
      </w:r>
    </w:p>
    <w:p w14:paraId="6B391D5F" w14:textId="77777777" w:rsidR="00F65371" w:rsidRPr="00755F18" w:rsidRDefault="00F65371" w:rsidP="00F65371">
      <w:pPr>
        <w:pStyle w:val="BodyText"/>
        <w:spacing w:before="240"/>
      </w:pPr>
    </w:p>
    <w:p w14:paraId="4C8FF099" w14:textId="6C3CBF6C" w:rsidR="00351036" w:rsidRDefault="00356475" w:rsidP="00C32A3D">
      <w:pPr>
        <w:pStyle w:val="Heading1"/>
      </w:pPr>
      <w:bookmarkStart w:id="11" w:name="_Toc63946388"/>
      <w:r>
        <w:lastRenderedPageBreak/>
        <w:t>ACCREDITATION</w:t>
      </w:r>
      <w:bookmarkEnd w:id="11"/>
    </w:p>
    <w:p w14:paraId="64606738" w14:textId="77777777" w:rsidR="00C32A3D" w:rsidRPr="00C32A3D" w:rsidRDefault="00C32A3D" w:rsidP="00C32A3D">
      <w:pPr>
        <w:pStyle w:val="Heading1separatationline"/>
      </w:pPr>
    </w:p>
    <w:p w14:paraId="672199BD" w14:textId="4E4E3B9B" w:rsidR="008A4A39" w:rsidRDefault="00813E95" w:rsidP="002D0B64">
      <w:pPr>
        <w:pStyle w:val="BodyText"/>
      </w:pPr>
      <w:r w:rsidRPr="00813E95">
        <w:t xml:space="preserve">Accreditation is </w:t>
      </w:r>
      <w:r w:rsidR="00857C7D">
        <w:t xml:space="preserve">the </w:t>
      </w:r>
      <w:r w:rsidRPr="00813E95">
        <w:t xml:space="preserve">formal </w:t>
      </w:r>
      <w:r w:rsidR="005E171B" w:rsidRPr="00813E95">
        <w:t>endorsement</w:t>
      </w:r>
      <w:r w:rsidRPr="00813E95">
        <w:t xml:space="preserve"> </w:t>
      </w:r>
      <w:r w:rsidR="008A4A39">
        <w:t xml:space="preserve">by the competent authority </w:t>
      </w:r>
      <w:r w:rsidRPr="00813E95">
        <w:t xml:space="preserve">that </w:t>
      </w:r>
      <w:r w:rsidR="00D735DF">
        <w:t>a</w:t>
      </w:r>
      <w:r w:rsidRPr="00813E95">
        <w:t xml:space="preserve"> </w:t>
      </w:r>
      <w:r w:rsidR="00BE64AA">
        <w:t>training organization</w:t>
      </w:r>
      <w:r w:rsidR="008A4A39">
        <w:t xml:space="preserve"> operates under quality standards to</w:t>
      </w:r>
      <w:r w:rsidR="00D735DF">
        <w:t xml:space="preserve"> d</w:t>
      </w:r>
      <w:r w:rsidR="008A4A39">
        <w:t xml:space="preserve">eliver </w:t>
      </w:r>
      <w:r w:rsidR="008A4A39" w:rsidRPr="00992FDD">
        <w:t xml:space="preserve">effective training and </w:t>
      </w:r>
      <w:r w:rsidR="00463317">
        <w:t xml:space="preserve">to </w:t>
      </w:r>
      <w:r w:rsidR="00D735DF">
        <w:t>a</w:t>
      </w:r>
      <w:r w:rsidR="008A4A39" w:rsidRPr="00992FDD">
        <w:t>ssess</w:t>
      </w:r>
      <w:r w:rsidR="008A4A39">
        <w:t xml:space="preserve"> the competency of students. </w:t>
      </w:r>
    </w:p>
    <w:p w14:paraId="2756CC5C" w14:textId="1DA1AA56" w:rsidR="00B31472" w:rsidRDefault="00D735DF" w:rsidP="0046463C">
      <w:pPr>
        <w:pStyle w:val="BodyText"/>
      </w:pPr>
      <w:r>
        <w:t xml:space="preserve">An assessment of the quality management system forms the basis of the accreditation.  </w:t>
      </w:r>
      <w:r w:rsidR="0091769D">
        <w:t xml:space="preserve">The assessment </w:t>
      </w:r>
      <w:r w:rsidR="00B324D1" w:rsidRPr="00E5552D">
        <w:t xml:space="preserve">by the competent authority (or a delegated third party of the competent authority) </w:t>
      </w:r>
      <w:r w:rsidR="0091769D" w:rsidRPr="00E5552D">
        <w:t>should</w:t>
      </w:r>
      <w:r w:rsidR="0091769D">
        <w:t xml:space="preserve"> include an audit to ensure the training organization operates under quality standards. </w:t>
      </w:r>
    </w:p>
    <w:p w14:paraId="3BB0C912" w14:textId="0025E744" w:rsidR="00597B9E" w:rsidRDefault="00C374E3" w:rsidP="00C32A3D">
      <w:pPr>
        <w:pStyle w:val="Heading2"/>
      </w:pPr>
      <w:bookmarkStart w:id="12" w:name="_Toc60928682"/>
      <w:bookmarkStart w:id="13" w:name="_Toc60928683"/>
      <w:bookmarkStart w:id="14" w:name="_Toc60928684"/>
      <w:bookmarkStart w:id="15" w:name="_Ref59456367"/>
      <w:bookmarkStart w:id="16" w:name="_Ref59456373"/>
      <w:bookmarkStart w:id="17" w:name="_Toc63946389"/>
      <w:bookmarkEnd w:id="12"/>
      <w:bookmarkEnd w:id="13"/>
      <w:bookmarkEnd w:id="14"/>
      <w:r>
        <w:t>QUALITY STANDARDS</w:t>
      </w:r>
      <w:bookmarkEnd w:id="15"/>
      <w:bookmarkEnd w:id="16"/>
      <w:bookmarkEnd w:id="17"/>
    </w:p>
    <w:p w14:paraId="62D4F5AF" w14:textId="5CD9A251" w:rsidR="00597B9E" w:rsidRDefault="00597B9E" w:rsidP="00597B9E">
      <w:pPr>
        <w:pStyle w:val="Heading1separatationline"/>
      </w:pPr>
    </w:p>
    <w:p w14:paraId="3EC19FAA" w14:textId="65B226D4" w:rsidR="0059616F" w:rsidRDefault="00857C7D" w:rsidP="0059616F">
      <w:pPr>
        <w:pStyle w:val="BodyText"/>
      </w:pPr>
      <w:r>
        <w:t>T</w:t>
      </w:r>
      <w:r w:rsidR="00BE64AA">
        <w:t>raining organization</w:t>
      </w:r>
      <w:r>
        <w:t>s</w:t>
      </w:r>
      <w:r w:rsidR="0059616F">
        <w:t xml:space="preserve"> should </w:t>
      </w:r>
      <w:r w:rsidR="00692476">
        <w:t xml:space="preserve">operate under a </w:t>
      </w:r>
      <w:r w:rsidR="0059616F">
        <w:t xml:space="preserve">quality </w:t>
      </w:r>
      <w:r w:rsidR="00692476">
        <w:t>management system</w:t>
      </w:r>
      <w:r w:rsidR="0059616F">
        <w:t xml:space="preserve">. </w:t>
      </w:r>
    </w:p>
    <w:p w14:paraId="6EEF99D2" w14:textId="44E701FB" w:rsidR="00B324D1" w:rsidRDefault="0059616F" w:rsidP="0059616F">
      <w:pPr>
        <w:pStyle w:val="BodyText"/>
        <w:spacing w:before="120" w:line="240" w:lineRule="auto"/>
      </w:pPr>
      <w:r>
        <w:t xml:space="preserve">Relevant international guidance prepared and published by appropriate international organizations regarding management systems for </w:t>
      </w:r>
      <w:r w:rsidR="00BE64AA">
        <w:t>training organization</w:t>
      </w:r>
      <w:r>
        <w:t>s should be taken into account, or where there are national requirements for quality standards, these should be used.</w:t>
      </w:r>
    </w:p>
    <w:tbl>
      <w:tblPr>
        <w:tblW w:w="0" w:type="auto"/>
        <w:shd w:val="clear" w:color="auto" w:fill="FBE4D5"/>
        <w:tblCellMar>
          <w:left w:w="0" w:type="dxa"/>
          <w:right w:w="0" w:type="dxa"/>
        </w:tblCellMar>
        <w:tblLook w:val="04A0" w:firstRow="1" w:lastRow="0" w:firstColumn="1" w:lastColumn="0" w:noHBand="0" w:noVBand="1"/>
      </w:tblPr>
      <w:tblGrid>
        <w:gridCol w:w="9918"/>
      </w:tblGrid>
      <w:tr w:rsidR="0059616F" w14:paraId="41EBC654" w14:textId="77777777" w:rsidTr="00B41EFF">
        <w:tc>
          <w:tcPr>
            <w:tcW w:w="9918" w:type="dxa"/>
            <w:tcBorders>
              <w:top w:val="single" w:sz="8" w:space="0" w:color="auto"/>
              <w:left w:val="single" w:sz="8" w:space="0" w:color="auto"/>
              <w:bottom w:val="single" w:sz="8" w:space="0" w:color="auto"/>
              <w:right w:val="single" w:sz="8" w:space="0" w:color="auto"/>
            </w:tcBorders>
            <w:shd w:val="clear" w:color="auto" w:fill="FBE4D5"/>
            <w:tcMar>
              <w:top w:w="0" w:type="dxa"/>
              <w:left w:w="108" w:type="dxa"/>
              <w:bottom w:w="0" w:type="dxa"/>
              <w:right w:w="108" w:type="dxa"/>
            </w:tcMar>
            <w:hideMark/>
          </w:tcPr>
          <w:p w14:paraId="2C4BBA85" w14:textId="48C66037" w:rsidR="0033262B" w:rsidRDefault="0059616F" w:rsidP="0033262B">
            <w:pPr>
              <w:pStyle w:val="BodyText"/>
            </w:pPr>
            <w:r w:rsidRPr="00DD26EE">
              <w:t xml:space="preserve">ISO Standard 21001:2018 on </w:t>
            </w:r>
            <w:r w:rsidRPr="00DD26EE">
              <w:rPr>
                <w:i/>
              </w:rPr>
              <w:t>Educational organi</w:t>
            </w:r>
            <w:r w:rsidR="00BE64AA">
              <w:rPr>
                <w:i/>
              </w:rPr>
              <w:t>z</w:t>
            </w:r>
            <w:r w:rsidRPr="00DD26EE">
              <w:rPr>
                <w:i/>
              </w:rPr>
              <w:t>ations – management systems for educational organi</w:t>
            </w:r>
            <w:r w:rsidR="00BE64AA">
              <w:rPr>
                <w:i/>
              </w:rPr>
              <w:t>z</w:t>
            </w:r>
            <w:r w:rsidRPr="00DD26EE">
              <w:rPr>
                <w:i/>
              </w:rPr>
              <w:t>ations – requirements with guidance for use</w:t>
            </w:r>
            <w:r w:rsidRPr="00DD26EE">
              <w:t xml:space="preserve">, is an international standard issued by the International Organization for Standardization (ISO). The term of ‘EOMS’ is commonly used to describe the management systems </w:t>
            </w:r>
            <w:r w:rsidR="00E90BFF">
              <w:t>used by</w:t>
            </w:r>
            <w:r w:rsidR="0033262B">
              <w:t xml:space="preserve"> educational organizations.</w:t>
            </w:r>
          </w:p>
          <w:p w14:paraId="56B4C48A" w14:textId="43555017" w:rsidR="0059616F" w:rsidRPr="00DD26EE" w:rsidRDefault="0059616F" w:rsidP="0033262B">
            <w:pPr>
              <w:pStyle w:val="BodyText"/>
              <w:rPr>
                <w:rFonts w:cstheme="minorHAnsi"/>
              </w:rPr>
            </w:pPr>
            <w:r w:rsidRPr="00DD26EE">
              <w:rPr>
                <w:rFonts w:cstheme="minorHAnsi"/>
              </w:rPr>
              <w:t>In sum</w:t>
            </w:r>
            <w:r w:rsidRPr="0033262B">
              <w:rPr>
                <w:rStyle w:val="BodyTextChar"/>
              </w:rPr>
              <w:t>ma</w:t>
            </w:r>
            <w:r w:rsidRPr="00DD26EE">
              <w:rPr>
                <w:rFonts w:cstheme="minorHAnsi"/>
              </w:rPr>
              <w:t xml:space="preserve">ry, the standard specifies the requirements for a management system </w:t>
            </w:r>
            <w:r w:rsidR="00DD26EE" w:rsidRPr="00DD26EE">
              <w:rPr>
                <w:rFonts w:cstheme="minorHAnsi"/>
              </w:rPr>
              <w:t xml:space="preserve">when </w:t>
            </w:r>
            <w:r w:rsidRPr="00DD26EE">
              <w:rPr>
                <w:rFonts w:cstheme="minorHAnsi"/>
              </w:rPr>
              <w:t xml:space="preserve">an </w:t>
            </w:r>
            <w:r w:rsidR="00DD26EE" w:rsidRPr="00DD26EE">
              <w:rPr>
                <w:rFonts w:cstheme="minorHAnsi"/>
              </w:rPr>
              <w:t xml:space="preserve">educational </w:t>
            </w:r>
            <w:r w:rsidRPr="00DD26EE">
              <w:rPr>
                <w:rFonts w:cstheme="minorHAnsi"/>
              </w:rPr>
              <w:t>organi</w:t>
            </w:r>
            <w:r w:rsidR="0033262B">
              <w:rPr>
                <w:rFonts w:cstheme="minorHAnsi"/>
              </w:rPr>
              <w:t>z</w:t>
            </w:r>
            <w:r w:rsidRPr="00DD26EE">
              <w:rPr>
                <w:rFonts w:cstheme="minorHAnsi"/>
              </w:rPr>
              <w:t>ation:</w:t>
            </w:r>
          </w:p>
          <w:p w14:paraId="2CB11D9D" w14:textId="231F8736" w:rsidR="0059616F" w:rsidRPr="00DD26EE" w:rsidRDefault="0059616F" w:rsidP="002D390A">
            <w:pPr>
              <w:pStyle w:val="Bullet1"/>
              <w:numPr>
                <w:ilvl w:val="0"/>
                <w:numId w:val="65"/>
              </w:numPr>
            </w:pPr>
            <w:r w:rsidRPr="00DD26EE">
              <w:t>Need</w:t>
            </w:r>
            <w:r w:rsidR="00DD26EE" w:rsidRPr="00DD26EE">
              <w:t>s</w:t>
            </w:r>
            <w:r w:rsidRPr="00DD26EE">
              <w:t xml:space="preserve"> to demonstrate</w:t>
            </w:r>
            <w:r w:rsidR="00DD26EE" w:rsidRPr="00DD26EE">
              <w:t xml:space="preserve"> its ability to support the acquisition and development of competence through teaching, learning or research.</w:t>
            </w:r>
          </w:p>
          <w:p w14:paraId="392B01AB" w14:textId="7DA524B1" w:rsidR="00DD26EE" w:rsidRDefault="00DD26EE" w:rsidP="002D390A">
            <w:pPr>
              <w:pStyle w:val="Bullet1"/>
              <w:numPr>
                <w:ilvl w:val="0"/>
                <w:numId w:val="65"/>
              </w:numPr>
              <w:rPr>
                <w:lang w:val="fr-FR"/>
              </w:rPr>
            </w:pPr>
            <w:r w:rsidRPr="00DD26EE">
              <w:t>Aims to enhance satisfaction of learners, other beneficiaries and staff through the effective application of EOMS, including processes for improvement of the system and assurance of conformity to the requirements and other beneficiaries.</w:t>
            </w:r>
            <w:r>
              <w:rPr>
                <w:lang w:val="fr-FR"/>
              </w:rPr>
              <w:t xml:space="preserve"> </w:t>
            </w:r>
          </w:p>
        </w:tc>
      </w:tr>
    </w:tbl>
    <w:p w14:paraId="7706EA99" w14:textId="43686202" w:rsidR="00724583" w:rsidRDefault="00724583" w:rsidP="00E5552D">
      <w:pPr>
        <w:pStyle w:val="BodyText"/>
        <w:spacing w:before="120" w:line="240" w:lineRule="auto"/>
      </w:pPr>
      <w:r w:rsidRPr="00996E53">
        <w:rPr>
          <w:i/>
        </w:rPr>
        <w:t xml:space="preserve">Note: While this guidance provides an example to ISO 21001:2018, the training organisation may adopt, for example, another equivalent form of </w:t>
      </w:r>
      <w:r w:rsidR="00996E53" w:rsidRPr="00996E53">
        <w:rPr>
          <w:i/>
        </w:rPr>
        <w:t xml:space="preserve">national </w:t>
      </w:r>
      <w:r w:rsidRPr="00996E53">
        <w:rPr>
          <w:i/>
        </w:rPr>
        <w:t>quality standards or other international standard</w:t>
      </w:r>
      <w:r w:rsidR="00996E53" w:rsidRPr="00996E53">
        <w:rPr>
          <w:i/>
        </w:rPr>
        <w:t>s</w:t>
      </w:r>
      <w:r w:rsidRPr="00996E53">
        <w:rPr>
          <w:i/>
        </w:rPr>
        <w:t>.</w:t>
      </w:r>
    </w:p>
    <w:p w14:paraId="56F4F21B" w14:textId="05B5B966" w:rsidR="008C5FFE" w:rsidRDefault="00C374E3" w:rsidP="00AE196F">
      <w:pPr>
        <w:pStyle w:val="BodyText"/>
      </w:pPr>
      <w:r>
        <w:t xml:space="preserve">Key elements of the </w:t>
      </w:r>
      <w:r w:rsidR="00DD26EE">
        <w:t xml:space="preserve">management system </w:t>
      </w:r>
      <w:r w:rsidR="00FA649A">
        <w:t xml:space="preserve">typically </w:t>
      </w:r>
      <w:r w:rsidR="00B41EFF">
        <w:t>include</w:t>
      </w:r>
      <w:r>
        <w:t>:</w:t>
      </w:r>
    </w:p>
    <w:tbl>
      <w:tblPr>
        <w:tblStyle w:val="TableGrid"/>
        <w:tblW w:w="0" w:type="auto"/>
        <w:tblLook w:val="04A0" w:firstRow="1" w:lastRow="0" w:firstColumn="1" w:lastColumn="0" w:noHBand="0" w:noVBand="1"/>
      </w:tblPr>
      <w:tblGrid>
        <w:gridCol w:w="2405"/>
        <w:gridCol w:w="7513"/>
      </w:tblGrid>
      <w:tr w:rsidR="00FA649A" w14:paraId="711F5D20" w14:textId="77777777" w:rsidTr="00E90BFF">
        <w:tc>
          <w:tcPr>
            <w:tcW w:w="2405" w:type="dxa"/>
          </w:tcPr>
          <w:p w14:paraId="0A1DB509" w14:textId="466460FD" w:rsidR="00FA649A" w:rsidRDefault="00FA649A" w:rsidP="0033262B">
            <w:pPr>
              <w:pStyle w:val="BodyText"/>
              <w:spacing w:before="60" w:after="60" w:line="240" w:lineRule="auto"/>
            </w:pPr>
            <w:r>
              <w:t xml:space="preserve">Scope of the EOMS </w:t>
            </w:r>
          </w:p>
        </w:tc>
        <w:tc>
          <w:tcPr>
            <w:tcW w:w="7513" w:type="dxa"/>
          </w:tcPr>
          <w:p w14:paraId="29B2CCD0" w14:textId="0F3DAD84" w:rsidR="00FA649A" w:rsidRPr="0018565A" w:rsidRDefault="00FA649A" w:rsidP="0033262B">
            <w:pPr>
              <w:pStyle w:val="Bullet1"/>
              <w:spacing w:before="60" w:after="60" w:line="240" w:lineRule="auto"/>
            </w:pPr>
            <w:r w:rsidRPr="0018565A">
              <w:t xml:space="preserve">Understanding the </w:t>
            </w:r>
            <w:r w:rsidR="00BE64AA">
              <w:t>organization</w:t>
            </w:r>
            <w:r w:rsidRPr="0018565A">
              <w:t xml:space="preserve"> and its context</w:t>
            </w:r>
          </w:p>
          <w:p w14:paraId="4B681BB5" w14:textId="77777777" w:rsidR="00FA649A" w:rsidRPr="0018565A" w:rsidRDefault="00FA649A" w:rsidP="0033262B">
            <w:pPr>
              <w:pStyle w:val="Bullet1"/>
              <w:spacing w:before="60" w:after="60" w:line="240" w:lineRule="auto"/>
            </w:pPr>
            <w:r w:rsidRPr="0018565A">
              <w:t>Understanding the needs and expectations of interested parties</w:t>
            </w:r>
          </w:p>
          <w:p w14:paraId="30B6D53D" w14:textId="648002B0" w:rsidR="00FA649A" w:rsidRPr="0018565A" w:rsidRDefault="00FA649A" w:rsidP="0033262B">
            <w:pPr>
              <w:pStyle w:val="Bullet1"/>
              <w:spacing w:before="60" w:after="60" w:line="240" w:lineRule="auto"/>
            </w:pPr>
            <w:r w:rsidRPr="0018565A">
              <w:t>Scope of the EOMS</w:t>
            </w:r>
          </w:p>
        </w:tc>
      </w:tr>
      <w:tr w:rsidR="00FA649A" w14:paraId="08912168" w14:textId="77777777" w:rsidTr="00E90BFF">
        <w:tc>
          <w:tcPr>
            <w:tcW w:w="2405" w:type="dxa"/>
          </w:tcPr>
          <w:p w14:paraId="5B4477E7" w14:textId="0CA7ABE4" w:rsidR="00FA649A" w:rsidRDefault="00FA649A" w:rsidP="0033262B">
            <w:pPr>
              <w:pStyle w:val="BodyText"/>
              <w:spacing w:before="60" w:after="60" w:line="240" w:lineRule="auto"/>
            </w:pPr>
            <w:r>
              <w:t>Leadership</w:t>
            </w:r>
          </w:p>
        </w:tc>
        <w:tc>
          <w:tcPr>
            <w:tcW w:w="7513" w:type="dxa"/>
          </w:tcPr>
          <w:p w14:paraId="35AC8A1E" w14:textId="77777777" w:rsidR="00FA649A" w:rsidRPr="0018565A" w:rsidRDefault="00FA649A" w:rsidP="0033262B">
            <w:pPr>
              <w:pStyle w:val="Bullet1"/>
              <w:spacing w:before="60" w:after="60" w:line="240" w:lineRule="auto"/>
            </w:pPr>
            <w:r w:rsidRPr="0018565A">
              <w:t>Leadership and commitment</w:t>
            </w:r>
          </w:p>
          <w:p w14:paraId="373B7B30" w14:textId="77777777" w:rsidR="00FA649A" w:rsidRPr="0018565A" w:rsidRDefault="00FA649A" w:rsidP="0033262B">
            <w:pPr>
              <w:pStyle w:val="Bullet1"/>
              <w:spacing w:before="60" w:after="60" w:line="240" w:lineRule="auto"/>
            </w:pPr>
            <w:r w:rsidRPr="0018565A">
              <w:t>Focus on learners and other beneficiaries</w:t>
            </w:r>
          </w:p>
          <w:p w14:paraId="7FF1B58D" w14:textId="77777777" w:rsidR="00FA649A" w:rsidRPr="0018565A" w:rsidRDefault="00FA649A" w:rsidP="0033262B">
            <w:pPr>
              <w:pStyle w:val="Bullet1"/>
              <w:spacing w:before="60" w:after="60" w:line="240" w:lineRule="auto"/>
            </w:pPr>
            <w:r w:rsidRPr="0018565A">
              <w:t>Developing and communicating the educational organization policy</w:t>
            </w:r>
          </w:p>
          <w:p w14:paraId="6CB8CCAE" w14:textId="17B5B655" w:rsidR="00FA649A" w:rsidRPr="0018565A" w:rsidRDefault="00FA649A" w:rsidP="0033262B">
            <w:pPr>
              <w:pStyle w:val="Bullet1"/>
              <w:spacing w:before="60" w:after="60" w:line="240" w:lineRule="auto"/>
            </w:pPr>
            <w:r w:rsidRPr="0018565A">
              <w:t xml:space="preserve">Assigning the </w:t>
            </w:r>
            <w:r w:rsidR="00BE64AA">
              <w:t>organization</w:t>
            </w:r>
            <w:r w:rsidRPr="0018565A">
              <w:t>al roles, responsibilities and authorities</w:t>
            </w:r>
          </w:p>
        </w:tc>
      </w:tr>
      <w:tr w:rsidR="00FA649A" w14:paraId="11AD62C2" w14:textId="77777777" w:rsidTr="00E90BFF">
        <w:tc>
          <w:tcPr>
            <w:tcW w:w="2405" w:type="dxa"/>
          </w:tcPr>
          <w:p w14:paraId="42BB3F5D" w14:textId="16CB0492" w:rsidR="00FA649A" w:rsidRDefault="00FA649A" w:rsidP="0033262B">
            <w:pPr>
              <w:pStyle w:val="BodyText"/>
              <w:spacing w:before="60" w:after="60" w:line="240" w:lineRule="auto"/>
            </w:pPr>
            <w:r>
              <w:t>Planning</w:t>
            </w:r>
          </w:p>
        </w:tc>
        <w:tc>
          <w:tcPr>
            <w:tcW w:w="7513" w:type="dxa"/>
          </w:tcPr>
          <w:p w14:paraId="3914900E" w14:textId="3BEFB0B9" w:rsidR="00FA649A" w:rsidRPr="0018565A" w:rsidRDefault="00FA649A" w:rsidP="0033262B">
            <w:pPr>
              <w:pStyle w:val="Bullet1"/>
              <w:spacing w:before="60" w:after="60" w:line="240" w:lineRule="auto"/>
            </w:pPr>
            <w:r w:rsidRPr="0018565A">
              <w:t>Planning of actions to address risks and opportunities</w:t>
            </w:r>
          </w:p>
          <w:p w14:paraId="64E74C4A" w14:textId="5EA11D4F" w:rsidR="00FA649A" w:rsidRPr="0018565A" w:rsidRDefault="00FA649A" w:rsidP="0033262B">
            <w:pPr>
              <w:pStyle w:val="Bullet1"/>
              <w:spacing w:before="60" w:after="60" w:line="240" w:lineRule="auto"/>
            </w:pPr>
            <w:r w:rsidRPr="0018565A">
              <w:t xml:space="preserve">Establishing the educational </w:t>
            </w:r>
            <w:r w:rsidR="00BE64AA">
              <w:t>organization</w:t>
            </w:r>
            <w:r w:rsidRPr="0018565A">
              <w:t xml:space="preserve"> objectives, and planning to </w:t>
            </w:r>
            <w:r w:rsidR="00B41EFF" w:rsidRPr="0018565A">
              <w:t>a</w:t>
            </w:r>
            <w:r w:rsidRPr="0018565A">
              <w:t>chieve them</w:t>
            </w:r>
          </w:p>
          <w:p w14:paraId="247AAF8C" w14:textId="26D2FEF1" w:rsidR="00FA649A" w:rsidRPr="0018565A" w:rsidRDefault="00FA649A" w:rsidP="0033262B">
            <w:pPr>
              <w:pStyle w:val="Bullet1"/>
              <w:spacing w:before="60" w:after="60" w:line="240" w:lineRule="auto"/>
            </w:pPr>
            <w:r w:rsidRPr="0018565A">
              <w:t>Planning and managing changes</w:t>
            </w:r>
          </w:p>
        </w:tc>
      </w:tr>
      <w:tr w:rsidR="00FA649A" w14:paraId="2A706CB7" w14:textId="77777777" w:rsidTr="00E90BFF">
        <w:tc>
          <w:tcPr>
            <w:tcW w:w="2405" w:type="dxa"/>
          </w:tcPr>
          <w:p w14:paraId="43B2583C" w14:textId="77FF2D21" w:rsidR="00FA649A" w:rsidRDefault="00FA649A" w:rsidP="0033262B">
            <w:pPr>
              <w:pStyle w:val="BodyText"/>
              <w:spacing w:before="60" w:after="60" w:line="240" w:lineRule="auto"/>
            </w:pPr>
            <w:r>
              <w:t>Support</w:t>
            </w:r>
          </w:p>
        </w:tc>
        <w:tc>
          <w:tcPr>
            <w:tcW w:w="7513" w:type="dxa"/>
          </w:tcPr>
          <w:p w14:paraId="62A9909E" w14:textId="060073CC" w:rsidR="00FA649A" w:rsidRPr="0018565A" w:rsidRDefault="00FA649A" w:rsidP="0033262B">
            <w:pPr>
              <w:pStyle w:val="Bullet1"/>
              <w:spacing w:before="60" w:after="60" w:line="240" w:lineRule="auto"/>
            </w:pPr>
            <w:r w:rsidRPr="0018565A">
              <w:t xml:space="preserve">Determining and providing the necessary resources for the operation of the EOMS (human resources, facilities, </w:t>
            </w:r>
            <w:r w:rsidR="00BE64AA">
              <w:t>organization</w:t>
            </w:r>
            <w:r w:rsidRPr="0018565A">
              <w:t>al knowledge)</w:t>
            </w:r>
          </w:p>
          <w:p w14:paraId="1E1DE0FB" w14:textId="77777777" w:rsidR="00FA649A" w:rsidRPr="0018565A" w:rsidRDefault="00FA649A" w:rsidP="0033262B">
            <w:pPr>
              <w:pStyle w:val="Bullet1"/>
              <w:spacing w:before="60" w:after="60" w:line="240" w:lineRule="auto"/>
            </w:pPr>
            <w:r w:rsidRPr="0018565A">
              <w:t xml:space="preserve">Competency and training </w:t>
            </w:r>
          </w:p>
          <w:p w14:paraId="7B4CC004" w14:textId="77777777" w:rsidR="00FA649A" w:rsidRPr="0018565A" w:rsidRDefault="00FA649A" w:rsidP="0033262B">
            <w:pPr>
              <w:pStyle w:val="Bullet1"/>
              <w:spacing w:before="60" w:after="60" w:line="240" w:lineRule="auto"/>
            </w:pPr>
            <w:r w:rsidRPr="0018565A">
              <w:lastRenderedPageBreak/>
              <w:t>Awareness and communication</w:t>
            </w:r>
          </w:p>
          <w:p w14:paraId="42439226" w14:textId="77777777" w:rsidR="00FA649A" w:rsidRDefault="00FA649A" w:rsidP="0033262B">
            <w:pPr>
              <w:pStyle w:val="Bullet1"/>
              <w:spacing w:before="60" w:after="60" w:line="240" w:lineRule="auto"/>
            </w:pPr>
            <w:r w:rsidRPr="0018565A">
              <w:t>Creating, updating and controlling the documented information</w:t>
            </w:r>
          </w:p>
          <w:p w14:paraId="2BEFD2A2" w14:textId="6311F07B" w:rsidR="002E4221" w:rsidRPr="0018565A" w:rsidRDefault="002E4221" w:rsidP="002E4221">
            <w:pPr>
              <w:pStyle w:val="Bullet1"/>
              <w:spacing w:before="60" w:after="60" w:line="240" w:lineRule="auto"/>
              <w:ind w:left="425"/>
            </w:pPr>
          </w:p>
        </w:tc>
      </w:tr>
      <w:tr w:rsidR="00FA649A" w14:paraId="12A90E89" w14:textId="77777777" w:rsidTr="00E90BFF">
        <w:tc>
          <w:tcPr>
            <w:tcW w:w="2405" w:type="dxa"/>
          </w:tcPr>
          <w:p w14:paraId="3607767B" w14:textId="70EC3A86" w:rsidR="00FA649A" w:rsidRDefault="00FA649A" w:rsidP="0033262B">
            <w:pPr>
              <w:pStyle w:val="BodyText"/>
              <w:spacing w:before="60" w:after="60" w:line="240" w:lineRule="auto"/>
            </w:pPr>
            <w:r>
              <w:lastRenderedPageBreak/>
              <w:t>Operation</w:t>
            </w:r>
          </w:p>
        </w:tc>
        <w:tc>
          <w:tcPr>
            <w:tcW w:w="7513" w:type="dxa"/>
          </w:tcPr>
          <w:p w14:paraId="361BAC7C" w14:textId="77777777" w:rsidR="00FA649A" w:rsidRPr="0018565A" w:rsidRDefault="00FA649A" w:rsidP="0033262B">
            <w:pPr>
              <w:pStyle w:val="Bullet1"/>
              <w:spacing w:before="60" w:after="60" w:line="240" w:lineRule="auto"/>
            </w:pPr>
            <w:r w:rsidRPr="0018565A">
              <w:t>Planning operations and controls</w:t>
            </w:r>
          </w:p>
          <w:p w14:paraId="5EB4F2FA" w14:textId="77777777" w:rsidR="00FA649A" w:rsidRPr="0018565A" w:rsidRDefault="00FA649A" w:rsidP="0033262B">
            <w:pPr>
              <w:pStyle w:val="Bullet1"/>
              <w:spacing w:before="60" w:after="60" w:line="240" w:lineRule="auto"/>
            </w:pPr>
            <w:r w:rsidRPr="0018565A">
              <w:t>Determining and communicating requirements for the educational products and services and any changes to them</w:t>
            </w:r>
          </w:p>
          <w:p w14:paraId="5EDA4A2B" w14:textId="075BE6CC" w:rsidR="00FA649A" w:rsidRPr="0018565A" w:rsidRDefault="00FA649A" w:rsidP="0033262B">
            <w:pPr>
              <w:pStyle w:val="Bullet1"/>
              <w:spacing w:before="60" w:after="60" w:line="240" w:lineRule="auto"/>
            </w:pPr>
            <w:r w:rsidRPr="0018565A">
              <w:t>Establishing controls including design and development controls and procedures</w:t>
            </w:r>
          </w:p>
          <w:p w14:paraId="775C3C4B" w14:textId="77777777" w:rsidR="00FA649A" w:rsidRPr="0018565A" w:rsidRDefault="00FA649A" w:rsidP="0033262B">
            <w:pPr>
              <w:pStyle w:val="Bullet1"/>
              <w:spacing w:before="60" w:after="60" w:line="240" w:lineRule="auto"/>
            </w:pPr>
            <w:r w:rsidRPr="0018565A">
              <w:t>Control of externally provided processes, products and services</w:t>
            </w:r>
          </w:p>
          <w:p w14:paraId="575929E5" w14:textId="692328CA" w:rsidR="00FA649A" w:rsidRPr="0018565A" w:rsidRDefault="00FA649A" w:rsidP="0033262B">
            <w:pPr>
              <w:pStyle w:val="Bullet1"/>
              <w:spacing w:before="60" w:after="60" w:line="240" w:lineRule="auto"/>
            </w:pPr>
            <w:r w:rsidRPr="0018565A">
              <w:t>Delivering the educational products and services</w:t>
            </w:r>
          </w:p>
        </w:tc>
      </w:tr>
      <w:tr w:rsidR="00FA649A" w14:paraId="1CA287C7" w14:textId="77777777" w:rsidTr="00E90BFF">
        <w:tc>
          <w:tcPr>
            <w:tcW w:w="2405" w:type="dxa"/>
          </w:tcPr>
          <w:p w14:paraId="7A9F5729" w14:textId="65612498" w:rsidR="00FA649A" w:rsidRDefault="00FA649A" w:rsidP="0033262B">
            <w:pPr>
              <w:pStyle w:val="BodyText"/>
              <w:spacing w:before="60" w:after="60" w:line="240" w:lineRule="auto"/>
            </w:pPr>
            <w:r>
              <w:t>Performance evaluation</w:t>
            </w:r>
          </w:p>
        </w:tc>
        <w:tc>
          <w:tcPr>
            <w:tcW w:w="7513" w:type="dxa"/>
          </w:tcPr>
          <w:p w14:paraId="5B85F429" w14:textId="77777777" w:rsidR="00FA649A" w:rsidRPr="0018565A" w:rsidRDefault="00FA649A" w:rsidP="0033262B">
            <w:pPr>
              <w:pStyle w:val="Bullet1"/>
              <w:spacing w:before="60" w:after="60" w:line="240" w:lineRule="auto"/>
            </w:pPr>
            <w:r w:rsidRPr="0018565A">
              <w:t>Monitoring and measuring the satisfaction of learners, other beneficiaries and staff</w:t>
            </w:r>
          </w:p>
          <w:p w14:paraId="3CF4A5BB" w14:textId="77777777" w:rsidR="00FA649A" w:rsidRPr="0018565A" w:rsidRDefault="00FA649A" w:rsidP="0033262B">
            <w:pPr>
              <w:pStyle w:val="Bullet1"/>
              <w:spacing w:before="60" w:after="60" w:line="240" w:lineRule="auto"/>
            </w:pPr>
            <w:r w:rsidRPr="0018565A">
              <w:t>Analysis and evaluation of the obtained information</w:t>
            </w:r>
          </w:p>
          <w:p w14:paraId="4DDFC557" w14:textId="709E6699" w:rsidR="00FA649A" w:rsidRPr="0018565A" w:rsidRDefault="00FA649A" w:rsidP="0033262B">
            <w:pPr>
              <w:pStyle w:val="Bullet1"/>
              <w:spacing w:before="60" w:after="60" w:line="240" w:lineRule="auto"/>
            </w:pPr>
            <w:r w:rsidRPr="0018565A">
              <w:t>Conducting internal audits and management reviews</w:t>
            </w:r>
          </w:p>
        </w:tc>
      </w:tr>
      <w:tr w:rsidR="00FA649A" w14:paraId="75316623" w14:textId="77777777" w:rsidTr="00E90BFF">
        <w:tc>
          <w:tcPr>
            <w:tcW w:w="2405" w:type="dxa"/>
          </w:tcPr>
          <w:p w14:paraId="223FA9B9" w14:textId="3E06853E" w:rsidR="00FA649A" w:rsidRDefault="00FA649A" w:rsidP="0033262B">
            <w:pPr>
              <w:pStyle w:val="BodyText"/>
              <w:spacing w:before="60" w:after="60" w:line="240" w:lineRule="auto"/>
            </w:pPr>
            <w:r>
              <w:t>Improvement</w:t>
            </w:r>
          </w:p>
        </w:tc>
        <w:tc>
          <w:tcPr>
            <w:tcW w:w="7513" w:type="dxa"/>
          </w:tcPr>
          <w:p w14:paraId="0ED56A87" w14:textId="77777777" w:rsidR="00FA649A" w:rsidRPr="0018565A" w:rsidRDefault="00FA649A" w:rsidP="0033262B">
            <w:pPr>
              <w:pStyle w:val="Bullet1"/>
              <w:spacing w:before="60" w:after="60" w:line="240" w:lineRule="auto"/>
            </w:pPr>
            <w:r w:rsidRPr="0018565A">
              <w:t>Reacting to non-conformities and taking corrective actions</w:t>
            </w:r>
          </w:p>
          <w:p w14:paraId="2C647551" w14:textId="77777777" w:rsidR="00FA649A" w:rsidRPr="0018565A" w:rsidRDefault="00FA649A" w:rsidP="0033262B">
            <w:pPr>
              <w:pStyle w:val="Bullet1"/>
              <w:spacing w:before="60" w:after="60" w:line="240" w:lineRule="auto"/>
            </w:pPr>
            <w:r w:rsidRPr="0018565A">
              <w:t>Continually improving the EOMS</w:t>
            </w:r>
          </w:p>
          <w:p w14:paraId="7F5EDC2B" w14:textId="2C786490" w:rsidR="00FA649A" w:rsidRPr="0018565A" w:rsidRDefault="00FA649A" w:rsidP="0033262B">
            <w:pPr>
              <w:pStyle w:val="Bullet1"/>
              <w:spacing w:before="60" w:after="60" w:line="240" w:lineRule="auto"/>
            </w:pPr>
            <w:r w:rsidRPr="0018565A">
              <w:t>Determining opportunities for improvement</w:t>
            </w:r>
          </w:p>
        </w:tc>
      </w:tr>
    </w:tbl>
    <w:p w14:paraId="3358FD10" w14:textId="18E88DC5" w:rsidR="00203754" w:rsidRDefault="00203754" w:rsidP="00AE196F">
      <w:pPr>
        <w:pStyle w:val="BodyText"/>
      </w:pPr>
    </w:p>
    <w:p w14:paraId="3BF7B89A" w14:textId="252315DA" w:rsidR="00A619CB" w:rsidRDefault="00A619CB" w:rsidP="00A619CB">
      <w:pPr>
        <w:pStyle w:val="Heading2"/>
      </w:pPr>
      <w:bookmarkStart w:id="18" w:name="_Toc60928691"/>
      <w:bookmarkStart w:id="19" w:name="_Toc60928692"/>
      <w:bookmarkStart w:id="20" w:name="_Toc63946390"/>
      <w:bookmarkEnd w:id="18"/>
      <w:bookmarkEnd w:id="19"/>
      <w:r>
        <w:t>OTHER CONSIDERATIONS</w:t>
      </w:r>
      <w:bookmarkEnd w:id="20"/>
    </w:p>
    <w:p w14:paraId="4E0A1D91" w14:textId="77777777" w:rsidR="00692476" w:rsidRPr="0046463C" w:rsidRDefault="00692476" w:rsidP="0033262B">
      <w:pPr>
        <w:pStyle w:val="Heading2separationline"/>
      </w:pPr>
    </w:p>
    <w:p w14:paraId="5143FCC9" w14:textId="6374701D" w:rsidR="00692476" w:rsidRDefault="00A619CB" w:rsidP="0033262B">
      <w:pPr>
        <w:pStyle w:val="Heading3"/>
      </w:pPr>
      <w:r>
        <w:t xml:space="preserve"> </w:t>
      </w:r>
      <w:bookmarkStart w:id="21" w:name="_Toc63946391"/>
      <w:r w:rsidR="0033262B">
        <w:t>Recogni</w:t>
      </w:r>
      <w:r w:rsidR="00470ABA">
        <w:t>t</w:t>
      </w:r>
      <w:r w:rsidR="00692476">
        <w:t>i</w:t>
      </w:r>
      <w:r w:rsidR="00470ABA">
        <w:t>on of</w:t>
      </w:r>
      <w:r w:rsidR="00692476">
        <w:t xml:space="preserve"> quality </w:t>
      </w:r>
      <w:r w:rsidR="00470ABA">
        <w:t>standards</w:t>
      </w:r>
      <w:bookmarkEnd w:id="21"/>
    </w:p>
    <w:p w14:paraId="0D4568EA" w14:textId="498FA516" w:rsidR="00692476" w:rsidRPr="0033262B" w:rsidRDefault="00692476" w:rsidP="00692476">
      <w:pPr>
        <w:pStyle w:val="BodyText"/>
      </w:pPr>
      <w:r w:rsidRPr="0033262B">
        <w:t xml:space="preserve">Where a </w:t>
      </w:r>
      <w:r w:rsidR="00857C7D">
        <w:t>c</w:t>
      </w:r>
      <w:r w:rsidRPr="0033262B">
        <w:t xml:space="preserve">ompetent </w:t>
      </w:r>
      <w:r w:rsidR="00857C7D">
        <w:t>a</w:t>
      </w:r>
      <w:r w:rsidRPr="0033262B">
        <w:t xml:space="preserve">uthority </w:t>
      </w:r>
      <w:r w:rsidR="00857C7D">
        <w:t>has</w:t>
      </w:r>
      <w:r w:rsidRPr="0033262B">
        <w:t xml:space="preserve"> assessed that a </w:t>
      </w:r>
      <w:r w:rsidR="00BE64AA">
        <w:t>training organization</w:t>
      </w:r>
      <w:r w:rsidRPr="0033262B">
        <w:t xml:space="preserve"> has quality standards in place to deliver STCW courses</w:t>
      </w:r>
      <w:r w:rsidR="005B6E8E">
        <w:t xml:space="preserve"> or other formally recognized education programmes</w:t>
      </w:r>
      <w:r w:rsidRPr="0033262B">
        <w:t xml:space="preserve">, </w:t>
      </w:r>
      <w:r w:rsidR="00857C7D">
        <w:t xml:space="preserve">the </w:t>
      </w:r>
      <w:r w:rsidRPr="0033262B">
        <w:t>authorit</w:t>
      </w:r>
      <w:r w:rsidR="00857C7D">
        <w:t>y</w:t>
      </w:r>
      <w:r w:rsidRPr="0033262B">
        <w:t xml:space="preserve"> ma</w:t>
      </w:r>
      <w:r w:rsidR="00857C7D">
        <w:t>y</w:t>
      </w:r>
      <w:r w:rsidRPr="0033262B">
        <w:t xml:space="preserve"> take this into account when assessing compliance with IALA </w:t>
      </w:r>
      <w:r w:rsidR="005B6E8E">
        <w:t>s</w:t>
      </w:r>
      <w:r w:rsidR="005B6E8E" w:rsidRPr="0033262B">
        <w:t xml:space="preserve">tandards </w:t>
      </w:r>
      <w:r w:rsidRPr="0033262B">
        <w:t xml:space="preserve">1010 and 1050 to accredit a </w:t>
      </w:r>
      <w:r w:rsidR="00BE64AA">
        <w:t>training organization</w:t>
      </w:r>
      <w:r w:rsidRPr="0033262B">
        <w:t>.</w:t>
      </w:r>
    </w:p>
    <w:p w14:paraId="41F6F5B6" w14:textId="71E30392" w:rsidR="00A619CB" w:rsidRDefault="00A619CB" w:rsidP="00A619CB">
      <w:pPr>
        <w:pStyle w:val="Heading3"/>
      </w:pPr>
      <w:bookmarkStart w:id="22" w:name="_Toc63946392"/>
      <w:r>
        <w:t xml:space="preserve">WHERE A COMPETENT AUTHORITY OPERATES A </w:t>
      </w:r>
      <w:r w:rsidR="00BE64AA">
        <w:t>TRAINING ORGANIZATION</w:t>
      </w:r>
      <w:bookmarkEnd w:id="22"/>
      <w:r>
        <w:t xml:space="preserve"> </w:t>
      </w:r>
    </w:p>
    <w:p w14:paraId="3A3D2C6C" w14:textId="77777777" w:rsidR="00A619CB" w:rsidRDefault="00A619CB" w:rsidP="00A619CB">
      <w:pPr>
        <w:pStyle w:val="Heading1separatationline"/>
      </w:pPr>
    </w:p>
    <w:p w14:paraId="45B51600" w14:textId="670B0B40" w:rsidR="00D000A0" w:rsidRPr="00996E53" w:rsidRDefault="00D000A0" w:rsidP="00A619CB">
      <w:pPr>
        <w:pStyle w:val="BodyText"/>
      </w:pPr>
      <w:r w:rsidRPr="00996E53">
        <w:t xml:space="preserve">Where a competent authority also operates a training organization, measures should be implemented to ensure that the process of accreditation and approval is sufficiently independent and conducted by auditors who do not have a routine connection with the management and operation of the training organization. </w:t>
      </w:r>
    </w:p>
    <w:p w14:paraId="57DDF4E3" w14:textId="1D172B13" w:rsidR="00A619CB" w:rsidRDefault="00996E53" w:rsidP="00A619CB">
      <w:pPr>
        <w:pStyle w:val="BodyText"/>
      </w:pPr>
      <w:r>
        <w:t>T</w:t>
      </w:r>
      <w:r w:rsidRPr="00996E53">
        <w:t>he competent authority may consider the use of a third-party organization to conduct or assist in the audit process.</w:t>
      </w:r>
      <w:r w:rsidRPr="00371BB5">
        <w:t xml:space="preserve"> </w:t>
      </w:r>
      <w:r>
        <w:t>Alternatively, t</w:t>
      </w:r>
      <w:r w:rsidR="00D000A0" w:rsidRPr="00996E53">
        <w:t xml:space="preserve">his may </w:t>
      </w:r>
      <w:r>
        <w:t xml:space="preserve">also </w:t>
      </w:r>
      <w:r w:rsidR="00D000A0" w:rsidRPr="00996E53">
        <w:t xml:space="preserve">be achieved by ensuring that the audit team are appointed from different departments within the competent authority. </w:t>
      </w:r>
    </w:p>
    <w:p w14:paraId="218B5B4E" w14:textId="2D702221" w:rsidR="00E218DB" w:rsidRDefault="00356475" w:rsidP="00C32A3D">
      <w:pPr>
        <w:pStyle w:val="Heading1"/>
      </w:pPr>
      <w:bookmarkStart w:id="23" w:name="_Toc63946393"/>
      <w:r w:rsidRPr="00CC4CB9">
        <w:t xml:space="preserve">APPROVAL </w:t>
      </w:r>
      <w:r w:rsidR="00E3722A">
        <w:t>OF MODEL CO</w:t>
      </w:r>
      <w:r w:rsidR="0076156C">
        <w:t>URSES</w:t>
      </w:r>
      <w:bookmarkEnd w:id="23"/>
      <w:r w:rsidRPr="00CC4CB9">
        <w:t xml:space="preserve"> </w:t>
      </w:r>
    </w:p>
    <w:p w14:paraId="4CF492B7" w14:textId="77777777" w:rsidR="00CC4CB9" w:rsidRPr="00CC4CB9" w:rsidRDefault="00CC4CB9" w:rsidP="00CC4CB9">
      <w:pPr>
        <w:pStyle w:val="Heading1separatationline"/>
      </w:pPr>
    </w:p>
    <w:p w14:paraId="5F23D868" w14:textId="005B5136" w:rsidR="00074BA9" w:rsidRDefault="00074BA9" w:rsidP="00074BA9">
      <w:pPr>
        <w:pStyle w:val="BodyText"/>
      </w:pPr>
      <w:r>
        <w:t>IALA Model Courses are documents which define the level of training and knowledge needed to reach levels of competence defined by IALA.</w:t>
      </w:r>
      <w:r w:rsidRPr="00813E95">
        <w:t xml:space="preserve"> </w:t>
      </w:r>
      <w:r w:rsidR="008A3567">
        <w:t xml:space="preserve"> </w:t>
      </w:r>
      <w:r w:rsidR="008A3567" w:rsidRPr="008A3567">
        <w:t>Model Courses for VTS include training programmes on the specific knowledge and skill requirements necessary for qualification.</w:t>
      </w:r>
    </w:p>
    <w:p w14:paraId="4D07439B" w14:textId="03B1327E" w:rsidR="005A177E" w:rsidRDefault="00470ABA" w:rsidP="00470ABA">
      <w:pPr>
        <w:pStyle w:val="BodyText"/>
      </w:pPr>
      <w:r>
        <w:t>Approval</w:t>
      </w:r>
      <w:r w:rsidRPr="00470ABA">
        <w:t xml:space="preserve"> </w:t>
      </w:r>
      <w:r w:rsidR="00857C7D">
        <w:t>the</w:t>
      </w:r>
      <w:r w:rsidRPr="00470ABA">
        <w:t xml:space="preserve"> formal </w:t>
      </w:r>
      <w:r w:rsidR="00857C7D">
        <w:t>endorsement</w:t>
      </w:r>
      <w:r w:rsidRPr="00470ABA">
        <w:t xml:space="preserve"> by the competent authority that a </w:t>
      </w:r>
      <w:r w:rsidR="00BE64AA">
        <w:t>training organization</w:t>
      </w:r>
      <w:r w:rsidRPr="00470ABA">
        <w:t xml:space="preserve"> </w:t>
      </w:r>
      <w:r>
        <w:t>meets</w:t>
      </w:r>
      <w:r w:rsidRPr="009A4B1A">
        <w:t xml:space="preserve"> the standards specified in an IALA model course for its implementation, delivery and assessment. </w:t>
      </w:r>
      <w:r>
        <w:t xml:space="preserve"> </w:t>
      </w:r>
    </w:p>
    <w:p w14:paraId="34E12090" w14:textId="34CF6792" w:rsidR="00857C7D" w:rsidRDefault="00857C7D" w:rsidP="00470ABA">
      <w:pPr>
        <w:pStyle w:val="BodyText"/>
      </w:pPr>
      <w:r>
        <w:t>Model courses described in section 2 above should be approved by the competent authority</w:t>
      </w:r>
      <w:r w:rsidR="00FB719F">
        <w:t xml:space="preserve"> </w:t>
      </w:r>
      <w:r w:rsidR="00FB719F" w:rsidRPr="00996E53">
        <w:t>(or a delegated third party of the competent authority)</w:t>
      </w:r>
      <w:r w:rsidRPr="00996E53">
        <w:t>.</w:t>
      </w:r>
    </w:p>
    <w:p w14:paraId="0B15CC67" w14:textId="0838C439" w:rsidR="00351036" w:rsidRDefault="005A177E" w:rsidP="00351036">
      <w:pPr>
        <w:pStyle w:val="BodyText"/>
      </w:pPr>
      <w:r>
        <w:lastRenderedPageBreak/>
        <w:t>To assist training organisations</w:t>
      </w:r>
      <w:r w:rsidR="008866C1">
        <w:t>,</w:t>
      </w:r>
      <w:r>
        <w:t xml:space="preserve"> competent authorities should prepare compliance matrices</w:t>
      </w:r>
      <w:r w:rsidRPr="005A177E">
        <w:t xml:space="preserve"> </w:t>
      </w:r>
      <w:r>
        <w:t xml:space="preserve">for </w:t>
      </w:r>
      <w:r w:rsidRPr="005A177E">
        <w:t>each IALA model course</w:t>
      </w:r>
      <w:r w:rsidR="008866C1">
        <w:t xml:space="preserve"> for their assessment</w:t>
      </w:r>
      <w:r w:rsidR="0091769D">
        <w:t xml:space="preserve"> by an audit</w:t>
      </w:r>
      <w:r w:rsidRPr="005A177E">
        <w:t xml:space="preserve">.  </w:t>
      </w:r>
      <w:r w:rsidR="007C10F0">
        <w:t xml:space="preserve">The </w:t>
      </w:r>
      <w:r w:rsidR="00BE64AA">
        <w:t>training organization</w:t>
      </w:r>
      <w:r w:rsidR="0018565A">
        <w:t xml:space="preserve"> should </w:t>
      </w:r>
      <w:r w:rsidR="008866C1">
        <w:t>also</w:t>
      </w:r>
      <w:r w:rsidR="00E93544">
        <w:t xml:space="preserve"> </w:t>
      </w:r>
      <w:r w:rsidR="0018565A">
        <w:t xml:space="preserve">provide </w:t>
      </w:r>
      <w:r w:rsidR="00F252BC">
        <w:t xml:space="preserve">supporting </w:t>
      </w:r>
      <w:r w:rsidR="007C10F0">
        <w:t xml:space="preserve">information </w:t>
      </w:r>
      <w:r w:rsidR="00E93544">
        <w:t>o</w:t>
      </w:r>
      <w:r w:rsidR="007C10F0">
        <w:t xml:space="preserve">n the following: </w:t>
      </w:r>
    </w:p>
    <w:p w14:paraId="61116DA4" w14:textId="6384F82D" w:rsidR="007C10F0" w:rsidRDefault="007C10F0" w:rsidP="00CC4CB9">
      <w:pPr>
        <w:pStyle w:val="Heading2"/>
      </w:pPr>
      <w:bookmarkStart w:id="24" w:name="_Toc63946394"/>
      <w:r>
        <w:t xml:space="preserve">Course </w:t>
      </w:r>
      <w:r w:rsidR="00031024">
        <w:t>c</w:t>
      </w:r>
      <w:r>
        <w:t>urriculu</w:t>
      </w:r>
      <w:r w:rsidR="00031024">
        <w:t>m</w:t>
      </w:r>
      <w:bookmarkEnd w:id="24"/>
    </w:p>
    <w:p w14:paraId="4BE833BD" w14:textId="4CB7BE59" w:rsidR="007C10F0" w:rsidRDefault="007C10F0" w:rsidP="007C10F0">
      <w:pPr>
        <w:pStyle w:val="Heading2separationline"/>
      </w:pPr>
    </w:p>
    <w:p w14:paraId="08BBA8EB" w14:textId="1E570F24" w:rsidR="00916F19" w:rsidRDefault="00916F19" w:rsidP="00B83DA2">
      <w:pPr>
        <w:pStyle w:val="BodyText"/>
      </w:pPr>
      <w:r>
        <w:t>Course curriculums</w:t>
      </w:r>
      <w:r w:rsidR="00371211">
        <w:t xml:space="preserve"> and detailed lesson plans</w:t>
      </w:r>
      <w:r>
        <w:t xml:space="preserve"> should be prepared based on the relevant IALA model course, giving consideration to:</w:t>
      </w:r>
    </w:p>
    <w:p w14:paraId="456DF545" w14:textId="77777777" w:rsidR="00CF1557" w:rsidRDefault="00CF1557" w:rsidP="002D390A">
      <w:pPr>
        <w:pStyle w:val="Bullet1"/>
        <w:numPr>
          <w:ilvl w:val="0"/>
          <w:numId w:val="63"/>
        </w:numPr>
        <w:ind w:left="709" w:hanging="425"/>
      </w:pPr>
      <w:r>
        <w:t>The methodology of learning and teaching techniques employed to meet the learning outcomes.</w:t>
      </w:r>
    </w:p>
    <w:p w14:paraId="13662F16" w14:textId="1B909CC6" w:rsidR="00B83DA2" w:rsidRDefault="00CF1557" w:rsidP="002D390A">
      <w:pPr>
        <w:pStyle w:val="Bullet1"/>
        <w:numPr>
          <w:ilvl w:val="0"/>
          <w:numId w:val="63"/>
        </w:numPr>
        <w:ind w:left="709" w:hanging="425"/>
      </w:pPr>
      <w:r>
        <w:t>T</w:t>
      </w:r>
      <w:r w:rsidR="00B83DA2">
        <w:t xml:space="preserve">ime spent </w:t>
      </w:r>
      <w:r>
        <w:t>(</w:t>
      </w:r>
      <w:r w:rsidR="00023CED">
        <w:t>e.g.</w:t>
      </w:r>
      <w:r>
        <w:t xml:space="preserve"> number of hours) allocated to particular </w:t>
      </w:r>
      <w:r w:rsidR="00B83DA2" w:rsidRPr="00CF1557">
        <w:t>subject</w:t>
      </w:r>
      <w:r w:rsidRPr="00CF1557">
        <w:t xml:space="preserve">s or module </w:t>
      </w:r>
      <w:r w:rsidR="00B83DA2" w:rsidRPr="00CF1557">
        <w:t>element</w:t>
      </w:r>
      <w:r w:rsidRPr="00CF1557">
        <w:t>s.</w:t>
      </w:r>
    </w:p>
    <w:p w14:paraId="52292A25" w14:textId="0F264865" w:rsidR="00B83DA2" w:rsidRDefault="00B83DA2" w:rsidP="002D390A">
      <w:pPr>
        <w:pStyle w:val="Bullet1"/>
        <w:numPr>
          <w:ilvl w:val="0"/>
          <w:numId w:val="63"/>
        </w:numPr>
        <w:ind w:left="709" w:hanging="425"/>
      </w:pPr>
      <w:r>
        <w:t xml:space="preserve">Total course duration (if the proposed teaching hours differ greatly from </w:t>
      </w:r>
      <w:r w:rsidR="007C10F0">
        <w:t>the nominal hours given in the</w:t>
      </w:r>
      <w:r>
        <w:t xml:space="preserve"> </w:t>
      </w:r>
      <w:r w:rsidR="00853792">
        <w:t>model course</w:t>
      </w:r>
      <w:r>
        <w:t>, the methodology to achieve the objectives is to be substantiated).</w:t>
      </w:r>
    </w:p>
    <w:p w14:paraId="72D4C3FD" w14:textId="44807907" w:rsidR="007D6D4C" w:rsidRDefault="00853792" w:rsidP="0018565A">
      <w:pPr>
        <w:pStyle w:val="BodyText"/>
      </w:pPr>
      <w:r>
        <w:t>In order for a course to be approved in accordance with the Guideline, the minimum standards specified in the model course should be implemented.</w:t>
      </w:r>
      <w:r w:rsidRPr="00853792">
        <w:t xml:space="preserve"> </w:t>
      </w:r>
      <w:r w:rsidRPr="00996E53">
        <w:t xml:space="preserve">Where </w:t>
      </w:r>
      <w:r w:rsidR="006A5196" w:rsidRPr="00996E53">
        <w:t xml:space="preserve">additional subject elements have been included </w:t>
      </w:r>
      <w:r w:rsidRPr="00996E53">
        <w:t xml:space="preserve">the model course, then </w:t>
      </w:r>
      <w:r w:rsidR="006A5196" w:rsidRPr="00996E53">
        <w:t xml:space="preserve">these </w:t>
      </w:r>
      <w:r w:rsidRPr="00996E53">
        <w:t>should be taken into account in the development of course material.</w:t>
      </w:r>
    </w:p>
    <w:p w14:paraId="69295A8A" w14:textId="2B7AE998" w:rsidR="00B83DA2" w:rsidRDefault="00B83DA2" w:rsidP="00CC4CB9">
      <w:pPr>
        <w:pStyle w:val="Heading2"/>
      </w:pPr>
      <w:bookmarkStart w:id="25" w:name="_Toc63946395"/>
      <w:r>
        <w:t>Entry standards</w:t>
      </w:r>
      <w:bookmarkEnd w:id="25"/>
    </w:p>
    <w:p w14:paraId="256026BD" w14:textId="77777777" w:rsidR="003B70EC" w:rsidRPr="003B70EC" w:rsidRDefault="003B70EC" w:rsidP="003B70EC">
      <w:pPr>
        <w:pStyle w:val="Heading2separationline"/>
      </w:pPr>
    </w:p>
    <w:p w14:paraId="164810EC" w14:textId="0198443A" w:rsidR="00EC793E" w:rsidRPr="007D6EEC" w:rsidRDefault="00B83DA2" w:rsidP="00B83DA2">
      <w:pPr>
        <w:pStyle w:val="BodyText"/>
        <w:rPr>
          <w:highlight w:val="cyan"/>
        </w:rPr>
      </w:pPr>
      <w:commentRangeStart w:id="26"/>
      <w:r w:rsidRPr="007D6EEC">
        <w:rPr>
          <w:highlight w:val="cyan"/>
        </w:rPr>
        <w:t>The</w:t>
      </w:r>
      <w:commentRangeEnd w:id="26"/>
      <w:r w:rsidR="00F5795F" w:rsidRPr="007D6EEC">
        <w:rPr>
          <w:rStyle w:val="CommentReference"/>
          <w:highlight w:val="cyan"/>
        </w:rPr>
        <w:commentReference w:id="26"/>
      </w:r>
      <w:r w:rsidRPr="007D6EEC">
        <w:rPr>
          <w:highlight w:val="cyan"/>
        </w:rPr>
        <w:t xml:space="preserve"> </w:t>
      </w:r>
      <w:r w:rsidR="00BE64AA" w:rsidRPr="007D6EEC">
        <w:rPr>
          <w:highlight w:val="cyan"/>
        </w:rPr>
        <w:t>training organization</w:t>
      </w:r>
      <w:r w:rsidRPr="007D6EEC">
        <w:rPr>
          <w:highlight w:val="cyan"/>
        </w:rPr>
        <w:t xml:space="preserve"> </w:t>
      </w:r>
      <w:r w:rsidR="007D6D4C" w:rsidRPr="007D6EEC">
        <w:rPr>
          <w:highlight w:val="cyan"/>
        </w:rPr>
        <w:t>should</w:t>
      </w:r>
      <w:r w:rsidRPr="007D6EEC">
        <w:rPr>
          <w:highlight w:val="cyan"/>
        </w:rPr>
        <w:t xml:space="preserve"> </w:t>
      </w:r>
      <w:ins w:id="27" w:author="Abercrombie, Kerrie" w:date="2021-02-11T13:17:00Z">
        <w:r w:rsidR="00EC793E" w:rsidRPr="007D6EEC">
          <w:rPr>
            <w:highlight w:val="cyan"/>
          </w:rPr>
          <w:t xml:space="preserve">take into account any pre-requisites </w:t>
        </w:r>
      </w:ins>
      <w:ins w:id="28" w:author="Abercrombie, Kerrie" w:date="2021-02-11T13:18:00Z">
        <w:r w:rsidR="00EC793E" w:rsidRPr="007D6EEC">
          <w:rPr>
            <w:highlight w:val="cyan"/>
          </w:rPr>
          <w:t xml:space="preserve">specified </w:t>
        </w:r>
      </w:ins>
      <w:ins w:id="29" w:author="Abercrombie, Kerrie" w:date="2021-02-11T13:17:00Z">
        <w:r w:rsidR="00EC793E" w:rsidRPr="007D6EEC">
          <w:rPr>
            <w:highlight w:val="cyan"/>
          </w:rPr>
          <w:t>for that</w:t>
        </w:r>
      </w:ins>
      <w:ins w:id="30" w:author="Abercrombie, Kerrie" w:date="2021-02-11T13:18:00Z">
        <w:r w:rsidR="00EC793E" w:rsidRPr="007D6EEC">
          <w:rPr>
            <w:highlight w:val="cyan"/>
          </w:rPr>
          <w:t xml:space="preserve"> model course</w:t>
        </w:r>
      </w:ins>
      <w:ins w:id="31" w:author="Abercrombie, Kerrie" w:date="2021-02-11T13:19:00Z">
        <w:r w:rsidR="00EC793E" w:rsidRPr="007D6EEC">
          <w:rPr>
            <w:highlight w:val="cyan"/>
          </w:rPr>
          <w:t>,</w:t>
        </w:r>
      </w:ins>
      <w:ins w:id="32" w:author="Abercrombie, Kerrie" w:date="2021-02-11T13:18:00Z">
        <w:r w:rsidR="00EC793E" w:rsidRPr="007D6EEC">
          <w:rPr>
            <w:highlight w:val="cyan"/>
          </w:rPr>
          <w:t xml:space="preserve"> and </w:t>
        </w:r>
      </w:ins>
      <w:ins w:id="33" w:author="Abercrombie, Kerrie" w:date="2021-02-11T13:21:00Z">
        <w:r w:rsidR="00EC793E" w:rsidRPr="007D6EEC">
          <w:rPr>
            <w:highlight w:val="cyan"/>
          </w:rPr>
          <w:t>where a</w:t>
        </w:r>
      </w:ins>
      <w:ins w:id="34" w:author="Abercrombie, Kerrie" w:date="2021-02-11T13:20:00Z">
        <w:r w:rsidR="00EC793E" w:rsidRPr="007D6EEC">
          <w:rPr>
            <w:highlight w:val="cyan"/>
          </w:rPr>
          <w:t xml:space="preserve">dditional </w:t>
        </w:r>
      </w:ins>
      <w:ins w:id="35" w:author="Abercrombie, Kerrie" w:date="2021-02-11T13:19:00Z">
        <w:r w:rsidR="00EC793E" w:rsidRPr="007D6EEC">
          <w:rPr>
            <w:highlight w:val="cyan"/>
          </w:rPr>
          <w:t>pre-</w:t>
        </w:r>
      </w:ins>
      <w:ins w:id="36" w:author="Abercrombie, Kerrie" w:date="2021-02-11T13:21:00Z">
        <w:r w:rsidR="00EC793E" w:rsidRPr="007D6EEC">
          <w:rPr>
            <w:highlight w:val="cyan"/>
          </w:rPr>
          <w:t>requisites</w:t>
        </w:r>
      </w:ins>
      <w:ins w:id="37" w:author="Abercrombie, Kerrie" w:date="2021-02-11T13:20:00Z">
        <w:r w:rsidR="00EC793E" w:rsidRPr="007D6EEC">
          <w:rPr>
            <w:highlight w:val="cyan"/>
          </w:rPr>
          <w:t xml:space="preserve"> requirements</w:t>
        </w:r>
      </w:ins>
      <w:ins w:id="38" w:author="Abercrombie, Kerrie" w:date="2021-02-11T13:21:00Z">
        <w:r w:rsidR="00EC793E" w:rsidRPr="007D6EEC">
          <w:rPr>
            <w:highlight w:val="cyan"/>
          </w:rPr>
          <w:t xml:space="preserve"> need to be met t</w:t>
        </w:r>
      </w:ins>
      <w:ins w:id="39" w:author="Abercrombie, Kerrie" w:date="2021-02-11T13:22:00Z">
        <w:r w:rsidR="00EC793E" w:rsidRPr="007D6EEC">
          <w:rPr>
            <w:highlight w:val="cyan"/>
          </w:rPr>
          <w:t xml:space="preserve">hen </w:t>
        </w:r>
      </w:ins>
      <w:ins w:id="40" w:author="Abercrombie, Kerrie" w:date="2021-02-11T13:24:00Z">
        <w:r w:rsidR="00EC793E" w:rsidRPr="007D6EEC">
          <w:rPr>
            <w:highlight w:val="cyan"/>
          </w:rPr>
          <w:t xml:space="preserve">relevant </w:t>
        </w:r>
      </w:ins>
      <w:ins w:id="41" w:author="Abercrombie, Kerrie" w:date="2021-02-11T13:22:00Z">
        <w:r w:rsidR="00EC793E" w:rsidRPr="007D6EEC">
          <w:rPr>
            <w:highlight w:val="cyan"/>
          </w:rPr>
          <w:t xml:space="preserve">details </w:t>
        </w:r>
      </w:ins>
      <w:ins w:id="42" w:author="Abercrombie, Kerrie" w:date="2021-02-11T13:21:00Z">
        <w:r w:rsidR="00EC793E" w:rsidRPr="007D6EEC">
          <w:rPr>
            <w:highlight w:val="cyan"/>
          </w:rPr>
          <w:t>should be</w:t>
        </w:r>
      </w:ins>
      <w:ins w:id="43" w:author="Abercrombie, Kerrie" w:date="2021-02-11T13:22:00Z">
        <w:r w:rsidR="00EC793E" w:rsidRPr="007D6EEC">
          <w:rPr>
            <w:highlight w:val="cyan"/>
          </w:rPr>
          <w:t xml:space="preserve"> </w:t>
        </w:r>
      </w:ins>
      <w:ins w:id="44" w:author="Abercrombie, Kerrie" w:date="2021-02-11T13:24:00Z">
        <w:r w:rsidR="00EC793E" w:rsidRPr="007D6EEC">
          <w:rPr>
            <w:highlight w:val="cyan"/>
          </w:rPr>
          <w:t>documented</w:t>
        </w:r>
      </w:ins>
      <w:ins w:id="45" w:author="Abercrombie, Kerrie" w:date="2021-02-11T13:22:00Z">
        <w:r w:rsidR="00EC793E" w:rsidRPr="007D6EEC">
          <w:rPr>
            <w:highlight w:val="cyan"/>
          </w:rPr>
          <w:t>.</w:t>
        </w:r>
      </w:ins>
      <w:ins w:id="46" w:author="Abercrombie, Kerrie" w:date="2021-02-11T13:37:00Z">
        <w:r w:rsidR="007D6EEC">
          <w:rPr>
            <w:highlight w:val="cyan"/>
          </w:rPr>
          <w:t xml:space="preserve"> </w:t>
        </w:r>
      </w:ins>
      <w:commentRangeStart w:id="47"/>
      <w:proofErr w:type="gramStart"/>
      <w:r w:rsidRPr="007D6EEC">
        <w:rPr>
          <w:highlight w:val="cyan"/>
        </w:rPr>
        <w:t>s</w:t>
      </w:r>
      <w:proofErr w:type="gramEnd"/>
      <w:del w:id="48" w:author="Abercrombie, Kerrie" w:date="2021-02-11T13:34:00Z">
        <w:r w:rsidRPr="007D6EEC" w:rsidDel="00E04B31">
          <w:rPr>
            <w:highlight w:val="cyan"/>
          </w:rPr>
          <w:delText xml:space="preserve">pecify </w:delText>
        </w:r>
        <w:r w:rsidR="00056124" w:rsidRPr="007D6EEC" w:rsidDel="00E04B31">
          <w:rPr>
            <w:highlight w:val="cyan"/>
          </w:rPr>
          <w:delText>any</w:delText>
        </w:r>
        <w:r w:rsidRPr="007D6EEC" w:rsidDel="00E04B31">
          <w:rPr>
            <w:highlight w:val="cyan"/>
          </w:rPr>
          <w:delText xml:space="preserve"> </w:delText>
        </w:r>
        <w:r w:rsidR="00056124" w:rsidRPr="007D6EEC" w:rsidDel="00E04B31">
          <w:rPr>
            <w:highlight w:val="cyan"/>
          </w:rPr>
          <w:delText>course pre-requisite</w:delText>
        </w:r>
        <w:r w:rsidRPr="007D6EEC" w:rsidDel="00E04B31">
          <w:rPr>
            <w:highlight w:val="cyan"/>
          </w:rPr>
          <w:delText xml:space="preserve"> </w:delText>
        </w:r>
        <w:r w:rsidR="003B70EC" w:rsidRPr="007D6EEC" w:rsidDel="00E04B31">
          <w:rPr>
            <w:highlight w:val="cyan"/>
          </w:rPr>
          <w:delText>requirements</w:delText>
        </w:r>
        <w:commentRangeEnd w:id="47"/>
        <w:r w:rsidR="003204F9" w:rsidRPr="007D6EEC" w:rsidDel="00E04B31">
          <w:rPr>
            <w:rStyle w:val="CommentReference"/>
            <w:highlight w:val="cyan"/>
          </w:rPr>
          <w:commentReference w:id="47"/>
        </w:r>
        <w:r w:rsidR="00DD6AB7" w:rsidRPr="007D6EEC" w:rsidDel="00E04B31">
          <w:rPr>
            <w:highlight w:val="cyan"/>
          </w:rPr>
          <w:delText>, and have p</w:delText>
        </w:r>
        <w:r w:rsidR="00056124" w:rsidRPr="007D6EEC" w:rsidDel="00E04B31">
          <w:rPr>
            <w:highlight w:val="cyan"/>
          </w:rPr>
          <w:delText>rocedures</w:delText>
        </w:r>
        <w:r w:rsidR="00DD6AB7" w:rsidRPr="007D6EEC" w:rsidDel="00E04B31">
          <w:rPr>
            <w:highlight w:val="cyan"/>
          </w:rPr>
          <w:delText xml:space="preserve"> in place to recognise prior learning.</w:delText>
        </w:r>
      </w:del>
    </w:p>
    <w:p w14:paraId="110B2B44" w14:textId="77777777" w:rsidR="00E04B31" w:rsidRPr="007D6EEC" w:rsidRDefault="00DD6AB7" w:rsidP="00E04B31">
      <w:pPr>
        <w:pStyle w:val="Heading2"/>
        <w:rPr>
          <w:ins w:id="49" w:author="Abercrombie, Kerrie" w:date="2021-02-11T13:33:00Z"/>
          <w:highlight w:val="cyan"/>
        </w:rPr>
      </w:pPr>
      <w:r w:rsidRPr="007D6EEC">
        <w:rPr>
          <w:highlight w:val="cyan"/>
        </w:rPr>
        <w:t xml:space="preserve"> </w:t>
      </w:r>
      <w:bookmarkStart w:id="50" w:name="_Toc63946396"/>
      <w:ins w:id="51" w:author="Abercrombie, Kerrie" w:date="2021-02-11T13:33:00Z">
        <w:r w:rsidR="00E04B31" w:rsidRPr="007D6EEC">
          <w:rPr>
            <w:highlight w:val="cyan"/>
          </w:rPr>
          <w:t>RECOGNITION OF PRIOR LEARNING</w:t>
        </w:r>
        <w:bookmarkEnd w:id="50"/>
      </w:ins>
    </w:p>
    <w:p w14:paraId="748786D9" w14:textId="77777777" w:rsidR="00E04B31" w:rsidRPr="007D6EEC" w:rsidRDefault="00E04B31" w:rsidP="00E04B31">
      <w:pPr>
        <w:pStyle w:val="Heading2separationline"/>
        <w:rPr>
          <w:ins w:id="52" w:author="Abercrombie, Kerrie" w:date="2021-02-11T13:33:00Z"/>
          <w:highlight w:val="cyan"/>
        </w:rPr>
      </w:pPr>
    </w:p>
    <w:p w14:paraId="27EFA220" w14:textId="0FD2C24B" w:rsidR="00056124" w:rsidRDefault="00E04B31" w:rsidP="00B83DA2">
      <w:pPr>
        <w:pStyle w:val="BodyText"/>
      </w:pPr>
      <w:ins w:id="53" w:author="Abercrombie, Kerrie" w:date="2021-02-11T13:34:00Z">
        <w:r w:rsidRPr="007D6EEC">
          <w:rPr>
            <w:highlight w:val="cyan"/>
          </w:rPr>
          <w:t xml:space="preserve">The training organisation should </w:t>
        </w:r>
      </w:ins>
      <w:ins w:id="54" w:author="Abercrombie, Kerrie" w:date="2021-02-11T13:35:00Z">
        <w:r w:rsidRPr="007D6EEC">
          <w:rPr>
            <w:highlight w:val="cyan"/>
          </w:rPr>
          <w:t>have a framework in place to assess and recognise the prior learning of students.</w:t>
        </w:r>
        <w:r w:rsidRPr="00E04B31">
          <w:t xml:space="preserve"> </w:t>
        </w:r>
      </w:ins>
    </w:p>
    <w:tbl>
      <w:tblPr>
        <w:tblStyle w:val="TableGrid"/>
        <w:tblW w:w="0" w:type="auto"/>
        <w:shd w:val="clear" w:color="auto" w:fill="C2F9FF" w:themeFill="accent4" w:themeFillTint="33"/>
        <w:tblLook w:val="04A0" w:firstRow="1" w:lastRow="0" w:firstColumn="1" w:lastColumn="0" w:noHBand="0" w:noVBand="1"/>
      </w:tblPr>
      <w:tblGrid>
        <w:gridCol w:w="10195"/>
      </w:tblGrid>
      <w:tr w:rsidR="007D6D4C" w14:paraId="7AE93B3B" w14:textId="77777777" w:rsidTr="00462748">
        <w:tc>
          <w:tcPr>
            <w:tcW w:w="10195" w:type="dxa"/>
            <w:shd w:val="clear" w:color="auto" w:fill="C2F9FF" w:themeFill="accent4" w:themeFillTint="33"/>
          </w:tcPr>
          <w:p w14:paraId="5253FBA1" w14:textId="75C56FDE" w:rsidR="007D6D4C" w:rsidRDefault="00056124" w:rsidP="00056124">
            <w:pPr>
              <w:pStyle w:val="BodyText"/>
            </w:pPr>
            <w:r w:rsidRPr="00D47BC0" w:rsidDel="00EC2854">
              <w:rPr>
                <w:i/>
              </w:rPr>
              <w:t>IALA Guideline 1017 - Assessment of</w:t>
            </w:r>
            <w:r w:rsidDel="00EC2854">
              <w:rPr>
                <w:i/>
              </w:rPr>
              <w:t xml:space="preserve"> Training for VTS </w:t>
            </w:r>
            <w:r w:rsidRPr="00D47BC0" w:rsidDel="00EC2854">
              <w:t xml:space="preserve">provides further guidance on the </w:t>
            </w:r>
            <w:r w:rsidDel="00EC2854">
              <w:t xml:space="preserve">assessment and </w:t>
            </w:r>
            <w:r w:rsidRPr="00D47BC0" w:rsidDel="00EC2854">
              <w:t>recognition of prior learning.</w:t>
            </w:r>
          </w:p>
        </w:tc>
      </w:tr>
    </w:tbl>
    <w:p w14:paraId="0948278B" w14:textId="77777777" w:rsidR="007D6D4C" w:rsidRDefault="007D6D4C" w:rsidP="00B83DA2">
      <w:pPr>
        <w:pStyle w:val="BodyText"/>
      </w:pPr>
    </w:p>
    <w:p w14:paraId="33D48345" w14:textId="0C1200BC" w:rsidR="00B83DA2" w:rsidRDefault="00B83DA2" w:rsidP="00CC4CB9">
      <w:pPr>
        <w:pStyle w:val="Heading2"/>
      </w:pPr>
      <w:bookmarkStart w:id="55" w:name="_Toc63946397"/>
      <w:r w:rsidRPr="00CC4CB9">
        <w:t>C</w:t>
      </w:r>
      <w:r w:rsidR="00031024" w:rsidRPr="00CC4CB9">
        <w:t>onduct of training</w:t>
      </w:r>
      <w:bookmarkEnd w:id="55"/>
    </w:p>
    <w:p w14:paraId="29B2E71E" w14:textId="77777777" w:rsidR="003B70EC" w:rsidRPr="003B70EC" w:rsidRDefault="003B70EC" w:rsidP="003B70EC">
      <w:pPr>
        <w:pStyle w:val="Heading2separationline"/>
      </w:pPr>
    </w:p>
    <w:p w14:paraId="3C61690F" w14:textId="17E67912" w:rsidR="00916F19" w:rsidRDefault="00916F19" w:rsidP="00B83DA2">
      <w:pPr>
        <w:pStyle w:val="BodyText"/>
      </w:pPr>
      <w:r>
        <w:t>The conduct of training should take into consideration</w:t>
      </w:r>
      <w:r w:rsidR="006D155A">
        <w:t xml:space="preserve"> which should be reviewed and their implementation and use verified during the audit process</w:t>
      </w:r>
      <w:r>
        <w:t>:</w:t>
      </w:r>
    </w:p>
    <w:p w14:paraId="3E72BA64" w14:textId="77777777" w:rsidR="00D70729" w:rsidRDefault="00D70729" w:rsidP="00D70729">
      <w:pPr>
        <w:pStyle w:val="Heading3"/>
      </w:pPr>
      <w:bookmarkStart w:id="56" w:name="_Toc59099216"/>
      <w:bookmarkStart w:id="57" w:name="_Toc61452099"/>
      <w:bookmarkStart w:id="58" w:name="_Toc63946398"/>
      <w:r>
        <w:t>Training methods and materials</w:t>
      </w:r>
      <w:bookmarkEnd w:id="58"/>
    </w:p>
    <w:bookmarkEnd w:id="56"/>
    <w:bookmarkEnd w:id="57"/>
    <w:p w14:paraId="4DA196FE" w14:textId="368FDD67" w:rsidR="00B83DA2" w:rsidRDefault="006D155A" w:rsidP="001A4691">
      <w:pPr>
        <w:pStyle w:val="Bullet1"/>
      </w:pPr>
      <w:r>
        <w:t>T</w:t>
      </w:r>
      <w:r w:rsidR="00B83DA2">
        <w:t xml:space="preserve">he </w:t>
      </w:r>
      <w:r w:rsidR="00BE64AA">
        <w:t>training organization</w:t>
      </w:r>
      <w:r w:rsidR="00B83DA2">
        <w:t xml:space="preserve"> is to determine the number of s</w:t>
      </w:r>
      <w:r w:rsidR="001A4691">
        <w:t xml:space="preserve">tudents enrolled on the </w:t>
      </w:r>
      <w:r w:rsidR="00D7349A">
        <w:t xml:space="preserve">course </w:t>
      </w:r>
      <w:r w:rsidR="00DB230E">
        <w:t xml:space="preserve">and </w:t>
      </w:r>
      <w:r w:rsidR="00747D98">
        <w:t xml:space="preserve">provide information on </w:t>
      </w:r>
      <w:r w:rsidR="00DB230E">
        <w:t>the student/staff ratio</w:t>
      </w:r>
      <w:r w:rsidR="00B83DA2">
        <w:t>.</w:t>
      </w:r>
    </w:p>
    <w:p w14:paraId="4B2A59F3" w14:textId="21EC0A20" w:rsidR="00B83DA2" w:rsidRDefault="006D155A" w:rsidP="00F252BC">
      <w:pPr>
        <w:pStyle w:val="Bullet1"/>
      </w:pPr>
      <w:r>
        <w:t>T</w:t>
      </w:r>
      <w:r w:rsidR="00462748">
        <w:t>he</w:t>
      </w:r>
      <w:r w:rsidR="0018565A">
        <w:t xml:space="preserve"> training materials </w:t>
      </w:r>
      <w:r w:rsidR="00F252BC">
        <w:t>(</w:t>
      </w:r>
      <w:r>
        <w:t>e.g.</w:t>
      </w:r>
      <w:r w:rsidR="00F252BC">
        <w:t xml:space="preserve"> course notes, course presentations and reference documents </w:t>
      </w:r>
      <w:proofErr w:type="spellStart"/>
      <w:r w:rsidR="00F252BC">
        <w:t>etc</w:t>
      </w:r>
      <w:proofErr w:type="spellEnd"/>
      <w:r w:rsidR="00F252BC">
        <w:t xml:space="preserve">) </w:t>
      </w:r>
      <w:r w:rsidR="0018565A">
        <w:t xml:space="preserve">should </w:t>
      </w:r>
      <w:r w:rsidR="00B83DA2">
        <w:t xml:space="preserve">be of a suitable quality and substance to enable the student to complete the course. </w:t>
      </w:r>
      <w:r w:rsidR="00F252BC" w:rsidRPr="00F252BC">
        <w:t xml:space="preserve">Where e-learning, distance or blended delivery is proposed, </w:t>
      </w:r>
      <w:r w:rsidR="00BE64AA">
        <w:t>training organization</w:t>
      </w:r>
      <w:r w:rsidR="00F252BC" w:rsidRPr="00F252BC">
        <w:t xml:space="preserve">s </w:t>
      </w:r>
      <w:r w:rsidR="00F252BC">
        <w:t>should consider the necessary adjustments that may be required</w:t>
      </w:r>
      <w:r w:rsidR="00F252BC" w:rsidRPr="00F252BC">
        <w:t>.</w:t>
      </w:r>
    </w:p>
    <w:p w14:paraId="42004223" w14:textId="2738D612" w:rsidR="006D155A" w:rsidRDefault="00E5552D" w:rsidP="006D155A">
      <w:pPr>
        <w:pStyle w:val="Heading3"/>
      </w:pPr>
      <w:bookmarkStart w:id="59" w:name="_Toc63946399"/>
      <w:r>
        <w:t>Facilities and equipment</w:t>
      </w:r>
      <w:bookmarkEnd w:id="59"/>
    </w:p>
    <w:p w14:paraId="7DA4874E" w14:textId="63859A84" w:rsidR="00B83DA2" w:rsidRDefault="006D155A" w:rsidP="001A4691">
      <w:pPr>
        <w:pStyle w:val="Bullet1"/>
      </w:pPr>
      <w:r>
        <w:t>T</w:t>
      </w:r>
      <w:r w:rsidR="00F252BC">
        <w:t>he</w:t>
      </w:r>
      <w:r w:rsidR="00B83DA2">
        <w:t xml:space="preserve"> teaching aids, facilities and equipment students will utilise </w:t>
      </w:r>
      <w:r w:rsidR="0018565A">
        <w:t xml:space="preserve">during </w:t>
      </w:r>
      <w:r w:rsidR="00B83DA2">
        <w:t>the course</w:t>
      </w:r>
      <w:r>
        <w:t xml:space="preserve"> should be of a sufficient standard to ensure quality course delivery and acceptable levels of health and safety</w:t>
      </w:r>
      <w:r w:rsidR="00B83DA2">
        <w:t>.</w:t>
      </w:r>
      <w:r w:rsidR="00056124">
        <w:t xml:space="preserve"> </w:t>
      </w:r>
    </w:p>
    <w:p w14:paraId="4AE94BC4" w14:textId="56201ABB" w:rsidR="00D70729" w:rsidRDefault="006D155A" w:rsidP="00462748">
      <w:pPr>
        <w:pStyle w:val="Bullet1"/>
      </w:pPr>
      <w:r>
        <w:t>T</w:t>
      </w:r>
      <w:r w:rsidR="00F252BC">
        <w:t>he s</w:t>
      </w:r>
      <w:r w:rsidR="00B83DA2">
        <w:t>imulat</w:t>
      </w:r>
      <w:r w:rsidR="00660E11">
        <w:t>ion equipment</w:t>
      </w:r>
      <w:r w:rsidR="00B83DA2">
        <w:t xml:space="preserve"> used for training</w:t>
      </w:r>
      <w:r>
        <w:t xml:space="preserve"> should be of a sufficient standard</w:t>
      </w:r>
      <w:r w:rsidR="00B83DA2">
        <w:t xml:space="preserve">.  </w:t>
      </w:r>
    </w:p>
    <w:p w14:paraId="407E3D1C" w14:textId="7926708D" w:rsidR="0099717E" w:rsidRDefault="0099717E" w:rsidP="00462748">
      <w:pPr>
        <w:pStyle w:val="Bullet1"/>
      </w:pPr>
    </w:p>
    <w:p w14:paraId="52B8D206" w14:textId="77777777" w:rsidR="007D6EEC" w:rsidRDefault="007D6EEC" w:rsidP="00462748">
      <w:pPr>
        <w:pStyle w:val="Bullet1"/>
      </w:pPr>
    </w:p>
    <w:p w14:paraId="077E940E" w14:textId="492C6B26" w:rsidR="00CC4CB9" w:rsidRDefault="00CC4CB9" w:rsidP="00CC4CB9">
      <w:pPr>
        <w:pStyle w:val="Heading2"/>
      </w:pPr>
      <w:bookmarkStart w:id="60" w:name="_Ref59456513"/>
      <w:bookmarkStart w:id="61" w:name="_Ref59456525"/>
      <w:bookmarkStart w:id="62" w:name="_Toc63946400"/>
      <w:r>
        <w:lastRenderedPageBreak/>
        <w:t xml:space="preserve">Qualifications of </w:t>
      </w:r>
      <w:commentRangeStart w:id="63"/>
      <w:r>
        <w:t>Instructors</w:t>
      </w:r>
      <w:commentRangeEnd w:id="63"/>
      <w:r w:rsidR="00E5552D">
        <w:rPr>
          <w:rStyle w:val="CommentReference"/>
          <w:rFonts w:asciiTheme="minorHAnsi" w:eastAsiaTheme="minorHAnsi" w:hAnsiTheme="minorHAnsi" w:cstheme="minorBidi"/>
          <w:b w:val="0"/>
          <w:bCs w:val="0"/>
          <w:caps w:val="0"/>
          <w:color w:val="auto"/>
        </w:rPr>
        <w:commentReference w:id="63"/>
      </w:r>
      <w:r>
        <w:t xml:space="preserve"> and Assessors</w:t>
      </w:r>
      <w:bookmarkEnd w:id="60"/>
      <w:bookmarkEnd w:id="61"/>
      <w:bookmarkEnd w:id="62"/>
    </w:p>
    <w:p w14:paraId="48175D3B" w14:textId="71347860" w:rsidR="00CC4CB9" w:rsidRDefault="00CC4CB9" w:rsidP="00CC4CB9">
      <w:pPr>
        <w:pStyle w:val="Heading2separationline"/>
      </w:pPr>
    </w:p>
    <w:p w14:paraId="14345484" w14:textId="138BCBDB" w:rsidR="0099717E" w:rsidRDefault="00281709" w:rsidP="002D4889">
      <w:pPr>
        <w:pStyle w:val="BodyText"/>
      </w:pPr>
      <w:r>
        <w:t xml:space="preserve">The training organisation </w:t>
      </w:r>
      <w:r w:rsidR="00D71A68">
        <w:t>should</w:t>
      </w:r>
      <w:r>
        <w:t xml:space="preserve"> </w:t>
      </w:r>
      <w:r w:rsidR="00D71A68">
        <w:t xml:space="preserve">provide information on the </w:t>
      </w:r>
      <w:r>
        <w:t xml:space="preserve">qualifications and experience </w:t>
      </w:r>
      <w:r w:rsidR="00D71A68">
        <w:t xml:space="preserve">of their </w:t>
      </w:r>
      <w:r>
        <w:t>instructors</w:t>
      </w:r>
      <w:r w:rsidR="00D71A68">
        <w:t xml:space="preserve"> and assessors</w:t>
      </w:r>
      <w:r>
        <w:t xml:space="preserve"> delivering</w:t>
      </w:r>
      <w:r w:rsidR="00D71A68">
        <w:t xml:space="preserve"> the IALA</w:t>
      </w:r>
      <w:r>
        <w:t xml:space="preserve"> model courses. </w:t>
      </w:r>
    </w:p>
    <w:p w14:paraId="06DB1440" w14:textId="0D49583C" w:rsidR="00281709" w:rsidRDefault="00D71A68" w:rsidP="002D4889">
      <w:pPr>
        <w:pStyle w:val="BodyText"/>
      </w:pPr>
      <w:r w:rsidRPr="00D71A68">
        <w:t>In determining the acceptability of the qualifications for instructors and assessors consideration should be given to:</w:t>
      </w:r>
    </w:p>
    <w:p w14:paraId="73DB6450" w14:textId="1DFA63CB" w:rsidR="00D71A68" w:rsidRDefault="00D71A68" w:rsidP="00281709">
      <w:pPr>
        <w:pStyle w:val="BodyText"/>
        <w:numPr>
          <w:ilvl w:val="0"/>
          <w:numId w:val="69"/>
        </w:numPr>
      </w:pPr>
      <w:r>
        <w:t>Ensuring they are appropriately qualified (</w:t>
      </w:r>
      <w:proofErr w:type="spellStart"/>
      <w:r>
        <w:t>eg</w:t>
      </w:r>
      <w:proofErr w:type="spellEnd"/>
      <w:r>
        <w:t xml:space="preserve"> recognised teaching qualifications) and experienced for the training being provided and assessing competence</w:t>
      </w:r>
    </w:p>
    <w:p w14:paraId="75FF663C" w14:textId="2D630CF4" w:rsidR="00D71A68" w:rsidRDefault="00D71A68" w:rsidP="00D71A68">
      <w:pPr>
        <w:pStyle w:val="BodyText"/>
        <w:numPr>
          <w:ilvl w:val="0"/>
          <w:numId w:val="69"/>
        </w:numPr>
      </w:pPr>
      <w:r>
        <w:t>Where simulator-based training is conducted, they should be qualified</w:t>
      </w:r>
      <w:r w:rsidRPr="00C7437A">
        <w:t xml:space="preserve"> </w:t>
      </w:r>
      <w:r>
        <w:t xml:space="preserve">at a minimum </w:t>
      </w:r>
      <w:r w:rsidRPr="00C7437A">
        <w:t xml:space="preserve">to </w:t>
      </w:r>
      <w:r>
        <w:t xml:space="preserve">provide simulation activities consistent with </w:t>
      </w:r>
      <w:r w:rsidRPr="0018565A">
        <w:t xml:space="preserve">IALA Guideline 1027 - </w:t>
      </w:r>
      <w:r w:rsidRPr="002D390A">
        <w:rPr>
          <w:i/>
          <w:iCs/>
        </w:rPr>
        <w:t>Simulation in VTS Training</w:t>
      </w:r>
      <w:r>
        <w:t>.</w:t>
      </w:r>
    </w:p>
    <w:p w14:paraId="4BF4C488" w14:textId="43FBAEF3" w:rsidR="00BF3BDF" w:rsidRDefault="00BF3BDF" w:rsidP="00BF3BDF">
      <w:pPr>
        <w:pStyle w:val="BodyText"/>
      </w:pPr>
      <w:r>
        <w:t xml:space="preserve">The competent authority may </w:t>
      </w:r>
      <w:r w:rsidR="00E5552D">
        <w:t>decide</w:t>
      </w:r>
      <w:r>
        <w:t xml:space="preserve"> to set minimum qualification standards</w:t>
      </w:r>
      <w:r w:rsidR="00E5552D">
        <w:t xml:space="preserve"> for instructors and assessors</w:t>
      </w:r>
      <w:r>
        <w:t xml:space="preserve">. </w:t>
      </w:r>
    </w:p>
    <w:p w14:paraId="454D1E68" w14:textId="3E135A5E" w:rsidR="00B83DA2" w:rsidRDefault="00B83DA2" w:rsidP="00CC4CB9">
      <w:pPr>
        <w:pStyle w:val="Heading2"/>
      </w:pPr>
      <w:bookmarkStart w:id="64" w:name="_Toc63946401"/>
      <w:r>
        <w:t>S</w:t>
      </w:r>
      <w:r w:rsidR="00031024">
        <w:t>tudent assessment procedures</w:t>
      </w:r>
      <w:bookmarkEnd w:id="64"/>
    </w:p>
    <w:p w14:paraId="5D27EB9A" w14:textId="21C2901D" w:rsidR="00747D98" w:rsidRDefault="00747D98" w:rsidP="00747D98">
      <w:pPr>
        <w:pStyle w:val="Heading2separationline"/>
      </w:pPr>
    </w:p>
    <w:p w14:paraId="4A20B184" w14:textId="150CD121" w:rsidR="00747D98" w:rsidRDefault="004076C1" w:rsidP="00747D98">
      <w:pPr>
        <w:pStyle w:val="BodyText"/>
      </w:pPr>
      <w:r>
        <w:t>The assessments of students should take into consideration</w:t>
      </w:r>
      <w:r w:rsidR="00747D98">
        <w:t>:</w:t>
      </w:r>
    </w:p>
    <w:p w14:paraId="0B35419F" w14:textId="6C0EDCD6" w:rsidR="00433C4E" w:rsidRDefault="00747D98" w:rsidP="002D390A">
      <w:pPr>
        <w:pStyle w:val="BodyText"/>
        <w:numPr>
          <w:ilvl w:val="0"/>
          <w:numId w:val="60"/>
        </w:numPr>
      </w:pPr>
      <w:r>
        <w:t>T</w:t>
      </w:r>
      <w:r w:rsidRPr="00747D98">
        <w:t xml:space="preserve">he assessment </w:t>
      </w:r>
      <w:r w:rsidRPr="00097BC2">
        <w:t>procedures</w:t>
      </w:r>
      <w:r w:rsidRPr="00747D98">
        <w:t xml:space="preserve"> </w:t>
      </w:r>
      <w:r w:rsidR="00097BC2">
        <w:t xml:space="preserve">(for example, </w:t>
      </w:r>
      <w:r w:rsidRPr="00747D98">
        <w:t xml:space="preserve">examination, practical, continuous assessment </w:t>
      </w:r>
      <w:proofErr w:type="spellStart"/>
      <w:r w:rsidRPr="00747D98">
        <w:t>etc</w:t>
      </w:r>
      <w:proofErr w:type="spellEnd"/>
      <w:r w:rsidR="00097BC2">
        <w:t xml:space="preserve">) </w:t>
      </w:r>
      <w:r w:rsidR="00433C4E">
        <w:t xml:space="preserve">carried out </w:t>
      </w:r>
      <w:r w:rsidR="00097BC2">
        <w:t>to satisfy th</w:t>
      </w:r>
      <w:r w:rsidR="00433C4E">
        <w:t>e model course requirements, as well any other national requirements.</w:t>
      </w:r>
    </w:p>
    <w:p w14:paraId="130544FD" w14:textId="7A78119A" w:rsidR="00097BC2" w:rsidRDefault="00747D98" w:rsidP="002D390A">
      <w:pPr>
        <w:pStyle w:val="BodyText"/>
        <w:numPr>
          <w:ilvl w:val="0"/>
          <w:numId w:val="60"/>
        </w:numPr>
      </w:pPr>
      <w:r w:rsidRPr="00747D98">
        <w:t>Maintenance of student records</w:t>
      </w:r>
      <w:r>
        <w:t xml:space="preserve">.  </w:t>
      </w:r>
      <w:r w:rsidR="00433C4E">
        <w:t>Training results should be recorded and retain</w:t>
      </w:r>
      <w:r w:rsidR="00097BC2">
        <w:t>ed</w:t>
      </w:r>
      <w:r w:rsidR="00433C4E">
        <w:t xml:space="preserve"> as evidence </w:t>
      </w:r>
      <w:r w:rsidR="00097BC2">
        <w:t xml:space="preserve">to indicate the competency for each subject of the module course.  </w:t>
      </w:r>
    </w:p>
    <w:p w14:paraId="72C52BF1" w14:textId="52CD1A00" w:rsidR="002E4221" w:rsidRDefault="00747D98" w:rsidP="002D390A">
      <w:pPr>
        <w:pStyle w:val="BodyText"/>
        <w:numPr>
          <w:ilvl w:val="0"/>
          <w:numId w:val="60"/>
        </w:numPr>
      </w:pPr>
      <w:r>
        <w:t xml:space="preserve">Issuing of </w:t>
      </w:r>
      <w:r w:rsidR="004076C1">
        <w:t xml:space="preserve">course </w:t>
      </w:r>
      <w:r w:rsidR="008866C1">
        <w:t xml:space="preserve">certificates. </w:t>
      </w:r>
    </w:p>
    <w:p w14:paraId="2B3816E2" w14:textId="1D55F4F6" w:rsidR="00E3722A" w:rsidRPr="00E3722A" w:rsidRDefault="00E3722A" w:rsidP="00E3722A">
      <w:pPr>
        <w:pStyle w:val="Heading2"/>
      </w:pPr>
      <w:bookmarkStart w:id="65" w:name="_Toc63946402"/>
      <w:r>
        <w:t>OTHER CONSIDERATIONS FOR APPROVAL OF MODEL COURSES</w:t>
      </w:r>
      <w:bookmarkEnd w:id="65"/>
    </w:p>
    <w:p w14:paraId="2274DE10" w14:textId="0DA4A970" w:rsidR="00597B9E" w:rsidRDefault="003E2348" w:rsidP="00E3722A">
      <w:pPr>
        <w:pStyle w:val="Heading3"/>
      </w:pPr>
      <w:bookmarkStart w:id="66" w:name="_Toc63946403"/>
      <w:r>
        <w:t>Outsourcing of course delivery</w:t>
      </w:r>
      <w:bookmarkEnd w:id="66"/>
    </w:p>
    <w:p w14:paraId="41211AD1" w14:textId="7B68D382" w:rsidR="00597B9E" w:rsidRDefault="00597B9E" w:rsidP="00597B9E">
      <w:pPr>
        <w:pStyle w:val="Heading1separatationline"/>
      </w:pPr>
    </w:p>
    <w:p w14:paraId="2615C10E" w14:textId="19805C42" w:rsidR="00597B9E" w:rsidRDefault="00E82C93" w:rsidP="00597B9E">
      <w:pPr>
        <w:pStyle w:val="BodyText"/>
      </w:pPr>
      <w:r>
        <w:t xml:space="preserve">A </w:t>
      </w:r>
      <w:r w:rsidR="00BE64AA">
        <w:t>training organization</w:t>
      </w:r>
      <w:r w:rsidR="00597B9E">
        <w:t xml:space="preserve"> may utilise the services of third parties to deliver, in full or in part, an IALA model course.</w:t>
      </w:r>
    </w:p>
    <w:p w14:paraId="2B9C0669" w14:textId="3DB00570" w:rsidR="00597B9E" w:rsidRDefault="00597B9E" w:rsidP="00597B9E">
      <w:pPr>
        <w:pStyle w:val="BodyText"/>
      </w:pPr>
      <w:r>
        <w:t xml:space="preserve">In such circumstances, it is the responsibility of the </w:t>
      </w:r>
      <w:r w:rsidR="00BE64AA">
        <w:t>training organization</w:t>
      </w:r>
      <w:r>
        <w:t xml:space="preserve"> to ensure that:</w:t>
      </w:r>
    </w:p>
    <w:p w14:paraId="1BAEB932" w14:textId="78855755" w:rsidR="00597B9E" w:rsidRDefault="00597B9E" w:rsidP="002D390A">
      <w:pPr>
        <w:pStyle w:val="BodyText"/>
        <w:numPr>
          <w:ilvl w:val="0"/>
          <w:numId w:val="60"/>
        </w:numPr>
      </w:pPr>
      <w:r>
        <w:t xml:space="preserve">The services provided by the third party are in compliance with the relevant IALA model course and are consistent with the </w:t>
      </w:r>
      <w:r w:rsidR="00BE64AA">
        <w:t>training organization</w:t>
      </w:r>
      <w:r w:rsidR="004076C1">
        <w:t>s</w:t>
      </w:r>
      <w:r>
        <w:t xml:space="preserve"> </w:t>
      </w:r>
      <w:r w:rsidR="0018565A">
        <w:t>EO</w:t>
      </w:r>
      <w:r>
        <w:t>MS; and</w:t>
      </w:r>
    </w:p>
    <w:p w14:paraId="19037ED8" w14:textId="405E2FA2" w:rsidR="00597B9E" w:rsidRDefault="00597B9E" w:rsidP="002D390A">
      <w:pPr>
        <w:pStyle w:val="BodyText"/>
        <w:numPr>
          <w:ilvl w:val="0"/>
          <w:numId w:val="60"/>
        </w:numPr>
      </w:pPr>
      <w:r>
        <w:t xml:space="preserve">The third party is trained in and fully aware of the requirements and procedures of the </w:t>
      </w:r>
      <w:r w:rsidR="00BE64AA">
        <w:t>training organization</w:t>
      </w:r>
      <w:r>
        <w:t xml:space="preserve">s </w:t>
      </w:r>
      <w:r w:rsidR="0018565A">
        <w:t>EO</w:t>
      </w:r>
      <w:r>
        <w:t>MS.</w:t>
      </w:r>
    </w:p>
    <w:p w14:paraId="7F8719E2" w14:textId="2040257F" w:rsidR="00597B9E" w:rsidRDefault="00597B9E" w:rsidP="00597B9E">
      <w:pPr>
        <w:pStyle w:val="BodyText"/>
      </w:pPr>
      <w:r>
        <w:t xml:space="preserve">If the services of a third party are used, the </w:t>
      </w:r>
      <w:r w:rsidR="00BE64AA">
        <w:t>training organization</w:t>
      </w:r>
      <w:r>
        <w:t xml:space="preserve"> remains fully responsible for the oversight and implementation of the </w:t>
      </w:r>
      <w:r w:rsidR="0018565A">
        <w:t>EO</w:t>
      </w:r>
      <w:r>
        <w:t xml:space="preserve">MS requirements </w:t>
      </w:r>
      <w:r w:rsidR="0018565A">
        <w:t>to ensure</w:t>
      </w:r>
      <w:r>
        <w:t xml:space="preserve"> the relevant standards for the accreditation and approval are maintained. </w:t>
      </w:r>
    </w:p>
    <w:p w14:paraId="62529C1A" w14:textId="1DC4865E" w:rsidR="006F3AF9" w:rsidRDefault="006F3AF9" w:rsidP="00E3722A">
      <w:pPr>
        <w:pStyle w:val="Heading1"/>
      </w:pPr>
      <w:bookmarkStart w:id="67" w:name="_Toc63946404"/>
      <w:r>
        <w:t xml:space="preserve">PROCEDURES FOR </w:t>
      </w:r>
      <w:r w:rsidR="00B437CE">
        <w:t xml:space="preserve">CONDUCTING </w:t>
      </w:r>
      <w:r w:rsidR="00031024">
        <w:t>AUDITS</w:t>
      </w:r>
      <w:bookmarkEnd w:id="67"/>
    </w:p>
    <w:p w14:paraId="20CD84A0" w14:textId="77777777" w:rsidR="009A6240" w:rsidRPr="009A6240" w:rsidRDefault="009A6240" w:rsidP="009A6240">
      <w:pPr>
        <w:pStyle w:val="Heading1separatationline"/>
      </w:pPr>
    </w:p>
    <w:p w14:paraId="5FA6CA6C" w14:textId="26B113F6" w:rsidR="003720F8" w:rsidRDefault="003720F8" w:rsidP="003720F8">
      <w:pPr>
        <w:pStyle w:val="BodyText"/>
      </w:pPr>
      <w:r w:rsidRPr="003720F8">
        <w:t xml:space="preserve">An audit is an evidence gathering process used to evaluate how well </w:t>
      </w:r>
      <w:r w:rsidR="009A6240">
        <w:t xml:space="preserve">the </w:t>
      </w:r>
      <w:r w:rsidRPr="003720F8">
        <w:t xml:space="preserve">audit criteria are being met. </w:t>
      </w:r>
      <w:r w:rsidR="009A6240">
        <w:t xml:space="preserve"> </w:t>
      </w:r>
      <w:r w:rsidRPr="003720F8">
        <w:t>Audits must be objective, impartial, and independent, and the audit process must be both systematic and documented.</w:t>
      </w:r>
    </w:p>
    <w:p w14:paraId="6CD83243" w14:textId="3EE091C8" w:rsidR="00D20ED3" w:rsidRDefault="00D20ED3" w:rsidP="00D20ED3">
      <w:pPr>
        <w:pStyle w:val="BodyText"/>
      </w:pPr>
      <w:r>
        <w:t>T</w:t>
      </w:r>
      <w:r w:rsidR="00396B63">
        <w:t xml:space="preserve">he </w:t>
      </w:r>
      <w:r w:rsidR="008866C1">
        <w:t>c</w:t>
      </w:r>
      <w:r w:rsidR="00396B63">
        <w:t xml:space="preserve">ompetent </w:t>
      </w:r>
      <w:r w:rsidR="008866C1">
        <w:t>a</w:t>
      </w:r>
      <w:r w:rsidR="00396B63">
        <w:t xml:space="preserve">uthority (or a delegated third party of the </w:t>
      </w:r>
      <w:r w:rsidR="008866C1">
        <w:t>c</w:t>
      </w:r>
      <w:r w:rsidR="00396B63">
        <w:t xml:space="preserve">ompetent </w:t>
      </w:r>
      <w:r w:rsidR="008866C1">
        <w:t>a</w:t>
      </w:r>
      <w:r w:rsidR="00396B63">
        <w:t xml:space="preserve">uthority) </w:t>
      </w:r>
      <w:r>
        <w:t xml:space="preserve">is </w:t>
      </w:r>
      <w:r w:rsidR="00396B63">
        <w:t xml:space="preserve">to ensure that the </w:t>
      </w:r>
      <w:r w:rsidR="00BE64AA">
        <w:t>training organization</w:t>
      </w:r>
      <w:r w:rsidR="00396B63">
        <w:t xml:space="preserve"> </w:t>
      </w:r>
      <w:r w:rsidR="00396B63" w:rsidRPr="00DD6AB7">
        <w:t>meets</w:t>
      </w:r>
      <w:r w:rsidR="00396B63">
        <w:t xml:space="preserve"> the </w:t>
      </w:r>
      <w:r w:rsidR="00396B63" w:rsidRPr="00D1400A">
        <w:t>requirements of IALA Recommendation R0103</w:t>
      </w:r>
      <w:r w:rsidR="0018565A">
        <w:t>,</w:t>
      </w:r>
      <w:r w:rsidR="00396B63" w:rsidRPr="00D1400A">
        <w:t xml:space="preserve"> and the specific requirements of the model courses they seek approval for.</w:t>
      </w:r>
      <w:r w:rsidR="00396B63">
        <w:t xml:space="preserve">  </w:t>
      </w:r>
      <w:r w:rsidRPr="00257DDB">
        <w:t>The auditor undertaking compliance audits should have the necessary knowledge and skills to apply audit principles, procedures and techniques</w:t>
      </w:r>
      <w:r>
        <w:t xml:space="preserve">. </w:t>
      </w:r>
      <w:r w:rsidRPr="00257DDB">
        <w:t xml:space="preserve"> </w:t>
      </w:r>
    </w:p>
    <w:p w14:paraId="5BEB1FA6" w14:textId="41A932E1" w:rsidR="00396B63" w:rsidRDefault="00396B63" w:rsidP="00396B63">
      <w:pPr>
        <w:pStyle w:val="BodyText"/>
      </w:pPr>
      <w:r>
        <w:t xml:space="preserve">The </w:t>
      </w:r>
      <w:r w:rsidR="00BE64AA">
        <w:t>training organization</w:t>
      </w:r>
      <w:r>
        <w:t xml:space="preserve"> may apply at the same time to be accredited and approved to deliver individual model courses</w:t>
      </w:r>
      <w:r w:rsidRPr="00F7012A">
        <w:t>.</w:t>
      </w:r>
      <w:r>
        <w:t xml:space="preserve">   Subsequent applications may be made </w:t>
      </w:r>
      <w:r w:rsidR="00D20ED3">
        <w:t>for</w:t>
      </w:r>
      <w:r>
        <w:t xml:space="preserve"> </w:t>
      </w:r>
      <w:r w:rsidR="00D16EF6">
        <w:t xml:space="preserve">the approval of </w:t>
      </w:r>
      <w:r>
        <w:t>additional courses to</w:t>
      </w:r>
      <w:r w:rsidR="00D20ED3">
        <w:t xml:space="preserve"> be added</w:t>
      </w:r>
      <w:r>
        <w:t xml:space="preserve"> their </w:t>
      </w:r>
      <w:r w:rsidR="00897BED">
        <w:t>c</w:t>
      </w:r>
      <w:r>
        <w:t xml:space="preserve">ertificate of </w:t>
      </w:r>
      <w:r w:rsidR="00897BED">
        <w:t>a</w:t>
      </w:r>
      <w:r>
        <w:t xml:space="preserve">ccreditation. </w:t>
      </w:r>
    </w:p>
    <w:p w14:paraId="3EBD6B60" w14:textId="4853F970" w:rsidR="0033262B" w:rsidRDefault="0033262B" w:rsidP="00396B63">
      <w:pPr>
        <w:pStyle w:val="BodyText"/>
      </w:pPr>
      <w:r>
        <w:lastRenderedPageBreak/>
        <w:t xml:space="preserve">Audits should </w:t>
      </w:r>
      <w:r w:rsidR="004076C1">
        <w:t xml:space="preserve">preferably </w:t>
      </w:r>
      <w:r>
        <w:t>be undertaken when</w:t>
      </w:r>
      <w:r w:rsidR="004076C1">
        <w:t xml:space="preserve"> the </w:t>
      </w:r>
      <w:r>
        <w:t>course is being delivered as a means to review in a live setting the practical application of procedures and training materials. This will also provide an overall evaluation on the interaction between course instructors and students, and the effectiveness of how the model course has been implemented under their quality framework (</w:t>
      </w:r>
      <w:proofErr w:type="spellStart"/>
      <w:r>
        <w:t>eg</w:t>
      </w:r>
      <w:proofErr w:type="spellEnd"/>
      <w:r>
        <w:t xml:space="preserve"> EOMS).</w:t>
      </w:r>
      <w:r w:rsidR="00D16EF6">
        <w:t xml:space="preserve"> Where this is not possible, </w:t>
      </w:r>
      <w:r w:rsidR="00D16EF6" w:rsidRPr="00E071DB">
        <w:t xml:space="preserve">the </w:t>
      </w:r>
      <w:r w:rsidR="00D16EF6">
        <w:t>c</w:t>
      </w:r>
      <w:r w:rsidR="00D16EF6" w:rsidRPr="00E071DB">
        <w:t xml:space="preserve">ompetent </w:t>
      </w:r>
      <w:r w:rsidR="00D16EF6">
        <w:t>a</w:t>
      </w:r>
      <w:r w:rsidR="00D16EF6" w:rsidRPr="00E071DB">
        <w:t xml:space="preserve">uthority </w:t>
      </w:r>
      <w:r w:rsidR="00D16EF6">
        <w:t>may grant</w:t>
      </w:r>
      <w:r w:rsidR="00D16EF6" w:rsidRPr="00E071DB">
        <w:t xml:space="preserve"> </w:t>
      </w:r>
      <w:r w:rsidR="00D16EF6">
        <w:t xml:space="preserve">an </w:t>
      </w:r>
      <w:r w:rsidR="00D16EF6" w:rsidRPr="00E071DB">
        <w:t xml:space="preserve">interim </w:t>
      </w:r>
      <w:r w:rsidR="00D16EF6">
        <w:t>a</w:t>
      </w:r>
      <w:r w:rsidR="00D16EF6" w:rsidRPr="00E071DB">
        <w:t>pproval</w:t>
      </w:r>
      <w:r w:rsidR="00D16EF6">
        <w:t xml:space="preserve"> for the delivery of a single course</w:t>
      </w:r>
      <w:r w:rsidR="00D16EF6" w:rsidRPr="00E071DB">
        <w:t xml:space="preserve"> </w:t>
      </w:r>
      <w:r w:rsidR="00D71A68">
        <w:t>i</w:t>
      </w:r>
      <w:r w:rsidR="00D16EF6" w:rsidRPr="00E071DB">
        <w:t xml:space="preserve">n order to facilitate the start-up operation of </w:t>
      </w:r>
      <w:r w:rsidR="00D16EF6">
        <w:t>a new training organization, or the implementation of a</w:t>
      </w:r>
      <w:r w:rsidR="00D71A68">
        <w:t>n additional</w:t>
      </w:r>
      <w:r w:rsidR="00D16EF6">
        <w:t xml:space="preserve"> model course at an existing training organization</w:t>
      </w:r>
      <w:r w:rsidR="00D16EF6" w:rsidRPr="00E071DB">
        <w:t>.</w:t>
      </w:r>
    </w:p>
    <w:p w14:paraId="5A3CC3EC" w14:textId="3C523876" w:rsidR="00FC6C04" w:rsidRDefault="00BB38F9" w:rsidP="00D46EF5">
      <w:pPr>
        <w:pStyle w:val="BodyText"/>
      </w:pPr>
      <w:r>
        <w:t>There are three stages to the audit process:</w:t>
      </w:r>
    </w:p>
    <w:p w14:paraId="0DBD0DE6" w14:textId="740477E5" w:rsidR="00B83DA2" w:rsidRDefault="00C1221E" w:rsidP="00E3722A">
      <w:pPr>
        <w:pStyle w:val="Heading2"/>
      </w:pPr>
      <w:bookmarkStart w:id="68" w:name="_Toc63946405"/>
      <w:r>
        <w:t>STAGE 1 – PRE-ONSITE</w:t>
      </w:r>
      <w:bookmarkEnd w:id="68"/>
    </w:p>
    <w:p w14:paraId="28CADD83" w14:textId="77777777" w:rsidR="00B83DA2" w:rsidRDefault="00B83DA2" w:rsidP="00B83DA2">
      <w:pPr>
        <w:pStyle w:val="Heading2separationline"/>
      </w:pPr>
    </w:p>
    <w:p w14:paraId="28241F53" w14:textId="23D69C5F" w:rsidR="00BB38F9" w:rsidRDefault="00BB38F9" w:rsidP="00E3722A">
      <w:pPr>
        <w:pStyle w:val="Heading3"/>
      </w:pPr>
      <w:bookmarkStart w:id="69" w:name="_Toc63946406"/>
      <w:r>
        <w:t>Application for accreditation</w:t>
      </w:r>
      <w:r w:rsidR="00CE0649">
        <w:t xml:space="preserve"> and </w:t>
      </w:r>
      <w:r w:rsidR="00CE0649" w:rsidRPr="00CE0649">
        <w:t>approval of model courses</w:t>
      </w:r>
      <w:bookmarkEnd w:id="69"/>
    </w:p>
    <w:p w14:paraId="7B39BAC8" w14:textId="77777777" w:rsidR="002D4889" w:rsidRPr="002D4889" w:rsidRDefault="002D4889" w:rsidP="002D4889">
      <w:pPr>
        <w:pStyle w:val="Heading2separationline"/>
      </w:pPr>
    </w:p>
    <w:p w14:paraId="0CD269EE" w14:textId="7E35A871" w:rsidR="00BB38F9" w:rsidRPr="00257DDB" w:rsidRDefault="00BB38F9" w:rsidP="00BB38F9">
      <w:pPr>
        <w:pStyle w:val="BodyText"/>
      </w:pPr>
      <w:r w:rsidRPr="00257DDB">
        <w:t xml:space="preserve">The </w:t>
      </w:r>
      <w:r w:rsidR="00BE64AA">
        <w:t>training organization</w:t>
      </w:r>
      <w:r w:rsidRPr="00257DDB">
        <w:t xml:space="preserve"> submit</w:t>
      </w:r>
      <w:r w:rsidR="00D20ED3">
        <w:t>s</w:t>
      </w:r>
      <w:r w:rsidRPr="00257DDB">
        <w:t xml:space="preserve"> an application with supporting documentation to demonstrate </w:t>
      </w:r>
      <w:r w:rsidR="003720F8" w:rsidRPr="00257DDB">
        <w:t>that</w:t>
      </w:r>
      <w:r w:rsidRPr="00257DDB">
        <w:t>:</w:t>
      </w:r>
    </w:p>
    <w:p w14:paraId="7F367A77" w14:textId="4003E26E" w:rsidR="00BB38F9" w:rsidRPr="00257DDB" w:rsidRDefault="003720F8" w:rsidP="00684247">
      <w:pPr>
        <w:pStyle w:val="BodyText"/>
        <w:numPr>
          <w:ilvl w:val="0"/>
          <w:numId w:val="60"/>
        </w:numPr>
      </w:pPr>
      <w:r w:rsidRPr="00257DDB">
        <w:t>Training is being provided within a functioning q</w:t>
      </w:r>
      <w:r w:rsidR="00BB38F9" w:rsidRPr="00257DDB">
        <w:t xml:space="preserve">uality </w:t>
      </w:r>
      <w:r w:rsidRPr="00257DDB">
        <w:t>management system</w:t>
      </w:r>
      <w:r w:rsidR="00257DDB">
        <w:t xml:space="preserve">.  </w:t>
      </w:r>
    </w:p>
    <w:p w14:paraId="68053179" w14:textId="0CD1CA72" w:rsidR="00BB38F9" w:rsidRPr="00257DDB" w:rsidRDefault="003720F8" w:rsidP="00684247">
      <w:pPr>
        <w:pStyle w:val="BodyText"/>
        <w:numPr>
          <w:ilvl w:val="0"/>
          <w:numId w:val="60"/>
        </w:numPr>
      </w:pPr>
      <w:r w:rsidRPr="00257DDB">
        <w:t>The course material and curricula comply with the IALA m</w:t>
      </w:r>
      <w:r w:rsidR="00BB38F9" w:rsidRPr="00257DDB">
        <w:t>odel courses</w:t>
      </w:r>
      <w:r w:rsidRPr="00257DDB">
        <w:t xml:space="preserve"> </w:t>
      </w:r>
    </w:p>
    <w:p w14:paraId="67502831" w14:textId="5FD71240" w:rsidR="003720F8" w:rsidRDefault="003720F8" w:rsidP="00684247">
      <w:pPr>
        <w:pStyle w:val="BodyText"/>
        <w:numPr>
          <w:ilvl w:val="0"/>
          <w:numId w:val="60"/>
        </w:numPr>
      </w:pPr>
      <w:r w:rsidRPr="00257DDB">
        <w:t xml:space="preserve">Instructors and assessors are properly qualified to </w:t>
      </w:r>
      <w:r w:rsidR="00257DDB" w:rsidRPr="00257DDB">
        <w:t>deliver training and assess competency of students</w:t>
      </w:r>
      <w:r w:rsidR="00D20ED3">
        <w:t xml:space="preserve">.  </w:t>
      </w:r>
    </w:p>
    <w:p w14:paraId="58E40594" w14:textId="3FD0C0D9" w:rsidR="005F1A25" w:rsidRDefault="005F1A25" w:rsidP="005F1A25">
      <w:pPr>
        <w:pStyle w:val="BodyText"/>
      </w:pPr>
      <w:r>
        <w:t xml:space="preserve">The competent authority should develop procedures to provide guidance </w:t>
      </w:r>
      <w:r w:rsidR="0018565A">
        <w:t xml:space="preserve">and assist </w:t>
      </w:r>
      <w:r w:rsidR="00BE64AA">
        <w:t>training organization</w:t>
      </w:r>
      <w:r>
        <w:t xml:space="preserve">s in their </w:t>
      </w:r>
      <w:r w:rsidR="00DD6AB7">
        <w:t xml:space="preserve">application for </w:t>
      </w:r>
      <w:r w:rsidR="004076C1">
        <w:t>accreditation</w:t>
      </w:r>
      <w:r>
        <w:t xml:space="preserve">. Example compliance matrix’s are </w:t>
      </w:r>
      <w:r w:rsidR="00313AFA">
        <w:t>available</w:t>
      </w:r>
      <w:r>
        <w:t xml:space="preserve"> in </w:t>
      </w:r>
      <w:r w:rsidR="00313AFA" w:rsidRPr="0092049D">
        <w:t>Annex A and B</w:t>
      </w:r>
      <w:r w:rsidRPr="0092049D">
        <w:t>.</w:t>
      </w:r>
      <w:r>
        <w:t xml:space="preserve">  </w:t>
      </w:r>
    </w:p>
    <w:p w14:paraId="5006F21A" w14:textId="7413E1F7" w:rsidR="00257DDB" w:rsidRDefault="00257DDB" w:rsidP="00E3722A">
      <w:pPr>
        <w:pStyle w:val="Heading3"/>
      </w:pPr>
      <w:bookmarkStart w:id="70" w:name="_Toc63946407"/>
      <w:r>
        <w:t xml:space="preserve">Appointment of the </w:t>
      </w:r>
      <w:r w:rsidR="00031024">
        <w:t>a</w:t>
      </w:r>
      <w:r>
        <w:t xml:space="preserve">udit </w:t>
      </w:r>
      <w:r w:rsidR="00031024">
        <w:t>t</w:t>
      </w:r>
      <w:r>
        <w:t>eam</w:t>
      </w:r>
      <w:bookmarkEnd w:id="70"/>
    </w:p>
    <w:p w14:paraId="39D0ABCE" w14:textId="77777777" w:rsidR="002D4889" w:rsidRPr="002D4889" w:rsidRDefault="002D4889" w:rsidP="002D4889">
      <w:pPr>
        <w:pStyle w:val="Heading2separationline"/>
      </w:pPr>
    </w:p>
    <w:p w14:paraId="0CFC9B77" w14:textId="1652C818" w:rsidR="00257DDB" w:rsidRPr="00257DDB" w:rsidRDefault="00257DDB" w:rsidP="00257DDB">
      <w:pPr>
        <w:pStyle w:val="BodyText"/>
      </w:pPr>
      <w:r w:rsidRPr="00257DDB">
        <w:t xml:space="preserve">Following the receipt of an </w:t>
      </w:r>
      <w:r w:rsidR="00757E4D">
        <w:t>a</w:t>
      </w:r>
      <w:r w:rsidRPr="00257DDB">
        <w:t xml:space="preserve">pplication an audit team is appointed to assess the application and where appropriate, plan and undertake the audit.  </w:t>
      </w:r>
      <w:r w:rsidR="0018565A">
        <w:t xml:space="preserve"> Note – the audit team may consist of one</w:t>
      </w:r>
      <w:r w:rsidR="0092049D">
        <w:t>,</w:t>
      </w:r>
      <w:r w:rsidR="0018565A">
        <w:t xml:space="preserve"> or more people.</w:t>
      </w:r>
    </w:p>
    <w:p w14:paraId="2A47CDBE" w14:textId="324C3FA1" w:rsidR="00BB38F9" w:rsidRDefault="00257DDB" w:rsidP="00E3722A">
      <w:pPr>
        <w:pStyle w:val="Heading3"/>
      </w:pPr>
      <w:bookmarkStart w:id="71" w:name="_Toc63946408"/>
      <w:r>
        <w:t xml:space="preserve">Preliminary </w:t>
      </w:r>
      <w:r w:rsidR="00031024">
        <w:t>a</w:t>
      </w:r>
      <w:r>
        <w:t>ssessment</w:t>
      </w:r>
      <w:bookmarkEnd w:id="71"/>
    </w:p>
    <w:p w14:paraId="3231DB15" w14:textId="77777777" w:rsidR="002D4889" w:rsidRPr="002D4889" w:rsidRDefault="002D4889" w:rsidP="002D4889">
      <w:pPr>
        <w:pStyle w:val="Heading2separationline"/>
      </w:pPr>
    </w:p>
    <w:p w14:paraId="5E6A3DF9" w14:textId="75362925" w:rsidR="00630D60" w:rsidRDefault="00630D60" w:rsidP="00630D60">
      <w:pPr>
        <w:pStyle w:val="BodyText"/>
      </w:pPr>
      <w:r>
        <w:t xml:space="preserve">The </w:t>
      </w:r>
      <w:r w:rsidR="0018565A">
        <w:t xml:space="preserve">audit team is to assess the </w:t>
      </w:r>
      <w:r w:rsidR="006F3B62">
        <w:t>c</w:t>
      </w:r>
      <w:r>
        <w:t xml:space="preserve">ompliance </w:t>
      </w:r>
      <w:r w:rsidR="006F3B62">
        <w:t>m</w:t>
      </w:r>
      <w:r>
        <w:t xml:space="preserve">atrix and supporting documentation in terms of how the applicant’s response demonstrates they have a functioning quality management system, and has systems and processes in place to </w:t>
      </w:r>
      <w:r w:rsidR="0018565A">
        <w:t>satisfy</w:t>
      </w:r>
      <w:r>
        <w:t xml:space="preserve"> compliance with the audit criteria.  </w:t>
      </w:r>
    </w:p>
    <w:p w14:paraId="0381D8DB" w14:textId="3201CA3A" w:rsidR="00630D60" w:rsidRDefault="00630D60" w:rsidP="00630D60">
      <w:pPr>
        <w:pStyle w:val="BodyText"/>
      </w:pPr>
      <w:r>
        <w:t xml:space="preserve">During the </w:t>
      </w:r>
      <w:r w:rsidR="006F3B62">
        <w:t>p</w:t>
      </w:r>
      <w:r>
        <w:t xml:space="preserve">reliminary </w:t>
      </w:r>
      <w:r w:rsidR="006F3B62">
        <w:t>a</w:t>
      </w:r>
      <w:r>
        <w:t>ssessment consideration may be given to identifying areas of concern</w:t>
      </w:r>
      <w:r w:rsidR="0018565A">
        <w:t>,</w:t>
      </w:r>
      <w:r>
        <w:t xml:space="preserve"> or where the compliance audit should focus. </w:t>
      </w:r>
    </w:p>
    <w:p w14:paraId="5B1C6D9B" w14:textId="4DBB1B89" w:rsidR="00630D60" w:rsidRDefault="00630D60" w:rsidP="00630D60">
      <w:pPr>
        <w:pStyle w:val="BodyText"/>
      </w:pPr>
      <w:r>
        <w:t xml:space="preserve">Where the audit team determines that the information provided is insufficient </w:t>
      </w:r>
      <w:r w:rsidR="0092049D">
        <w:t>for the audit t</w:t>
      </w:r>
      <w:r>
        <w:t>o proceed the</w:t>
      </w:r>
      <w:r w:rsidR="00DD6AB7">
        <w:t xml:space="preserve">n communications with </w:t>
      </w:r>
      <w:r>
        <w:t>the applicant</w:t>
      </w:r>
      <w:r w:rsidR="00DD6AB7">
        <w:t xml:space="preserve"> should occur </w:t>
      </w:r>
      <w:r>
        <w:t>with a view to rectifying the issue/s identified.</w:t>
      </w:r>
    </w:p>
    <w:p w14:paraId="1E8C2B38" w14:textId="5A2CAFD7" w:rsidR="00630D60" w:rsidRDefault="00630D60" w:rsidP="00BB38F9">
      <w:pPr>
        <w:pStyle w:val="BodyText"/>
      </w:pPr>
      <w:r>
        <w:t>Where the information provided demonstrates the applicant</w:t>
      </w:r>
      <w:r w:rsidR="003A450F">
        <w:t xml:space="preserve"> c</w:t>
      </w:r>
      <w:r w:rsidR="001971F8">
        <w:t>ould</w:t>
      </w:r>
      <w:r w:rsidR="003A450F">
        <w:t xml:space="preserve"> provide objective evidence during the audit to meet the accreditation and approval of the model course</w:t>
      </w:r>
      <w:r w:rsidR="00DD6AB7">
        <w:t xml:space="preserve"> requirement</w:t>
      </w:r>
      <w:r w:rsidR="003A450F">
        <w:t xml:space="preserve">s, then the </w:t>
      </w:r>
      <w:r>
        <w:t>team should prepare an audit plan.</w:t>
      </w:r>
    </w:p>
    <w:p w14:paraId="57F2AE1D" w14:textId="113B71EA" w:rsidR="00B83DA2" w:rsidRDefault="00B83DA2" w:rsidP="00E3722A">
      <w:pPr>
        <w:pStyle w:val="Heading3"/>
      </w:pPr>
      <w:bookmarkStart w:id="72" w:name="_Toc63946409"/>
      <w:r>
        <w:t xml:space="preserve">Audit </w:t>
      </w:r>
      <w:r w:rsidR="00031024">
        <w:t>p</w:t>
      </w:r>
      <w:r>
        <w:t>lan</w:t>
      </w:r>
      <w:bookmarkEnd w:id="72"/>
    </w:p>
    <w:p w14:paraId="308DE3EB" w14:textId="77777777" w:rsidR="002D4889" w:rsidRPr="002D4889" w:rsidRDefault="002D4889" w:rsidP="002D4889">
      <w:pPr>
        <w:pStyle w:val="Heading2separationline"/>
      </w:pPr>
    </w:p>
    <w:p w14:paraId="0235D1C5" w14:textId="167A6110" w:rsidR="003A450F" w:rsidRDefault="001971F8" w:rsidP="003A450F">
      <w:pPr>
        <w:pStyle w:val="BodyText"/>
      </w:pPr>
      <w:r>
        <w:t>A</w:t>
      </w:r>
      <w:r w:rsidR="00BB38F9">
        <w:t>n audit plan</w:t>
      </w:r>
      <w:r w:rsidR="003A450F">
        <w:t xml:space="preserve"> </w:t>
      </w:r>
      <w:r>
        <w:t xml:space="preserve">should be developed to </w:t>
      </w:r>
      <w:r w:rsidR="003A450F">
        <w:t>outline</w:t>
      </w:r>
      <w:r>
        <w:t xml:space="preserve"> </w:t>
      </w:r>
      <w:r w:rsidR="003A450F">
        <w:t>the audit activities that will be carried out in order to achieve the audit objectives. The audit plan should contain:</w:t>
      </w:r>
    </w:p>
    <w:p w14:paraId="65BD2D3C" w14:textId="0E3A5DF2" w:rsidR="003A450F" w:rsidRDefault="003A450F" w:rsidP="00684247">
      <w:pPr>
        <w:pStyle w:val="BodyText"/>
        <w:numPr>
          <w:ilvl w:val="0"/>
          <w:numId w:val="60"/>
        </w:numPr>
      </w:pPr>
      <w:r>
        <w:t>Audit date/s</w:t>
      </w:r>
      <w:r w:rsidR="00633B6C">
        <w:t>.</w:t>
      </w:r>
      <w:r>
        <w:t xml:space="preserve"> </w:t>
      </w:r>
    </w:p>
    <w:p w14:paraId="500A5704" w14:textId="794D07E0" w:rsidR="003A450F" w:rsidRDefault="003A450F" w:rsidP="00684247">
      <w:pPr>
        <w:pStyle w:val="BodyText"/>
        <w:numPr>
          <w:ilvl w:val="0"/>
          <w:numId w:val="60"/>
        </w:numPr>
      </w:pPr>
      <w:r>
        <w:t>Audit location</w:t>
      </w:r>
      <w:r w:rsidR="00C076FD">
        <w:t>/</w:t>
      </w:r>
      <w:r>
        <w:t>s</w:t>
      </w:r>
      <w:r w:rsidR="00633B6C">
        <w:t>.</w:t>
      </w:r>
    </w:p>
    <w:p w14:paraId="53B08A89" w14:textId="4AAA9B6F" w:rsidR="003A450F" w:rsidRDefault="00D55C49" w:rsidP="00684247">
      <w:pPr>
        <w:pStyle w:val="BodyText"/>
        <w:numPr>
          <w:ilvl w:val="0"/>
          <w:numId w:val="60"/>
        </w:numPr>
      </w:pPr>
      <w:r>
        <w:t>Objective and s</w:t>
      </w:r>
      <w:r w:rsidR="003A450F">
        <w:t>cope</w:t>
      </w:r>
      <w:r>
        <w:t xml:space="preserve"> and of the audit.  </w:t>
      </w:r>
      <w:r w:rsidR="003A450F">
        <w:t xml:space="preserve">The scope of an audit is </w:t>
      </w:r>
      <w:r>
        <w:t xml:space="preserve">typically </w:t>
      </w:r>
      <w:r w:rsidR="003A450F">
        <w:t xml:space="preserve">a statement that specifies the focus, extent, and boundary of a particular audit. </w:t>
      </w:r>
    </w:p>
    <w:p w14:paraId="0DF5E6DC" w14:textId="4FF10BCA" w:rsidR="00D55C49" w:rsidRDefault="00D55C49" w:rsidP="00684247">
      <w:pPr>
        <w:pStyle w:val="BodyText"/>
        <w:numPr>
          <w:ilvl w:val="0"/>
          <w:numId w:val="60"/>
        </w:numPr>
      </w:pPr>
      <w:r>
        <w:t>Audit criteria</w:t>
      </w:r>
      <w:r w:rsidR="00633B6C">
        <w:t>.</w:t>
      </w:r>
    </w:p>
    <w:p w14:paraId="54999A2D" w14:textId="77777777" w:rsidR="00D55C49" w:rsidRDefault="00D55C49" w:rsidP="00684247">
      <w:pPr>
        <w:pStyle w:val="BodyText"/>
        <w:numPr>
          <w:ilvl w:val="0"/>
          <w:numId w:val="60"/>
        </w:numPr>
      </w:pPr>
      <w:r>
        <w:lastRenderedPageBreak/>
        <w:t>Audit timetable. The audit timetable should include the date and places where on-site activities will be conducted, and the expected time and duration of each activity including the opening meeting, overview of operations and closing meeting.</w:t>
      </w:r>
    </w:p>
    <w:p w14:paraId="0C429F30" w14:textId="17D0E41F" w:rsidR="00BB38F9" w:rsidRDefault="003A450F" w:rsidP="00684247">
      <w:pPr>
        <w:pStyle w:val="BodyText"/>
        <w:numPr>
          <w:ilvl w:val="0"/>
          <w:numId w:val="60"/>
        </w:numPr>
      </w:pPr>
      <w:r>
        <w:t>Any other areas that may be reviewed</w:t>
      </w:r>
      <w:r w:rsidR="00C076FD">
        <w:t>.</w:t>
      </w:r>
    </w:p>
    <w:p w14:paraId="140E8034" w14:textId="50200D68" w:rsidR="00B83DA2" w:rsidRDefault="00C1221E" w:rsidP="00E3722A">
      <w:pPr>
        <w:pStyle w:val="Heading2"/>
      </w:pPr>
      <w:bookmarkStart w:id="73" w:name="_Toc63946410"/>
      <w:r>
        <w:t>STAGE 2 – ONSITE</w:t>
      </w:r>
      <w:bookmarkEnd w:id="73"/>
    </w:p>
    <w:p w14:paraId="186A4394" w14:textId="77777777" w:rsidR="002D4889" w:rsidRPr="002D4889" w:rsidRDefault="002D4889" w:rsidP="002D4889">
      <w:pPr>
        <w:pStyle w:val="Heading1separatationline"/>
      </w:pPr>
    </w:p>
    <w:p w14:paraId="0B59136D" w14:textId="30D87E12" w:rsidR="00B83DA2" w:rsidRDefault="003A450F" w:rsidP="00E3722A">
      <w:pPr>
        <w:pStyle w:val="Heading3"/>
      </w:pPr>
      <w:bookmarkStart w:id="74" w:name="_Toc63946411"/>
      <w:r>
        <w:t xml:space="preserve">Opening </w:t>
      </w:r>
      <w:r w:rsidR="00031024">
        <w:t>m</w:t>
      </w:r>
      <w:r w:rsidR="00B83DA2">
        <w:t>eeting</w:t>
      </w:r>
      <w:bookmarkEnd w:id="74"/>
    </w:p>
    <w:p w14:paraId="7C693F6B" w14:textId="77777777" w:rsidR="002D4889" w:rsidRPr="002D4889" w:rsidRDefault="002D4889" w:rsidP="002D4889">
      <w:pPr>
        <w:pStyle w:val="Heading2separationline"/>
      </w:pPr>
    </w:p>
    <w:p w14:paraId="66F6B6B2" w14:textId="1DC7EEF1" w:rsidR="00433C4E" w:rsidRDefault="00433C4E" w:rsidP="00433C4E">
      <w:pPr>
        <w:pStyle w:val="BodyText"/>
      </w:pPr>
      <w:r>
        <w:t>An opening meeting should be held at the beginning of the audit</w:t>
      </w:r>
      <w:r w:rsidR="00D55C49">
        <w:t xml:space="preserve"> to</w:t>
      </w:r>
      <w:r>
        <w:t>:</w:t>
      </w:r>
    </w:p>
    <w:p w14:paraId="5B3F6E10" w14:textId="77777777" w:rsidR="00D55C49" w:rsidRDefault="00D55C49" w:rsidP="00684247">
      <w:pPr>
        <w:pStyle w:val="BodyText"/>
        <w:numPr>
          <w:ilvl w:val="0"/>
          <w:numId w:val="60"/>
        </w:numPr>
      </w:pPr>
      <w:r>
        <w:t xml:space="preserve">introduce the audit team </w:t>
      </w:r>
    </w:p>
    <w:p w14:paraId="2B6E3248" w14:textId="77777777" w:rsidR="00D55C49" w:rsidRDefault="00D55C49" w:rsidP="00684247">
      <w:pPr>
        <w:pStyle w:val="BodyText"/>
        <w:numPr>
          <w:ilvl w:val="0"/>
          <w:numId w:val="60"/>
        </w:numPr>
      </w:pPr>
      <w:r>
        <w:t>explain the purpose of the audit</w:t>
      </w:r>
    </w:p>
    <w:p w14:paraId="3D8BBF29" w14:textId="77777777" w:rsidR="00D55C49" w:rsidRDefault="00D55C49" w:rsidP="00684247">
      <w:pPr>
        <w:pStyle w:val="BodyText"/>
        <w:numPr>
          <w:ilvl w:val="0"/>
          <w:numId w:val="60"/>
        </w:numPr>
      </w:pPr>
      <w:r>
        <w:t xml:space="preserve">explain the audit objectives, scope </w:t>
      </w:r>
      <w:r>
        <w:t>and criteria (this will help keep the audit on track)</w:t>
      </w:r>
    </w:p>
    <w:p w14:paraId="073DE303" w14:textId="13BD709C" w:rsidR="00D55C49" w:rsidRDefault="00D55C49" w:rsidP="00684247">
      <w:pPr>
        <w:pStyle w:val="BodyText"/>
        <w:numPr>
          <w:ilvl w:val="0"/>
          <w:numId w:val="60"/>
        </w:numPr>
      </w:pPr>
      <w:r>
        <w:t xml:space="preserve">provide a short summary of how the audit activities will be undertaken </w:t>
      </w:r>
      <w:r w:rsidR="00EE7EF3">
        <w:t>(</w:t>
      </w:r>
      <w:r w:rsidR="00633B6C">
        <w:t>e.g.</w:t>
      </w:r>
      <w:r w:rsidR="00EE7EF3">
        <w:t xml:space="preserve"> sampling of objective evidence which will form the basis of the findings, audit report prepared) </w:t>
      </w:r>
      <w:r>
        <w:t>and proposed an audit timetable</w:t>
      </w:r>
    </w:p>
    <w:p w14:paraId="118993B0" w14:textId="5F333D30" w:rsidR="00D55C49" w:rsidRPr="003A450F" w:rsidRDefault="00D55C49" w:rsidP="00684247">
      <w:pPr>
        <w:pStyle w:val="BodyText"/>
        <w:numPr>
          <w:ilvl w:val="0"/>
          <w:numId w:val="60"/>
        </w:numPr>
      </w:pPr>
      <w:r>
        <w:t>ensure that access to appropriate personnel and resources are availab</w:t>
      </w:r>
      <w:r>
        <w:t xml:space="preserve">le for the audit team </w:t>
      </w:r>
    </w:p>
    <w:p w14:paraId="1C7463CB" w14:textId="568832F4" w:rsidR="00D55C49" w:rsidRDefault="00D55C49" w:rsidP="00684247">
      <w:pPr>
        <w:pStyle w:val="BodyText"/>
        <w:numPr>
          <w:ilvl w:val="0"/>
          <w:numId w:val="60"/>
        </w:numPr>
      </w:pPr>
      <w:r>
        <w:t>provide opportunity f</w:t>
      </w:r>
      <w:r w:rsidR="00897BED">
        <w:t>or the auditee to ask questions</w:t>
      </w:r>
    </w:p>
    <w:p w14:paraId="734AE97A" w14:textId="5BB7F5E5" w:rsidR="00B83DA2" w:rsidRDefault="00433C4E" w:rsidP="00E3722A">
      <w:pPr>
        <w:pStyle w:val="Heading3"/>
      </w:pPr>
      <w:bookmarkStart w:id="75" w:name="_Toc63946412"/>
      <w:r>
        <w:t>Collecting audit evidence / audit findings</w:t>
      </w:r>
      <w:bookmarkEnd w:id="75"/>
    </w:p>
    <w:p w14:paraId="3B614B20" w14:textId="77777777" w:rsidR="002D4889" w:rsidRPr="002D4889" w:rsidRDefault="002D4889" w:rsidP="002D4889">
      <w:pPr>
        <w:pStyle w:val="Heading2separationline"/>
      </w:pPr>
    </w:p>
    <w:p w14:paraId="62167BF9" w14:textId="03D1E68A" w:rsidR="00433C4E" w:rsidRDefault="00EE7EF3" w:rsidP="00433C4E">
      <w:pPr>
        <w:pStyle w:val="BodyText"/>
      </w:pPr>
      <w:r>
        <w:t xml:space="preserve">A sampling approach is often </w:t>
      </w:r>
      <w:r w:rsidR="008479A8">
        <w:t>under</w:t>
      </w:r>
      <w:r>
        <w:t>taken d</w:t>
      </w:r>
      <w:r w:rsidR="00433C4E">
        <w:t xml:space="preserve">uring </w:t>
      </w:r>
      <w:r>
        <w:t>an a</w:t>
      </w:r>
      <w:r w:rsidR="00433C4E">
        <w:t xml:space="preserve">udit to demonstrate </w:t>
      </w:r>
      <w:r w:rsidR="00DD6AB7">
        <w:t xml:space="preserve">by way of objective evidence </w:t>
      </w:r>
      <w:r w:rsidR="00433C4E">
        <w:t>t</w:t>
      </w:r>
      <w:r w:rsidR="008479A8">
        <w:t>hat t</w:t>
      </w:r>
      <w:r w:rsidR="00433C4E">
        <w:t xml:space="preserve">he auditee has systems and processes in place to show conformance with the audit criteria.  This may include:  </w:t>
      </w:r>
    </w:p>
    <w:p w14:paraId="5563EC55" w14:textId="51084ACE" w:rsidR="00433C4E" w:rsidRDefault="00433C4E" w:rsidP="0009185C">
      <w:pPr>
        <w:pStyle w:val="Bullet1"/>
        <w:numPr>
          <w:ilvl w:val="0"/>
          <w:numId w:val="74"/>
        </w:numPr>
      </w:pPr>
      <w:r w:rsidRPr="008479A8">
        <w:rPr>
          <w:u w:val="single"/>
        </w:rPr>
        <w:t>Document verification</w:t>
      </w:r>
      <w:r>
        <w:t xml:space="preserve"> – The documentation referred to by the applicant in the compliance matrix and </w:t>
      </w:r>
      <w:r w:rsidR="008479A8">
        <w:t>supporting</w:t>
      </w:r>
      <w:r>
        <w:t xml:space="preserve"> documentation </w:t>
      </w:r>
      <w:r w:rsidR="001971F8">
        <w:t>should</w:t>
      </w:r>
      <w:r>
        <w:t xml:space="preserve"> be verified</w:t>
      </w:r>
      <w:r w:rsidR="008479A8">
        <w:t>.  For example, it should be</w:t>
      </w:r>
      <w:r>
        <w:t>:</w:t>
      </w:r>
    </w:p>
    <w:p w14:paraId="756E672C" w14:textId="5D58C525" w:rsidR="00433C4E" w:rsidRDefault="00433C4E" w:rsidP="0009185C">
      <w:pPr>
        <w:pStyle w:val="Bullet2"/>
        <w:ind w:left="1134"/>
      </w:pPr>
      <w:r>
        <w:t>Complete - all expected content is contained in the document</w:t>
      </w:r>
    </w:p>
    <w:p w14:paraId="2778EB36" w14:textId="2C708D2A" w:rsidR="00433C4E" w:rsidRDefault="00433C4E" w:rsidP="0009185C">
      <w:pPr>
        <w:pStyle w:val="Bullet2"/>
        <w:ind w:left="1134"/>
      </w:pPr>
      <w:r>
        <w:t>Correct - the content conforms to other reliable sources such as standards and regulations</w:t>
      </w:r>
    </w:p>
    <w:p w14:paraId="64E44391" w14:textId="2119955B" w:rsidR="00433C4E" w:rsidRDefault="00433C4E" w:rsidP="0009185C">
      <w:pPr>
        <w:pStyle w:val="Bullet2"/>
        <w:ind w:left="1134"/>
      </w:pPr>
      <w:r>
        <w:t>Consistent - the document is consistent in itself and with related documents</w:t>
      </w:r>
    </w:p>
    <w:p w14:paraId="2401006C" w14:textId="1729B5B3" w:rsidR="00433C4E" w:rsidRDefault="00433C4E" w:rsidP="0009185C">
      <w:pPr>
        <w:pStyle w:val="Bullet2"/>
        <w:ind w:left="1134"/>
      </w:pPr>
      <w:r>
        <w:t>Current - the content is up to date</w:t>
      </w:r>
      <w:r w:rsidR="008479A8" w:rsidRPr="008479A8">
        <w:t xml:space="preserve"> </w:t>
      </w:r>
      <w:r w:rsidR="008479A8">
        <w:t>and version control maintained.</w:t>
      </w:r>
    </w:p>
    <w:p w14:paraId="28285DC0" w14:textId="51565A2F" w:rsidR="00433C4E" w:rsidRDefault="00433C4E" w:rsidP="0009185C">
      <w:pPr>
        <w:pStyle w:val="Bullet1"/>
        <w:numPr>
          <w:ilvl w:val="0"/>
          <w:numId w:val="74"/>
        </w:numPr>
      </w:pPr>
      <w:r w:rsidRPr="007E4AFB">
        <w:rPr>
          <w:u w:val="single"/>
        </w:rPr>
        <w:t>Records</w:t>
      </w:r>
      <w:r>
        <w:t xml:space="preserve"> – Records such as minutes of meetings, audit reports, s</w:t>
      </w:r>
      <w:r w:rsidR="007E4AFB">
        <w:t>tudent</w:t>
      </w:r>
      <w:r>
        <w:t xml:space="preserve"> feedback, monitoring programs, measurement processes and statistical reports should be reviewed </w:t>
      </w:r>
      <w:r w:rsidR="001971F8">
        <w:t>as</w:t>
      </w:r>
      <w:r>
        <w:t xml:space="preserve"> applicable</w:t>
      </w:r>
      <w:r w:rsidR="001971F8">
        <w:t xml:space="preserve">, </w:t>
      </w:r>
      <w:r>
        <w:t xml:space="preserve">to demonstrate conformance with relevant audit criteria. </w:t>
      </w:r>
    </w:p>
    <w:p w14:paraId="2161AF0B" w14:textId="0F6CF086" w:rsidR="00061746" w:rsidRPr="007D6EEC" w:rsidRDefault="00433C4E" w:rsidP="0009185C">
      <w:pPr>
        <w:pStyle w:val="Bullet1"/>
        <w:numPr>
          <w:ilvl w:val="0"/>
          <w:numId w:val="74"/>
        </w:numPr>
      </w:pPr>
      <w:r w:rsidRPr="007E4AFB">
        <w:rPr>
          <w:u w:val="single"/>
        </w:rPr>
        <w:t>Interviews</w:t>
      </w:r>
      <w:r w:rsidRPr="007D6EEC">
        <w:t xml:space="preserve"> </w:t>
      </w:r>
      <w:r w:rsidR="00061746" w:rsidRPr="007D6EEC">
        <w:t>–</w:t>
      </w:r>
      <w:r w:rsidRPr="007D6EEC">
        <w:t xml:space="preserve"> </w:t>
      </w:r>
      <w:r w:rsidR="00061746" w:rsidRPr="007D6EEC">
        <w:t>Interviews are an important way to collect information by allowing the interviewee to explain or clarify their operations, however this information needs to be verified with supporting information such as observations and records.</w:t>
      </w:r>
    </w:p>
    <w:p w14:paraId="0D5F7EE3" w14:textId="1CC934F4" w:rsidR="0007077F" w:rsidRDefault="00745397" w:rsidP="0009185C">
      <w:pPr>
        <w:pStyle w:val="Bullet1"/>
        <w:numPr>
          <w:ilvl w:val="0"/>
          <w:numId w:val="74"/>
        </w:numPr>
      </w:pPr>
      <w:r w:rsidRPr="0007077F">
        <w:rPr>
          <w:u w:val="single"/>
        </w:rPr>
        <w:t xml:space="preserve">Observing </w:t>
      </w:r>
      <w:r w:rsidR="006F3B62" w:rsidRPr="0007077F">
        <w:rPr>
          <w:u w:val="single"/>
        </w:rPr>
        <w:t xml:space="preserve">training </w:t>
      </w:r>
      <w:r w:rsidR="00E80CAE" w:rsidRPr="0007077F">
        <w:rPr>
          <w:u w:val="single"/>
        </w:rPr>
        <w:t>delivery</w:t>
      </w:r>
      <w:r w:rsidRPr="007D6EEC">
        <w:t xml:space="preserve"> – </w:t>
      </w:r>
      <w:r w:rsidR="00061746" w:rsidRPr="007D6EEC">
        <w:t xml:space="preserve">Where possible, the instructor’s delivery, the interaction between instructor and </w:t>
      </w:r>
      <w:r w:rsidR="00061746" w:rsidRPr="00061746">
        <w:t>students</w:t>
      </w:r>
      <w:r w:rsidR="001971F8">
        <w:t>,</w:t>
      </w:r>
      <w:r w:rsidR="00061746" w:rsidRPr="00061746">
        <w:t xml:space="preserve"> and </w:t>
      </w:r>
      <w:r w:rsidR="001971F8">
        <w:t>s</w:t>
      </w:r>
      <w:r w:rsidR="00061746" w:rsidRPr="00061746">
        <w:t>tudent assessments should be observed.</w:t>
      </w:r>
      <w:r w:rsidR="0007077F">
        <w:t xml:space="preserve">  Key areas that should be assessed when observing training include:</w:t>
      </w:r>
    </w:p>
    <w:p w14:paraId="75A9B01E" w14:textId="77777777" w:rsidR="0007077F" w:rsidRDefault="0007077F" w:rsidP="0009185C">
      <w:pPr>
        <w:pStyle w:val="Bullet2"/>
        <w:ind w:left="1277"/>
      </w:pPr>
      <w:r>
        <w:t xml:space="preserve">teaching design, </w:t>
      </w:r>
    </w:p>
    <w:p w14:paraId="23937759" w14:textId="3409C3CF" w:rsidR="0007077F" w:rsidRDefault="0007077F" w:rsidP="0009185C">
      <w:pPr>
        <w:pStyle w:val="Bullet2"/>
        <w:ind w:left="1277"/>
      </w:pPr>
      <w:r>
        <w:t>teaching key points and difficult points,</w:t>
      </w:r>
    </w:p>
    <w:p w14:paraId="111028A3" w14:textId="15C61EE2" w:rsidR="0007077F" w:rsidRDefault="0091769D" w:rsidP="0009185C">
      <w:pPr>
        <w:pStyle w:val="Bullet2"/>
        <w:ind w:left="1277"/>
      </w:pPr>
      <w:r>
        <w:t>instructors</w:t>
      </w:r>
      <w:r w:rsidR="0007077F">
        <w:t xml:space="preserve"> language competence, </w:t>
      </w:r>
    </w:p>
    <w:p w14:paraId="08ACBBB9" w14:textId="77777777" w:rsidR="0007077F" w:rsidRDefault="0007077F" w:rsidP="0009185C">
      <w:pPr>
        <w:pStyle w:val="Bullet2"/>
        <w:ind w:left="1277"/>
      </w:pPr>
      <w:r>
        <w:t xml:space="preserve">students’ class exercise and practice, </w:t>
      </w:r>
    </w:p>
    <w:p w14:paraId="4F672476" w14:textId="17F96252" w:rsidR="0007077F" w:rsidRDefault="0007077F" w:rsidP="0009185C">
      <w:pPr>
        <w:pStyle w:val="Bullet2"/>
        <w:ind w:left="1277"/>
      </w:pPr>
      <w:r>
        <w:lastRenderedPageBreak/>
        <w:t xml:space="preserve">interaction between the </w:t>
      </w:r>
      <w:r w:rsidR="0091769D">
        <w:t>instructors</w:t>
      </w:r>
      <w:r>
        <w:t xml:space="preserve"> and students, </w:t>
      </w:r>
    </w:p>
    <w:p w14:paraId="7B46EAE2" w14:textId="68A12B49" w:rsidR="0007077F" w:rsidRDefault="0007077F" w:rsidP="0009185C">
      <w:pPr>
        <w:pStyle w:val="Bullet2"/>
        <w:ind w:left="1277"/>
      </w:pPr>
      <w:proofErr w:type="gramStart"/>
      <w:r>
        <w:t>teaching</w:t>
      </w:r>
      <w:proofErr w:type="gramEnd"/>
      <w:r>
        <w:t xml:space="preserve"> quality assessment and so on.</w:t>
      </w:r>
    </w:p>
    <w:p w14:paraId="5E55D91A" w14:textId="7044EA39" w:rsidR="00433C4E" w:rsidRDefault="00433C4E" w:rsidP="0009185C">
      <w:pPr>
        <w:pStyle w:val="Bullet1"/>
        <w:numPr>
          <w:ilvl w:val="0"/>
          <w:numId w:val="74"/>
        </w:numPr>
      </w:pPr>
      <w:r w:rsidRPr="007E4AFB">
        <w:rPr>
          <w:u w:val="single"/>
        </w:rPr>
        <w:t>Data Summaries</w:t>
      </w:r>
      <w:r>
        <w:t xml:space="preserve"> –</w:t>
      </w:r>
      <w:r w:rsidR="007E4AFB">
        <w:t xml:space="preserve"> Analysis of d</w:t>
      </w:r>
      <w:r>
        <w:t xml:space="preserve">ata </w:t>
      </w:r>
      <w:r w:rsidR="007E4AFB">
        <w:t>often</w:t>
      </w:r>
      <w:r>
        <w:t xml:space="preserve"> provide</w:t>
      </w:r>
      <w:r w:rsidR="007E4AFB">
        <w:t>s</w:t>
      </w:r>
      <w:r>
        <w:t xml:space="preserve"> a useful mechanism to confirm</w:t>
      </w:r>
      <w:r w:rsidR="007E4AFB">
        <w:t xml:space="preserve"> that</w:t>
      </w:r>
      <w:r>
        <w:t xml:space="preserve"> procedures are being followed and key items being reported to management.</w:t>
      </w:r>
    </w:p>
    <w:p w14:paraId="58434504" w14:textId="150AA4D7" w:rsidR="00257DDB" w:rsidRDefault="00433C4E" w:rsidP="00433C4E">
      <w:pPr>
        <w:pStyle w:val="BodyText"/>
      </w:pPr>
      <w:r>
        <w:t xml:space="preserve">Once </w:t>
      </w:r>
      <w:r w:rsidR="00897BED">
        <w:t xml:space="preserve">evidence has been assessed and </w:t>
      </w:r>
      <w:r>
        <w:t>compliance with requirement</w:t>
      </w:r>
      <w:r w:rsidR="00897BED">
        <w:t>s determined</w:t>
      </w:r>
      <w:r>
        <w:t xml:space="preserve">, auditors should document their </w:t>
      </w:r>
      <w:r w:rsidR="007E4AFB">
        <w:t xml:space="preserve">findings which will form the </w:t>
      </w:r>
      <w:r>
        <w:t>basis</w:t>
      </w:r>
      <w:r w:rsidR="007E4AFB">
        <w:t xml:space="preserve"> to</w:t>
      </w:r>
      <w:r>
        <w:t xml:space="preserve"> compil</w:t>
      </w:r>
      <w:r w:rsidR="007E4AFB">
        <w:t>e</w:t>
      </w:r>
      <w:r>
        <w:t xml:space="preserve"> the audit report.</w:t>
      </w:r>
    </w:p>
    <w:p w14:paraId="1BEBE5F5" w14:textId="7CA083BA" w:rsidR="00B83DA2" w:rsidRDefault="00B83DA2" w:rsidP="00E3722A">
      <w:pPr>
        <w:pStyle w:val="Heading3"/>
      </w:pPr>
      <w:bookmarkStart w:id="76" w:name="_Toc63946413"/>
      <w:r>
        <w:t xml:space="preserve">Closing </w:t>
      </w:r>
      <w:r w:rsidR="00031024">
        <w:t>m</w:t>
      </w:r>
      <w:r>
        <w:t>eeting</w:t>
      </w:r>
      <w:bookmarkEnd w:id="76"/>
      <w:r>
        <w:t xml:space="preserve"> </w:t>
      </w:r>
    </w:p>
    <w:p w14:paraId="34EA604C" w14:textId="77777777" w:rsidR="002D4889" w:rsidRPr="002D4889" w:rsidRDefault="002D4889" w:rsidP="002D4889">
      <w:pPr>
        <w:pStyle w:val="Heading2separationline"/>
      </w:pPr>
    </w:p>
    <w:p w14:paraId="2EB8BF65" w14:textId="38C861DA" w:rsidR="007E4AFB" w:rsidRDefault="007E4AFB" w:rsidP="007E4AFB">
      <w:pPr>
        <w:pStyle w:val="BodyText"/>
      </w:pPr>
      <w:r>
        <w:t>A closing meeting should be held at the end of the audit to:</w:t>
      </w:r>
    </w:p>
    <w:p w14:paraId="00934755" w14:textId="7BF90F9E" w:rsidR="007E4AFB" w:rsidRDefault="007E4AFB" w:rsidP="00684247">
      <w:pPr>
        <w:pStyle w:val="Bullet1"/>
        <w:numPr>
          <w:ilvl w:val="0"/>
          <w:numId w:val="66"/>
        </w:numPr>
      </w:pPr>
      <w:proofErr w:type="gramStart"/>
      <w:r>
        <w:t>provide</w:t>
      </w:r>
      <w:proofErr w:type="gramEnd"/>
      <w:r>
        <w:t xml:space="preserve"> a general indication of the preliminary audit findings</w:t>
      </w:r>
      <w:r w:rsidR="00061746">
        <w:t>. I</w:t>
      </w:r>
      <w:r>
        <w:t>t is important that the auditor indicates that findings are preliminary and that the final conclusions could be subject to change once all evidence is fully considered</w:t>
      </w:r>
    </w:p>
    <w:p w14:paraId="2D243FDA" w14:textId="4DD4D186" w:rsidR="007E4AFB" w:rsidRDefault="007E4AFB" w:rsidP="00684247">
      <w:pPr>
        <w:pStyle w:val="Bullet1"/>
        <w:numPr>
          <w:ilvl w:val="0"/>
          <w:numId w:val="66"/>
        </w:numPr>
      </w:pPr>
      <w:r>
        <w:t>provide a briefing on any items needing immediate attention</w:t>
      </w:r>
    </w:p>
    <w:p w14:paraId="62B25BF8" w14:textId="59587DEA" w:rsidR="007E4AFB" w:rsidRDefault="007E4AFB" w:rsidP="00684247">
      <w:pPr>
        <w:pStyle w:val="Bullet1"/>
        <w:numPr>
          <w:ilvl w:val="0"/>
          <w:numId w:val="66"/>
        </w:numPr>
      </w:pPr>
      <w:r>
        <w:t xml:space="preserve">request any further information or clarification </w:t>
      </w:r>
      <w:r w:rsidR="00061746">
        <w:t>in order t</w:t>
      </w:r>
      <w:r>
        <w:t>o finalise audit findings</w:t>
      </w:r>
    </w:p>
    <w:p w14:paraId="03245DE1" w14:textId="4A961116" w:rsidR="00257DDB" w:rsidRDefault="007E4AFB" w:rsidP="00684247">
      <w:pPr>
        <w:pStyle w:val="Bullet1"/>
        <w:numPr>
          <w:ilvl w:val="0"/>
          <w:numId w:val="66"/>
        </w:numPr>
      </w:pPr>
      <w:r>
        <w:t>inform the applicant that they will be able to comment on the draft audit findings and the Corrective Action Plan</w:t>
      </w:r>
    </w:p>
    <w:p w14:paraId="43E1AC90" w14:textId="783889ED" w:rsidR="00B83DA2" w:rsidRDefault="00C1221E" w:rsidP="00E3722A">
      <w:pPr>
        <w:pStyle w:val="Heading2"/>
      </w:pPr>
      <w:bookmarkStart w:id="77" w:name="_Toc63946414"/>
      <w:r>
        <w:t>STAGE 3 – POST-ONSITE</w:t>
      </w:r>
      <w:bookmarkEnd w:id="77"/>
    </w:p>
    <w:p w14:paraId="43A5F1DF" w14:textId="77777777" w:rsidR="00B83DA2" w:rsidRDefault="00B83DA2" w:rsidP="00B83DA2">
      <w:pPr>
        <w:pStyle w:val="Heading2separationline"/>
      </w:pPr>
    </w:p>
    <w:p w14:paraId="626284CE" w14:textId="43915A07" w:rsidR="007E4AFB" w:rsidRDefault="007E4AFB" w:rsidP="00E3722A">
      <w:pPr>
        <w:pStyle w:val="Heading3"/>
      </w:pPr>
      <w:bookmarkStart w:id="78" w:name="_Toc63946415"/>
      <w:r>
        <w:t>Audit report</w:t>
      </w:r>
      <w:bookmarkEnd w:id="78"/>
    </w:p>
    <w:p w14:paraId="3A3784FA" w14:textId="77777777" w:rsidR="002D4889" w:rsidRPr="002D4889" w:rsidRDefault="002D4889" w:rsidP="002D4889">
      <w:pPr>
        <w:pStyle w:val="Heading2separationline"/>
      </w:pPr>
    </w:p>
    <w:p w14:paraId="1FDCA42E" w14:textId="123D69C3" w:rsidR="007E4AFB" w:rsidRDefault="007E4AFB" w:rsidP="007E4AFB">
      <w:pPr>
        <w:pStyle w:val="BodyText"/>
      </w:pPr>
      <w:r>
        <w:t>A report on the audit should be prepared summarising the audit findings and conclusions.  There are two possible outcomes</w:t>
      </w:r>
      <w:r w:rsidR="00745397">
        <w:t xml:space="preserve"> from the audit</w:t>
      </w:r>
      <w:r>
        <w:t>:</w:t>
      </w:r>
    </w:p>
    <w:p w14:paraId="2D72DEA7" w14:textId="41BA4182" w:rsidR="001971F8" w:rsidRPr="001971F8" w:rsidRDefault="001971F8" w:rsidP="00B710BE">
      <w:pPr>
        <w:pStyle w:val="List1"/>
        <w:numPr>
          <w:ilvl w:val="0"/>
          <w:numId w:val="35"/>
        </w:numPr>
        <w:rPr>
          <w:u w:val="single"/>
        </w:rPr>
      </w:pPr>
      <w:r w:rsidRPr="001971F8">
        <w:rPr>
          <w:u w:val="single"/>
        </w:rPr>
        <w:t>Audit criteria satisfied</w:t>
      </w:r>
    </w:p>
    <w:p w14:paraId="6E9343DD" w14:textId="29BE4BCF" w:rsidR="007E4AFB" w:rsidRDefault="00DD6AB7" w:rsidP="001971F8">
      <w:pPr>
        <w:pStyle w:val="BodyText"/>
        <w:ind w:left="567"/>
      </w:pPr>
      <w:r>
        <w:t>The auditors conclude</w:t>
      </w:r>
      <w:r w:rsidR="007E4AFB">
        <w:t xml:space="preserve"> </w:t>
      </w:r>
      <w:r w:rsidR="00745397">
        <w:t xml:space="preserve">the </w:t>
      </w:r>
      <w:r w:rsidR="007E4AFB">
        <w:t xml:space="preserve">objective evidence </w:t>
      </w:r>
      <w:r w:rsidR="00745397">
        <w:t>provided d</w:t>
      </w:r>
      <w:r w:rsidR="007E4AFB">
        <w:t>emonstrate</w:t>
      </w:r>
      <w:r>
        <w:t>s</w:t>
      </w:r>
      <w:r w:rsidR="007E4AFB">
        <w:t xml:space="preserve"> that the </w:t>
      </w:r>
      <w:r w:rsidR="00BE64AA">
        <w:t>training organization</w:t>
      </w:r>
      <w:r w:rsidR="00745397">
        <w:t xml:space="preserve"> </w:t>
      </w:r>
      <w:r w:rsidR="007E4AFB">
        <w:t xml:space="preserve">meets the criteria </w:t>
      </w:r>
      <w:r w:rsidR="00745397">
        <w:t>for accreditation and approval of the model courses they applied to deliver</w:t>
      </w:r>
      <w:r w:rsidR="007E4AFB">
        <w:t>.</w:t>
      </w:r>
    </w:p>
    <w:p w14:paraId="229F563F" w14:textId="6180B122" w:rsidR="007E4AFB" w:rsidRDefault="007E4AFB" w:rsidP="001971F8">
      <w:pPr>
        <w:pStyle w:val="BodyText"/>
        <w:ind w:left="567"/>
      </w:pPr>
      <w:r w:rsidRPr="001971F8">
        <w:t>Under</w:t>
      </w:r>
      <w:r>
        <w:t xml:space="preserve"> this scenario, the </w:t>
      </w:r>
      <w:r w:rsidR="00717E67">
        <w:t>c</w:t>
      </w:r>
      <w:r w:rsidR="00745397">
        <w:t xml:space="preserve">ompetent </w:t>
      </w:r>
      <w:r w:rsidR="00717E67">
        <w:t>a</w:t>
      </w:r>
      <w:r w:rsidR="00745397">
        <w:t xml:space="preserve">uthority can issue the </w:t>
      </w:r>
      <w:r w:rsidR="00897BED">
        <w:t>c</w:t>
      </w:r>
      <w:r w:rsidR="00745397">
        <w:t xml:space="preserve">ertificate of </w:t>
      </w:r>
      <w:r w:rsidR="00897BED">
        <w:t>a</w:t>
      </w:r>
      <w:r w:rsidR="00745397">
        <w:t xml:space="preserve">ccreditation, and approval of the model courses they applied to deliver. </w:t>
      </w:r>
    </w:p>
    <w:p w14:paraId="288C3CD2" w14:textId="17D571D8" w:rsidR="001971F8" w:rsidRPr="001971F8" w:rsidRDefault="001971F8" w:rsidP="00B710BE">
      <w:pPr>
        <w:pStyle w:val="List1"/>
        <w:numPr>
          <w:ilvl w:val="0"/>
          <w:numId w:val="35"/>
        </w:numPr>
        <w:rPr>
          <w:u w:val="single"/>
        </w:rPr>
      </w:pPr>
      <w:r w:rsidRPr="001971F8">
        <w:rPr>
          <w:u w:val="single"/>
        </w:rPr>
        <w:t xml:space="preserve">Audit criteria </w:t>
      </w:r>
      <w:r w:rsidRPr="001971F8">
        <w:rPr>
          <w:b/>
          <w:u w:val="single"/>
        </w:rPr>
        <w:t>not</w:t>
      </w:r>
      <w:r w:rsidRPr="001971F8">
        <w:rPr>
          <w:u w:val="single"/>
        </w:rPr>
        <w:t xml:space="preserve"> satisfied</w:t>
      </w:r>
    </w:p>
    <w:p w14:paraId="55BC6429" w14:textId="33C0EFC0" w:rsidR="007E4AFB" w:rsidRDefault="007E4AFB" w:rsidP="001971F8">
      <w:pPr>
        <w:pStyle w:val="BodyText"/>
        <w:ind w:left="567"/>
      </w:pPr>
      <w:r>
        <w:t xml:space="preserve">The auditors conclude there was insufficient objective evidence provided to demonstrate </w:t>
      </w:r>
      <w:r w:rsidR="00745397">
        <w:t xml:space="preserve">the </w:t>
      </w:r>
      <w:r w:rsidR="00BE64AA">
        <w:t>training organization</w:t>
      </w:r>
      <w:r w:rsidR="00745397">
        <w:t xml:space="preserve"> meets the criteria for accreditation and approval of the model courses they applied to deliver</w:t>
      </w:r>
      <w:r>
        <w:t>.</w:t>
      </w:r>
    </w:p>
    <w:p w14:paraId="375B585B" w14:textId="4ADF802B" w:rsidR="007E4AFB" w:rsidRDefault="007E4AFB" w:rsidP="001971F8">
      <w:pPr>
        <w:pStyle w:val="BodyText"/>
        <w:ind w:left="567"/>
      </w:pPr>
      <w:r>
        <w:t xml:space="preserve">Under this scenario, the </w:t>
      </w:r>
      <w:r w:rsidR="00717E67">
        <w:t>c</w:t>
      </w:r>
      <w:r w:rsidR="00745397">
        <w:t xml:space="preserve">ompetent </w:t>
      </w:r>
      <w:r w:rsidR="00717E67">
        <w:t>a</w:t>
      </w:r>
      <w:r w:rsidR="00745397">
        <w:t xml:space="preserve">uthority should notify the </w:t>
      </w:r>
      <w:r w:rsidR="00BE64AA">
        <w:t>training organization</w:t>
      </w:r>
      <w:r w:rsidR="00745397">
        <w:t xml:space="preserve"> and provide reasons to why the </w:t>
      </w:r>
      <w:r w:rsidR="00897BED">
        <w:t>c</w:t>
      </w:r>
      <w:r w:rsidR="00745397">
        <w:t xml:space="preserve">ertificate of </w:t>
      </w:r>
      <w:r w:rsidR="00897BED">
        <w:t>a</w:t>
      </w:r>
      <w:r w:rsidR="00745397">
        <w:t>ccreditation</w:t>
      </w:r>
      <w:r>
        <w:t xml:space="preserve"> should not be issued.</w:t>
      </w:r>
    </w:p>
    <w:p w14:paraId="61F80089" w14:textId="4C6C9B03" w:rsidR="004076C1" w:rsidRPr="007E4AFB" w:rsidRDefault="007E4AFB" w:rsidP="007E4AFB">
      <w:pPr>
        <w:pStyle w:val="BodyText"/>
      </w:pPr>
      <w:r>
        <w:t xml:space="preserve">In both scenarios, the audit report and </w:t>
      </w:r>
      <w:r w:rsidR="00717E67">
        <w:t>c</w:t>
      </w:r>
      <w:r>
        <w:t xml:space="preserve">orrective </w:t>
      </w:r>
      <w:r w:rsidR="00717E67">
        <w:t>a</w:t>
      </w:r>
      <w:r>
        <w:t xml:space="preserve">ction </w:t>
      </w:r>
      <w:r w:rsidR="00717E67">
        <w:t>p</w:t>
      </w:r>
      <w:r>
        <w:t>lan should be prepared</w:t>
      </w:r>
      <w:r w:rsidR="00E565D7">
        <w:t>,</w:t>
      </w:r>
      <w:r w:rsidR="00897BED">
        <w:t xml:space="preserve"> and provided to the applicant.</w:t>
      </w:r>
    </w:p>
    <w:p w14:paraId="503CBE85" w14:textId="2672F7AF" w:rsidR="00B83DA2" w:rsidRDefault="00031024" w:rsidP="00E3722A">
      <w:pPr>
        <w:pStyle w:val="Heading3"/>
      </w:pPr>
      <w:bookmarkStart w:id="79" w:name="_Toc63946416"/>
      <w:r>
        <w:t>C</w:t>
      </w:r>
      <w:r w:rsidR="00B83DA2">
        <w:t>orrective action</w:t>
      </w:r>
      <w:r w:rsidR="00E80CAE">
        <w:t xml:space="preserve"> plan</w:t>
      </w:r>
      <w:bookmarkEnd w:id="79"/>
    </w:p>
    <w:p w14:paraId="2394B610" w14:textId="77777777" w:rsidR="002D4889" w:rsidRPr="002D4889" w:rsidRDefault="002D4889" w:rsidP="002D4889">
      <w:pPr>
        <w:pStyle w:val="Heading2separationline"/>
      </w:pPr>
    </w:p>
    <w:p w14:paraId="3085C266" w14:textId="118780FE" w:rsidR="00E80CAE" w:rsidRDefault="00E80CAE" w:rsidP="00E80CAE">
      <w:pPr>
        <w:pStyle w:val="BodyText"/>
      </w:pPr>
      <w:r>
        <w:t xml:space="preserve">The purpose of </w:t>
      </w:r>
      <w:r w:rsidR="001971F8">
        <w:t>a</w:t>
      </w:r>
      <w:r>
        <w:t xml:space="preserve"> </w:t>
      </w:r>
      <w:r w:rsidR="00717E67">
        <w:t>c</w:t>
      </w:r>
      <w:r>
        <w:t xml:space="preserve">orrective </w:t>
      </w:r>
      <w:r w:rsidR="00717E67">
        <w:t>a</w:t>
      </w:r>
      <w:r>
        <w:t xml:space="preserve">ction </w:t>
      </w:r>
      <w:r w:rsidR="00717E67">
        <w:t>p</w:t>
      </w:r>
      <w:r>
        <w:t xml:space="preserve">lan is for the auditors and auditee to agree on a course of action to deal with non-compliances identified </w:t>
      </w:r>
      <w:r w:rsidR="001971F8">
        <w:t>during</w:t>
      </w:r>
      <w:r>
        <w:t xml:space="preserve"> the audit. The </w:t>
      </w:r>
      <w:r w:rsidR="006F3B62">
        <w:t>c</w:t>
      </w:r>
      <w:r>
        <w:t xml:space="preserve">orrective </w:t>
      </w:r>
      <w:r w:rsidR="006F3B62">
        <w:t>a</w:t>
      </w:r>
      <w:r>
        <w:t xml:space="preserve">ction </w:t>
      </w:r>
      <w:r w:rsidR="006F3B62">
        <w:t>p</w:t>
      </w:r>
      <w:r>
        <w:t>lan can be developed with input from auditee representatives to ensure that the actions required are appropriate, fully understood and achievable.</w:t>
      </w:r>
    </w:p>
    <w:p w14:paraId="760DE0CC" w14:textId="5BE3CD88" w:rsidR="00E80CAE" w:rsidRDefault="00E80CAE" w:rsidP="00E80CAE">
      <w:pPr>
        <w:pStyle w:val="BodyText"/>
      </w:pPr>
      <w:r>
        <w:t xml:space="preserve">The </w:t>
      </w:r>
      <w:r w:rsidR="00717E67">
        <w:t>c</w:t>
      </w:r>
      <w:r>
        <w:t xml:space="preserve">orrective </w:t>
      </w:r>
      <w:r w:rsidR="00717E67">
        <w:t>a</w:t>
      </w:r>
      <w:r>
        <w:t xml:space="preserve">ction </w:t>
      </w:r>
      <w:r w:rsidR="00717E67">
        <w:t>p</w:t>
      </w:r>
      <w:r>
        <w:t>lan should:</w:t>
      </w:r>
    </w:p>
    <w:p w14:paraId="1B980335" w14:textId="4C21D2C2" w:rsidR="00E80CAE" w:rsidRDefault="00E80CAE" w:rsidP="00684247">
      <w:pPr>
        <w:pStyle w:val="Bullet1"/>
        <w:numPr>
          <w:ilvl w:val="0"/>
          <w:numId w:val="67"/>
        </w:numPr>
      </w:pPr>
      <w:r>
        <w:lastRenderedPageBreak/>
        <w:t>List the audit findings (e.g. minor non-conformances, observations and opportunities for improvement).  The findings should not be prescriptive recommendations on how to address the non-compliances, but rather to describe what was not evident, or in place the time the audit was conduct.</w:t>
      </w:r>
    </w:p>
    <w:p w14:paraId="489F3245" w14:textId="2C101688" w:rsidR="00E80CAE" w:rsidRDefault="00E80CAE" w:rsidP="00684247">
      <w:pPr>
        <w:pStyle w:val="Bullet1"/>
        <w:numPr>
          <w:ilvl w:val="0"/>
          <w:numId w:val="67"/>
        </w:numPr>
      </w:pPr>
      <w:r>
        <w:t>Auditees should provide a response to each finding in terms of proposed corrective actions to be taken to address the audit findings by a proposed close out date.</w:t>
      </w:r>
      <w:r w:rsidR="00AB11EC">
        <w:t xml:space="preserve"> </w:t>
      </w:r>
    </w:p>
    <w:p w14:paraId="0E4DF079" w14:textId="1396B6F3" w:rsidR="00484A69" w:rsidRDefault="00AB11EC" w:rsidP="00484A69">
      <w:pPr>
        <w:pStyle w:val="BodyText"/>
      </w:pPr>
      <w:r>
        <w:t xml:space="preserve">The </w:t>
      </w:r>
      <w:r w:rsidR="00717E67">
        <w:t>c</w:t>
      </w:r>
      <w:r>
        <w:t xml:space="preserve">ompetent </w:t>
      </w:r>
      <w:r w:rsidR="00717E67">
        <w:t>a</w:t>
      </w:r>
      <w:r>
        <w:t xml:space="preserve">uthority </w:t>
      </w:r>
      <w:r w:rsidR="004076C1">
        <w:t>should</w:t>
      </w:r>
      <w:r>
        <w:t xml:space="preserve"> closely monitor and follow-up progress with the auditee to close </w:t>
      </w:r>
      <w:r w:rsidR="0042634F">
        <w:t xml:space="preserve">out </w:t>
      </w:r>
      <w:r>
        <w:t>out</w:t>
      </w:r>
      <w:r w:rsidR="0042634F">
        <w:t>standing</w:t>
      </w:r>
      <w:r>
        <w:t xml:space="preserve"> non-</w:t>
      </w:r>
      <w:r w:rsidR="00484A69">
        <w:t>conformities</w:t>
      </w:r>
      <w:r>
        <w:t>.</w:t>
      </w:r>
      <w:r w:rsidR="00484A69">
        <w:t xml:space="preserve">  The auditor should review the proposed corrective actions submitted by the </w:t>
      </w:r>
      <w:r w:rsidR="00BE64AA">
        <w:t>training organization</w:t>
      </w:r>
      <w:r w:rsidR="00484A69">
        <w:t xml:space="preserve"> and determine their acceptability. </w:t>
      </w:r>
    </w:p>
    <w:p w14:paraId="44AC781C" w14:textId="354DA90E" w:rsidR="00484A69" w:rsidRDefault="00484A69" w:rsidP="00484A69">
      <w:pPr>
        <w:pStyle w:val="BodyText"/>
      </w:pPr>
      <w:r>
        <w:t xml:space="preserve">Depending on the nature of the </w:t>
      </w:r>
      <w:r w:rsidR="0042634F">
        <w:t>non-conformities</w:t>
      </w:r>
      <w:r>
        <w:t xml:space="preserve"> the auditor may require a follow‐up </w:t>
      </w:r>
      <w:r w:rsidR="0042634F">
        <w:t xml:space="preserve">periodic </w:t>
      </w:r>
      <w:r>
        <w:t xml:space="preserve">audit to confirm effectiveness of the implemented corrective </w:t>
      </w:r>
      <w:r w:rsidRPr="0086372F">
        <w:t>actions</w:t>
      </w:r>
      <w:r w:rsidR="0086372F" w:rsidRPr="0086372F">
        <w:t>, or in the case of major non‐conformities</w:t>
      </w:r>
      <w:r w:rsidR="0086372F">
        <w:t xml:space="preserve"> the auditor</w:t>
      </w:r>
      <w:r w:rsidR="0086372F" w:rsidRPr="0086372F">
        <w:t xml:space="preserve"> may </w:t>
      </w:r>
      <w:r w:rsidR="0086372F">
        <w:t xml:space="preserve">recommend </w:t>
      </w:r>
      <w:r w:rsidR="0086372F" w:rsidRPr="0086372F">
        <w:t xml:space="preserve">the </w:t>
      </w:r>
      <w:r w:rsidR="0086372F">
        <w:t>c</w:t>
      </w:r>
      <w:r w:rsidR="0086372F" w:rsidRPr="0086372F">
        <w:t xml:space="preserve">ertificate of accreditation be suspended until corrective action has been successfully </w:t>
      </w:r>
      <w:r w:rsidR="0086372F">
        <w:t>completed</w:t>
      </w:r>
      <w:r w:rsidRPr="0086372F">
        <w:t>.</w:t>
      </w:r>
    </w:p>
    <w:p w14:paraId="1F2F6B28" w14:textId="11127394" w:rsidR="00E3722A" w:rsidRDefault="00E3722A" w:rsidP="00E3722A">
      <w:pPr>
        <w:pStyle w:val="Heading2"/>
      </w:pPr>
      <w:bookmarkStart w:id="80" w:name="_Toc63946417"/>
      <w:r>
        <w:t>Other Considerations</w:t>
      </w:r>
      <w:bookmarkEnd w:id="80"/>
    </w:p>
    <w:p w14:paraId="0BE8B25C" w14:textId="77777777" w:rsidR="0086372F" w:rsidRPr="0086372F" w:rsidRDefault="0086372F" w:rsidP="0086372F">
      <w:pPr>
        <w:pStyle w:val="Heading2separationline"/>
      </w:pPr>
    </w:p>
    <w:p w14:paraId="1835BF2A" w14:textId="3ED789B5" w:rsidR="002D4889" w:rsidRDefault="00C1221E" w:rsidP="00E3722A">
      <w:pPr>
        <w:pStyle w:val="Heading3"/>
      </w:pPr>
      <w:bookmarkStart w:id="81" w:name="_Toc63946418"/>
      <w:r>
        <w:t xml:space="preserve">USE OF THIRD-PARTY </w:t>
      </w:r>
      <w:r w:rsidR="00BE64AA">
        <w:t>ORGANIZATION</w:t>
      </w:r>
      <w:r>
        <w:t>S FOR THE AUDIT PROCESS</w:t>
      </w:r>
      <w:bookmarkEnd w:id="81"/>
    </w:p>
    <w:p w14:paraId="60F3646E" w14:textId="77777777" w:rsidR="002D4889" w:rsidRDefault="002D4889" w:rsidP="002D4889">
      <w:pPr>
        <w:pStyle w:val="Heading2separationline"/>
      </w:pPr>
    </w:p>
    <w:p w14:paraId="6C5D05AF" w14:textId="369C82B0" w:rsidR="001971F8" w:rsidRDefault="001971F8" w:rsidP="001971F8">
      <w:pPr>
        <w:pStyle w:val="BodyText"/>
      </w:pPr>
      <w:r w:rsidRPr="001971F8">
        <w:t xml:space="preserve">The competent authority may decide to recognise a third‐party </w:t>
      </w:r>
      <w:r w:rsidR="00BE64AA">
        <w:t>organization</w:t>
      </w:r>
      <w:r w:rsidRPr="001971F8">
        <w:t xml:space="preserve">, </w:t>
      </w:r>
      <w:commentRangeStart w:id="82"/>
      <w:commentRangeStart w:id="83"/>
      <w:r w:rsidRPr="001971F8">
        <w:t xml:space="preserve">such as an international </w:t>
      </w:r>
      <w:r w:rsidR="00E6259D">
        <w:t>c</w:t>
      </w:r>
      <w:r w:rsidR="00E6259D" w:rsidRPr="001971F8">
        <w:t xml:space="preserve">ertification </w:t>
      </w:r>
      <w:r w:rsidR="00E6259D">
        <w:t>c</w:t>
      </w:r>
      <w:r w:rsidR="00E6259D" w:rsidRPr="001971F8">
        <w:t>ompany</w:t>
      </w:r>
      <w:r w:rsidRPr="001971F8">
        <w:t xml:space="preserve">, or another national authority or </w:t>
      </w:r>
      <w:r w:rsidR="00BE64AA">
        <w:t>organization</w:t>
      </w:r>
      <w:commentRangeEnd w:id="82"/>
      <w:r w:rsidR="0026732C">
        <w:rPr>
          <w:rStyle w:val="CommentReference"/>
        </w:rPr>
        <w:commentReference w:id="82"/>
      </w:r>
      <w:commentRangeEnd w:id="83"/>
      <w:r w:rsidR="0009185C">
        <w:rPr>
          <w:rStyle w:val="CommentReference"/>
        </w:rPr>
        <w:commentReference w:id="83"/>
      </w:r>
      <w:r w:rsidRPr="001971F8">
        <w:t xml:space="preserve">, as qualified fully to conduct audits </w:t>
      </w:r>
      <w:r>
        <w:t>in full or in part</w:t>
      </w:r>
      <w:r w:rsidRPr="001971F8">
        <w:t xml:space="preserve"> on its behalf. In that case, the competent authority should ensure that the audit process has been conducted in accordance with this guideline</w:t>
      </w:r>
      <w:r>
        <w:t xml:space="preserve">. </w:t>
      </w:r>
    </w:p>
    <w:p w14:paraId="0FEF572A" w14:textId="45D53969" w:rsidR="00E6259D" w:rsidRDefault="001971F8" w:rsidP="001971F8">
      <w:pPr>
        <w:pStyle w:val="BodyText"/>
      </w:pPr>
      <w:r>
        <w:t>The final decision and responsibility with respect to granting the accreditation and approval rests with the competent authority.  The competent authority</w:t>
      </w:r>
      <w:r w:rsidRPr="001971F8">
        <w:t xml:space="preserve"> </w:t>
      </w:r>
      <w:r>
        <w:t>must issue certificate of accreditation</w:t>
      </w:r>
      <w:r w:rsidR="009653F1">
        <w:t>.</w:t>
      </w:r>
    </w:p>
    <w:p w14:paraId="05442ECB" w14:textId="64AEFD23" w:rsidR="002D4889" w:rsidRDefault="00071CF4" w:rsidP="00E3722A">
      <w:pPr>
        <w:pStyle w:val="Heading1"/>
      </w:pPr>
      <w:bookmarkStart w:id="84" w:name="_Toc63946419"/>
      <w:r>
        <w:t>CERTIFICATION OF ACCREDIATION</w:t>
      </w:r>
      <w:bookmarkEnd w:id="84"/>
    </w:p>
    <w:p w14:paraId="28320FA4" w14:textId="77777777" w:rsidR="00E3722A" w:rsidRPr="00E3722A" w:rsidRDefault="00E3722A" w:rsidP="00E3722A">
      <w:pPr>
        <w:pStyle w:val="Heading1separatationline"/>
      </w:pPr>
    </w:p>
    <w:p w14:paraId="3376A17E" w14:textId="66561834" w:rsidR="00071CF4" w:rsidRPr="00CF1557" w:rsidRDefault="00C1221E" w:rsidP="00E3722A">
      <w:pPr>
        <w:pStyle w:val="Heading2"/>
      </w:pPr>
      <w:bookmarkStart w:id="85" w:name="_Toc461287591"/>
      <w:bookmarkStart w:id="86" w:name="_Toc63946420"/>
      <w:r w:rsidRPr="00CF1557">
        <w:t>INTERIM APPROVAL ARRANGEMENTS</w:t>
      </w:r>
      <w:bookmarkEnd w:id="85"/>
      <w:bookmarkEnd w:id="86"/>
    </w:p>
    <w:p w14:paraId="691E390F" w14:textId="77777777" w:rsidR="00071CF4" w:rsidRPr="00E071DB" w:rsidRDefault="00071CF4" w:rsidP="00071CF4">
      <w:pPr>
        <w:pStyle w:val="Heading2separationline"/>
      </w:pPr>
    </w:p>
    <w:p w14:paraId="477FEFEE" w14:textId="1D179D70" w:rsidR="00071CF4" w:rsidRDefault="00071CF4" w:rsidP="00071CF4">
      <w:pPr>
        <w:pStyle w:val="BodyText"/>
      </w:pPr>
      <w:r w:rsidRPr="00E071DB">
        <w:t xml:space="preserve">In order to facilitate the start-up operation of </w:t>
      </w:r>
      <w:r>
        <w:t xml:space="preserve">a new </w:t>
      </w:r>
      <w:r w:rsidR="00BE64AA">
        <w:t>training organization</w:t>
      </w:r>
      <w:r>
        <w:t xml:space="preserve">, or the implementation of a new model course at an existing </w:t>
      </w:r>
      <w:r w:rsidR="00BE64AA">
        <w:t>training organization</w:t>
      </w:r>
      <w:r>
        <w:t xml:space="preserve">, </w:t>
      </w:r>
      <w:r w:rsidRPr="00E071DB">
        <w:t xml:space="preserve">the </w:t>
      </w:r>
      <w:r>
        <w:t>c</w:t>
      </w:r>
      <w:r w:rsidRPr="00E071DB">
        <w:t xml:space="preserve">ompetent </w:t>
      </w:r>
      <w:r>
        <w:t>a</w:t>
      </w:r>
      <w:r w:rsidRPr="00E071DB">
        <w:t xml:space="preserve">uthority </w:t>
      </w:r>
      <w:r>
        <w:t>may grant</w:t>
      </w:r>
      <w:r w:rsidRPr="00E071DB">
        <w:t xml:space="preserve"> </w:t>
      </w:r>
      <w:r>
        <w:t xml:space="preserve">an </w:t>
      </w:r>
      <w:r w:rsidRPr="00E071DB">
        <w:t xml:space="preserve">interim </w:t>
      </w:r>
      <w:r>
        <w:t>a</w:t>
      </w:r>
      <w:r w:rsidRPr="00E071DB">
        <w:t>pproval</w:t>
      </w:r>
      <w:r>
        <w:t xml:space="preserve"> for the delivery of a single course</w:t>
      </w:r>
      <w:r w:rsidR="004A4068">
        <w:t xml:space="preserve"> within a defined timeframe, for example </w:t>
      </w:r>
      <w:r w:rsidR="00E6259D">
        <w:t>12</w:t>
      </w:r>
      <w:r w:rsidR="004A4068">
        <w:t xml:space="preserve"> months</w:t>
      </w:r>
      <w:r w:rsidRPr="00E071DB">
        <w:t>.</w:t>
      </w:r>
    </w:p>
    <w:p w14:paraId="1224647E" w14:textId="698CE736" w:rsidR="00071CF4" w:rsidRDefault="00071CF4" w:rsidP="00071CF4">
      <w:pPr>
        <w:pStyle w:val="BodyText"/>
      </w:pPr>
      <w:r>
        <w:t xml:space="preserve">The interim approval process should consist of a desktop assessment that covers the elements described in </w:t>
      </w:r>
      <w:r w:rsidR="009653F1">
        <w:t xml:space="preserve">Section 3 (Accreditation) and Section 4 (Approval of model courses) </w:t>
      </w:r>
      <w:r>
        <w:t>with the exception of the physical audit that should be conducted while the course is in progress.</w:t>
      </w:r>
    </w:p>
    <w:p w14:paraId="5CACBE16" w14:textId="4043FFD5" w:rsidR="00071CF4" w:rsidRDefault="00071CF4" w:rsidP="00071CF4">
      <w:pPr>
        <w:pStyle w:val="BodyText"/>
      </w:pPr>
      <w:r>
        <w:t xml:space="preserve">An interim approval should be valid for the initial delivery of a model course. This will enable the </w:t>
      </w:r>
      <w:r w:rsidR="00BE64AA">
        <w:t>training organization</w:t>
      </w:r>
      <w:r>
        <w:t xml:space="preserve"> to attract students to the course and enable the full accredit</w:t>
      </w:r>
      <w:r w:rsidR="009653F1">
        <w:t>ation and approval audit to be conducted</w:t>
      </w:r>
      <w:r>
        <w:t xml:space="preserve"> while the course is in process.</w:t>
      </w:r>
    </w:p>
    <w:p w14:paraId="4565CB3C" w14:textId="14741B56" w:rsidR="00B83DA2" w:rsidRDefault="00C1221E" w:rsidP="00E3722A">
      <w:pPr>
        <w:pStyle w:val="Heading2"/>
      </w:pPr>
      <w:bookmarkStart w:id="87" w:name="_Toc63946421"/>
      <w:r>
        <w:t>ISSUING CERTIFICATE OF ACCREDITATION</w:t>
      </w:r>
      <w:bookmarkEnd w:id="87"/>
    </w:p>
    <w:p w14:paraId="5C566A84" w14:textId="77777777" w:rsidR="002D4889" w:rsidRPr="002D4889" w:rsidRDefault="002D4889" w:rsidP="002D4889">
      <w:pPr>
        <w:pStyle w:val="Heading2separationline"/>
      </w:pPr>
    </w:p>
    <w:p w14:paraId="5E65E8CC" w14:textId="12D103C6" w:rsidR="00444816" w:rsidRDefault="00444816" w:rsidP="00444816">
      <w:pPr>
        <w:pStyle w:val="BodyText"/>
      </w:pPr>
      <w:r>
        <w:t xml:space="preserve">The </w:t>
      </w:r>
      <w:r w:rsidR="00717E67">
        <w:t>c</w:t>
      </w:r>
      <w:r>
        <w:t xml:space="preserve">ompetent </w:t>
      </w:r>
      <w:r w:rsidR="00717E67">
        <w:t>a</w:t>
      </w:r>
      <w:r>
        <w:t>uthority</w:t>
      </w:r>
      <w:r>
        <w:t xml:space="preserve"> </w:t>
      </w:r>
      <w:r w:rsidR="0026732C">
        <w:t xml:space="preserve">may </w:t>
      </w:r>
      <w:r>
        <w:t xml:space="preserve">issue the </w:t>
      </w:r>
      <w:r w:rsidR="00897BED">
        <w:t>c</w:t>
      </w:r>
      <w:r>
        <w:t xml:space="preserve">ertificate of </w:t>
      </w:r>
      <w:r w:rsidR="00897BED">
        <w:t>a</w:t>
      </w:r>
      <w:r>
        <w:t xml:space="preserve">ccreditation where </w:t>
      </w:r>
      <w:r w:rsidR="0026732C">
        <w:t xml:space="preserve">the training organisation </w:t>
      </w:r>
      <w:r w:rsidR="009653F1">
        <w:t xml:space="preserve">has </w:t>
      </w:r>
      <w:r>
        <w:t>demonstrated through the compliance audit they meet the criteria for accreditation, and approval of the model courses they applied to deliver.</w:t>
      </w:r>
      <w:r w:rsidR="001229DE">
        <w:t xml:space="preserve">  A sample copy of the certificate is located in </w:t>
      </w:r>
      <w:r w:rsidR="00071CF4" w:rsidRPr="009653F1">
        <w:rPr>
          <w:highlight w:val="yellow"/>
        </w:rPr>
        <w:t>Annex</w:t>
      </w:r>
      <w:r w:rsidR="009653F1" w:rsidRPr="009653F1">
        <w:rPr>
          <w:highlight w:val="yellow"/>
        </w:rPr>
        <w:t xml:space="preserve"> C</w:t>
      </w:r>
      <w:r w:rsidR="001229DE">
        <w:t xml:space="preserve">. </w:t>
      </w:r>
    </w:p>
    <w:p w14:paraId="3E1BA653" w14:textId="14AB53F1" w:rsidR="00717E67" w:rsidRDefault="00435202" w:rsidP="00444816">
      <w:pPr>
        <w:pStyle w:val="BodyText"/>
      </w:pPr>
      <w:r>
        <w:t xml:space="preserve">The </w:t>
      </w:r>
      <w:r w:rsidR="006F3B62">
        <w:t>c</w:t>
      </w:r>
      <w:r>
        <w:t xml:space="preserve">ompetent </w:t>
      </w:r>
      <w:r w:rsidR="006F3B62">
        <w:t>a</w:t>
      </w:r>
      <w:r>
        <w:t xml:space="preserve">uthority </w:t>
      </w:r>
      <w:r w:rsidR="0026732C">
        <w:t>should</w:t>
      </w:r>
      <w:r>
        <w:t xml:space="preserve"> </w:t>
      </w:r>
      <w:r w:rsidR="0026732C">
        <w:t xml:space="preserve">determine </w:t>
      </w:r>
      <w:r>
        <w:t xml:space="preserve">the period of validity for the </w:t>
      </w:r>
      <w:r w:rsidR="00897BED">
        <w:t>c</w:t>
      </w:r>
      <w:r>
        <w:t xml:space="preserve">ertificate of </w:t>
      </w:r>
      <w:r w:rsidR="00897BED">
        <w:t>a</w:t>
      </w:r>
      <w:r>
        <w:t>ccreditation</w:t>
      </w:r>
      <w:r w:rsidR="007D6EEC">
        <w:t xml:space="preserve"> and i</w:t>
      </w:r>
      <w:r>
        <w:t xml:space="preserve">t is recommended that the </w:t>
      </w:r>
      <w:r w:rsidR="00717E67" w:rsidRPr="00717E67">
        <w:t>maximum period should not norma</w:t>
      </w:r>
      <w:r w:rsidR="00717E67">
        <w:t>lly exceed five years</w:t>
      </w:r>
      <w:r w:rsidR="009653F1">
        <w:t xml:space="preserve">.  </w:t>
      </w:r>
      <w:r w:rsidR="007D6EEC">
        <w:t>O</w:t>
      </w:r>
      <w:r w:rsidR="007D6EEC" w:rsidRPr="007D6EEC">
        <w:t>pen-ended certificates should not be issued.</w:t>
      </w:r>
    </w:p>
    <w:p w14:paraId="78BE1694" w14:textId="453EBDF2" w:rsidR="00AB11EC" w:rsidRDefault="00AB11EC" w:rsidP="00AB11EC">
      <w:pPr>
        <w:pStyle w:val="BodyText"/>
      </w:pPr>
      <w:r>
        <w:t>Information to be contain</w:t>
      </w:r>
      <w:r w:rsidR="00484A69">
        <w:t>ed on the certificate includes:</w:t>
      </w:r>
    </w:p>
    <w:p w14:paraId="110F6489" w14:textId="158D96B6" w:rsidR="00484A69" w:rsidRDefault="00A00224" w:rsidP="004779E7">
      <w:pPr>
        <w:pStyle w:val="Bullet1"/>
        <w:numPr>
          <w:ilvl w:val="0"/>
          <w:numId w:val="68"/>
        </w:numPr>
      </w:pPr>
      <w:r>
        <w:rPr>
          <w:u w:val="single"/>
        </w:rPr>
        <w:t xml:space="preserve">Certificate </w:t>
      </w:r>
      <w:r w:rsidR="0091769D">
        <w:rPr>
          <w:u w:val="single"/>
        </w:rPr>
        <w:t>n</w:t>
      </w:r>
      <w:r w:rsidR="00484A69" w:rsidRPr="0042634F">
        <w:rPr>
          <w:u w:val="single"/>
        </w:rPr>
        <w:t>umber</w:t>
      </w:r>
      <w:r w:rsidR="00484A69">
        <w:t xml:space="preserve"> - </w:t>
      </w:r>
      <w:r w:rsidR="00484A69" w:rsidRPr="00484A69">
        <w:t>A unique serial number should be inserted.</w:t>
      </w:r>
    </w:p>
    <w:p w14:paraId="3076BABF" w14:textId="0E5085C0" w:rsidR="00484A69" w:rsidRDefault="0042634F" w:rsidP="004779E7">
      <w:pPr>
        <w:pStyle w:val="Bullet1"/>
        <w:numPr>
          <w:ilvl w:val="0"/>
          <w:numId w:val="68"/>
        </w:numPr>
      </w:pPr>
      <w:r w:rsidRPr="0042634F">
        <w:rPr>
          <w:u w:val="single"/>
        </w:rPr>
        <w:lastRenderedPageBreak/>
        <w:t xml:space="preserve">Name of </w:t>
      </w:r>
      <w:r w:rsidR="0091769D">
        <w:rPr>
          <w:u w:val="single"/>
        </w:rPr>
        <w:t>t</w:t>
      </w:r>
      <w:r w:rsidR="00BE64AA">
        <w:rPr>
          <w:u w:val="single"/>
        </w:rPr>
        <w:t>raining organization</w:t>
      </w:r>
      <w:r>
        <w:t xml:space="preserve"> - The full name of the </w:t>
      </w:r>
      <w:r w:rsidR="00BE64AA">
        <w:t>training organization</w:t>
      </w:r>
      <w:r>
        <w:t>, as given in their official documentation.</w:t>
      </w:r>
    </w:p>
    <w:p w14:paraId="69B56742" w14:textId="12E2A123" w:rsidR="0042634F" w:rsidRPr="00717E67" w:rsidRDefault="0042634F" w:rsidP="004779E7">
      <w:pPr>
        <w:pStyle w:val="Bullet1"/>
        <w:numPr>
          <w:ilvl w:val="0"/>
          <w:numId w:val="68"/>
        </w:numPr>
        <w:rPr>
          <w:i/>
        </w:rPr>
      </w:pPr>
      <w:r w:rsidRPr="00717E67">
        <w:rPr>
          <w:i/>
          <w:u w:val="single"/>
        </w:rPr>
        <w:t xml:space="preserve">Address of </w:t>
      </w:r>
      <w:r w:rsidR="0091769D">
        <w:rPr>
          <w:i/>
          <w:u w:val="single"/>
        </w:rPr>
        <w:t>t</w:t>
      </w:r>
      <w:r w:rsidR="00BE64AA">
        <w:rPr>
          <w:i/>
          <w:u w:val="single"/>
        </w:rPr>
        <w:t>raining organization</w:t>
      </w:r>
      <w:r w:rsidR="00444816" w:rsidRPr="00717E67">
        <w:rPr>
          <w:i/>
          <w:u w:val="single"/>
        </w:rPr>
        <w:t xml:space="preserve"> (</w:t>
      </w:r>
      <w:commentRangeStart w:id="88"/>
      <w:commentRangeStart w:id="89"/>
      <w:r w:rsidR="00444816" w:rsidRPr="00717E67">
        <w:rPr>
          <w:i/>
          <w:u w:val="single"/>
        </w:rPr>
        <w:t>Optional</w:t>
      </w:r>
      <w:commentRangeEnd w:id="88"/>
      <w:r w:rsidR="0026732C">
        <w:rPr>
          <w:rStyle w:val="CommentReference"/>
          <w:color w:val="auto"/>
        </w:rPr>
        <w:commentReference w:id="88"/>
      </w:r>
      <w:commentRangeEnd w:id="89"/>
      <w:r w:rsidR="004A4068">
        <w:rPr>
          <w:rStyle w:val="CommentReference"/>
          <w:color w:val="auto"/>
        </w:rPr>
        <w:commentReference w:id="89"/>
      </w:r>
      <w:r w:rsidR="00444816" w:rsidRPr="00717E67">
        <w:rPr>
          <w:i/>
          <w:u w:val="single"/>
        </w:rPr>
        <w:t>)</w:t>
      </w:r>
      <w:r w:rsidRPr="00717E67">
        <w:rPr>
          <w:i/>
        </w:rPr>
        <w:t xml:space="preserve"> - The full address of the </w:t>
      </w:r>
      <w:r w:rsidR="00BE64AA">
        <w:rPr>
          <w:i/>
        </w:rPr>
        <w:t>training organization</w:t>
      </w:r>
      <w:r w:rsidRPr="00717E67">
        <w:rPr>
          <w:i/>
        </w:rPr>
        <w:t>, as given in their official documentation, should be inserted. This may not necessarily be the address where the audit took place or where the training will be given.</w:t>
      </w:r>
    </w:p>
    <w:p w14:paraId="0DB23604" w14:textId="7550ECA5" w:rsidR="0042634F" w:rsidRDefault="0042634F" w:rsidP="004779E7">
      <w:pPr>
        <w:pStyle w:val="Bullet1"/>
        <w:numPr>
          <w:ilvl w:val="0"/>
          <w:numId w:val="68"/>
        </w:numPr>
      </w:pPr>
      <w:r w:rsidRPr="00444816">
        <w:rPr>
          <w:u w:val="single"/>
        </w:rPr>
        <w:t xml:space="preserve">Name of </w:t>
      </w:r>
      <w:r w:rsidR="0091769D">
        <w:rPr>
          <w:u w:val="single"/>
        </w:rPr>
        <w:t>c</w:t>
      </w:r>
      <w:r w:rsidRPr="00444816">
        <w:rPr>
          <w:u w:val="single"/>
        </w:rPr>
        <w:t xml:space="preserve">ompetent </w:t>
      </w:r>
      <w:r w:rsidR="0091769D">
        <w:rPr>
          <w:u w:val="single"/>
        </w:rPr>
        <w:t>a</w:t>
      </w:r>
      <w:r w:rsidRPr="00444816">
        <w:rPr>
          <w:u w:val="single"/>
        </w:rPr>
        <w:t>uthority</w:t>
      </w:r>
      <w:r>
        <w:t xml:space="preserve"> - The full name of the </w:t>
      </w:r>
      <w:r w:rsidR="00717E67">
        <w:t>c</w:t>
      </w:r>
      <w:r>
        <w:t xml:space="preserve">ompetent </w:t>
      </w:r>
      <w:r w:rsidR="00717E67">
        <w:t>a</w:t>
      </w:r>
      <w:r>
        <w:t xml:space="preserve">uthority </w:t>
      </w:r>
      <w:r w:rsidR="00444816">
        <w:t>issuing the certificate.</w:t>
      </w:r>
    </w:p>
    <w:p w14:paraId="7F1E4DF8" w14:textId="551DAB9E" w:rsidR="001229DE" w:rsidRPr="00717E67" w:rsidRDefault="001229DE" w:rsidP="004779E7">
      <w:pPr>
        <w:pStyle w:val="Bullet1"/>
        <w:numPr>
          <w:ilvl w:val="0"/>
          <w:numId w:val="68"/>
        </w:numPr>
        <w:rPr>
          <w:i/>
        </w:rPr>
      </w:pPr>
      <w:commentRangeStart w:id="90"/>
      <w:commentRangeStart w:id="91"/>
      <w:r w:rsidRPr="00717E67">
        <w:rPr>
          <w:i/>
          <w:u w:val="single"/>
        </w:rPr>
        <w:t>Issuing Authority/Organi</w:t>
      </w:r>
      <w:r w:rsidR="002F6A23">
        <w:rPr>
          <w:i/>
          <w:u w:val="single"/>
        </w:rPr>
        <w:t>z</w:t>
      </w:r>
      <w:r w:rsidRPr="00717E67">
        <w:rPr>
          <w:i/>
          <w:u w:val="single"/>
        </w:rPr>
        <w:t>ation (Optional)</w:t>
      </w:r>
      <w:r w:rsidRPr="00717E67">
        <w:rPr>
          <w:i/>
        </w:rPr>
        <w:t xml:space="preserve"> - The name of the issuing authority or organi</w:t>
      </w:r>
      <w:r w:rsidR="002F6A23">
        <w:rPr>
          <w:i/>
        </w:rPr>
        <w:t>z</w:t>
      </w:r>
      <w:r w:rsidRPr="00717E67">
        <w:rPr>
          <w:i/>
        </w:rPr>
        <w:t>ation.</w:t>
      </w:r>
      <w:commentRangeEnd w:id="90"/>
      <w:r w:rsidR="0026732C">
        <w:rPr>
          <w:rStyle w:val="CommentReference"/>
          <w:color w:val="auto"/>
        </w:rPr>
        <w:commentReference w:id="90"/>
      </w:r>
      <w:commentRangeEnd w:id="91"/>
      <w:r w:rsidR="004A4068">
        <w:rPr>
          <w:rStyle w:val="CommentReference"/>
          <w:color w:val="auto"/>
        </w:rPr>
        <w:commentReference w:id="91"/>
      </w:r>
    </w:p>
    <w:p w14:paraId="58D9863B" w14:textId="4DCB0348" w:rsidR="0042634F" w:rsidRDefault="0042634F" w:rsidP="004779E7">
      <w:pPr>
        <w:pStyle w:val="Bullet1"/>
        <w:numPr>
          <w:ilvl w:val="0"/>
          <w:numId w:val="68"/>
        </w:numPr>
      </w:pPr>
      <w:r w:rsidRPr="00444816">
        <w:rPr>
          <w:u w:val="single"/>
        </w:rPr>
        <w:t>Date of certificate</w:t>
      </w:r>
      <w:r>
        <w:t xml:space="preserve"> - The date on which the certificate is awarded</w:t>
      </w:r>
      <w:r w:rsidR="00A00224">
        <w:t xml:space="preserve"> or issued</w:t>
      </w:r>
      <w:r>
        <w:t xml:space="preserve">. </w:t>
      </w:r>
      <w:r w:rsidR="00444816">
        <w:t>Note - t</w:t>
      </w:r>
      <w:r>
        <w:t>his may not necessarily be the same as the date on which the audit was completed.</w:t>
      </w:r>
    </w:p>
    <w:p w14:paraId="02E4DD90" w14:textId="2894CBAA" w:rsidR="0042634F" w:rsidRDefault="0042634F" w:rsidP="004779E7">
      <w:pPr>
        <w:pStyle w:val="Bullet1"/>
        <w:numPr>
          <w:ilvl w:val="0"/>
          <w:numId w:val="68"/>
        </w:numPr>
      </w:pPr>
      <w:r w:rsidRPr="00444816">
        <w:rPr>
          <w:u w:val="single"/>
        </w:rPr>
        <w:t xml:space="preserve">Expiry </w:t>
      </w:r>
      <w:r w:rsidR="0091769D">
        <w:rPr>
          <w:u w:val="single"/>
        </w:rPr>
        <w:t>d</w:t>
      </w:r>
      <w:r w:rsidRPr="00444816">
        <w:rPr>
          <w:u w:val="single"/>
        </w:rPr>
        <w:t>ate</w:t>
      </w:r>
      <w:r>
        <w:t xml:space="preserve"> - The </w:t>
      </w:r>
      <w:r w:rsidR="00717E67">
        <w:t xml:space="preserve">expiry </w:t>
      </w:r>
      <w:r>
        <w:t>date should normally be five years less one day after the date on which the</w:t>
      </w:r>
      <w:r w:rsidR="00444816">
        <w:t xml:space="preserve"> </w:t>
      </w:r>
      <w:r>
        <w:t>certificate was awarded.</w:t>
      </w:r>
    </w:p>
    <w:p w14:paraId="6332B2AB" w14:textId="1C95AE8B" w:rsidR="00453D69" w:rsidRPr="00AB11EC" w:rsidRDefault="00453D69" w:rsidP="004779E7">
      <w:pPr>
        <w:pStyle w:val="Bullet1"/>
        <w:numPr>
          <w:ilvl w:val="0"/>
          <w:numId w:val="68"/>
        </w:numPr>
      </w:pPr>
      <w:r>
        <w:rPr>
          <w:u w:val="single"/>
        </w:rPr>
        <w:t xml:space="preserve">List of the </w:t>
      </w:r>
      <w:r w:rsidR="0091769D">
        <w:rPr>
          <w:u w:val="single"/>
        </w:rPr>
        <w:t>m</w:t>
      </w:r>
      <w:r>
        <w:rPr>
          <w:u w:val="single"/>
        </w:rPr>
        <w:t xml:space="preserve">odel </w:t>
      </w:r>
      <w:r w:rsidR="0091769D">
        <w:rPr>
          <w:u w:val="single"/>
        </w:rPr>
        <w:t>c</w:t>
      </w:r>
      <w:r>
        <w:rPr>
          <w:u w:val="single"/>
        </w:rPr>
        <w:t>ourses</w:t>
      </w:r>
      <w:r>
        <w:t xml:space="preserve"> – List of the courses the </w:t>
      </w:r>
      <w:r w:rsidR="00BE64AA">
        <w:t>organization</w:t>
      </w:r>
      <w:r>
        <w:t xml:space="preserve"> is approved to deliver. </w:t>
      </w:r>
    </w:p>
    <w:p w14:paraId="243920CF" w14:textId="2A69E7FD" w:rsidR="00AB11EC" w:rsidRDefault="00444816" w:rsidP="004779E7">
      <w:pPr>
        <w:pStyle w:val="Bullet1"/>
        <w:numPr>
          <w:ilvl w:val="0"/>
          <w:numId w:val="68"/>
        </w:numPr>
      </w:pPr>
      <w:r w:rsidRPr="00444816">
        <w:rPr>
          <w:u w:val="single"/>
        </w:rPr>
        <w:t>Other</w:t>
      </w:r>
      <w:r>
        <w:rPr>
          <w:u w:val="single"/>
        </w:rPr>
        <w:t xml:space="preserve"> </w:t>
      </w:r>
      <w:r w:rsidR="0091769D">
        <w:rPr>
          <w:u w:val="single"/>
        </w:rPr>
        <w:t>c</w:t>
      </w:r>
      <w:r>
        <w:rPr>
          <w:u w:val="single"/>
        </w:rPr>
        <w:t>onditions</w:t>
      </w:r>
      <w:r>
        <w:t xml:space="preserve"> – It may be relevant to l</w:t>
      </w:r>
      <w:r w:rsidR="00484A69">
        <w:t xml:space="preserve">ist </w:t>
      </w:r>
      <w:r>
        <w:t xml:space="preserve">any </w:t>
      </w:r>
      <w:r w:rsidR="00717E67">
        <w:t xml:space="preserve">other </w:t>
      </w:r>
      <w:r w:rsidR="00484A69">
        <w:t xml:space="preserve">conditions </w:t>
      </w:r>
      <w:r>
        <w:t xml:space="preserve">that the </w:t>
      </w:r>
      <w:r w:rsidR="00BE64AA">
        <w:t>training organization</w:t>
      </w:r>
      <w:r>
        <w:t xml:space="preserve"> needs to comply with.</w:t>
      </w:r>
    </w:p>
    <w:p w14:paraId="79B624D7" w14:textId="14C6A93C" w:rsidR="00792BC1" w:rsidRDefault="00484A69" w:rsidP="00B83DA2">
      <w:pPr>
        <w:pStyle w:val="BodyText"/>
      </w:pPr>
      <w:r>
        <w:t xml:space="preserve">The </w:t>
      </w:r>
      <w:r w:rsidR="0091769D">
        <w:t>c</w:t>
      </w:r>
      <w:r>
        <w:t xml:space="preserve">ompetent </w:t>
      </w:r>
      <w:r w:rsidR="0091769D">
        <w:t>a</w:t>
      </w:r>
      <w:r>
        <w:t>uthority should retain a copy of the certificate for their records</w:t>
      </w:r>
      <w:r w:rsidR="009653F1">
        <w:t>,</w:t>
      </w:r>
      <w:r>
        <w:t xml:space="preserve"> and forward an electronic copy to IALA secretariat (</w:t>
      </w:r>
      <w:hyperlink r:id="rId24" w:history="1">
        <w:r w:rsidR="001229DE" w:rsidRPr="009653F1">
          <w:rPr>
            <w:rStyle w:val="Hyperlink"/>
            <w:highlight w:val="yellow"/>
          </w:rPr>
          <w:t>XXX@iala-aism.org</w:t>
        </w:r>
      </w:hyperlink>
      <w:r>
        <w:t>)</w:t>
      </w:r>
      <w:r w:rsidR="001229DE">
        <w:t xml:space="preserve">. </w:t>
      </w:r>
    </w:p>
    <w:p w14:paraId="639183BD" w14:textId="2E0970AB" w:rsidR="00B83DA2" w:rsidRDefault="00C1221E" w:rsidP="00E3722A">
      <w:pPr>
        <w:pStyle w:val="Heading2"/>
      </w:pPr>
      <w:bookmarkStart w:id="92" w:name="_Toc63946422"/>
      <w:r>
        <w:t>MAINTAINING ACCREDITATION</w:t>
      </w:r>
      <w:bookmarkEnd w:id="92"/>
    </w:p>
    <w:p w14:paraId="0C03C6D9" w14:textId="2CC4ED04" w:rsidR="00D46EF5" w:rsidRDefault="00D46EF5" w:rsidP="00D46EF5">
      <w:pPr>
        <w:pStyle w:val="Heading2separationline"/>
      </w:pPr>
    </w:p>
    <w:p w14:paraId="43851E3A" w14:textId="77777777" w:rsidR="00277F63" w:rsidRDefault="008519E0" w:rsidP="008519E0">
      <w:pPr>
        <w:pStyle w:val="BodyText"/>
        <w:rPr>
          <w:ins w:id="93" w:author="Abercrombie, Kerrie" w:date="2021-02-11T14:24:00Z"/>
          <w:highlight w:val="cyan"/>
        </w:rPr>
      </w:pPr>
      <w:ins w:id="94" w:author="Abercrombie, Kerrie" w:date="2021-02-11T14:07:00Z">
        <w:r w:rsidRPr="008519E0">
          <w:rPr>
            <w:highlight w:val="cyan"/>
          </w:rPr>
          <w:t xml:space="preserve">During the period of accreditation </w:t>
        </w:r>
      </w:ins>
      <w:ins w:id="95" w:author="Abercrombie, Kerrie" w:date="2021-02-11T14:08:00Z">
        <w:r w:rsidRPr="008519E0">
          <w:rPr>
            <w:highlight w:val="cyan"/>
          </w:rPr>
          <w:t>a</w:t>
        </w:r>
      </w:ins>
      <w:ins w:id="96" w:author="Abercrombie, Kerrie" w:date="2021-02-11T14:07:00Z">
        <w:r w:rsidRPr="008519E0">
          <w:rPr>
            <w:highlight w:val="cyan"/>
          </w:rPr>
          <w:t xml:space="preserve"> </w:t>
        </w:r>
      </w:ins>
      <w:ins w:id="97" w:author="Abercrombie, Kerrie" w:date="2021-02-11T14:08:00Z">
        <w:r w:rsidRPr="008519E0">
          <w:rPr>
            <w:highlight w:val="cyan"/>
          </w:rPr>
          <w:t xml:space="preserve">competent authority </w:t>
        </w:r>
      </w:ins>
      <w:ins w:id="98" w:author="Abercrombie, Kerrie" w:date="2021-02-11T14:07:00Z">
        <w:r w:rsidRPr="008519E0">
          <w:rPr>
            <w:highlight w:val="cyan"/>
          </w:rPr>
          <w:t xml:space="preserve">may consider the use of periodic audits and associated compliance matrixes to ensure the </w:t>
        </w:r>
      </w:ins>
      <w:ins w:id="99" w:author="Abercrombie, Kerrie" w:date="2021-02-11T14:09:00Z">
        <w:r w:rsidRPr="008519E0">
          <w:rPr>
            <w:highlight w:val="cyan"/>
          </w:rPr>
          <w:t>accredited</w:t>
        </w:r>
      </w:ins>
      <w:ins w:id="100" w:author="Abercrombie, Kerrie" w:date="2021-02-11T14:08:00Z">
        <w:r w:rsidRPr="008519E0">
          <w:rPr>
            <w:highlight w:val="cyan"/>
          </w:rPr>
          <w:t xml:space="preserve"> </w:t>
        </w:r>
      </w:ins>
      <w:ins w:id="101" w:author="Abercrombie, Kerrie" w:date="2021-02-11T14:07:00Z">
        <w:r w:rsidRPr="008519E0">
          <w:rPr>
            <w:highlight w:val="cyan"/>
          </w:rPr>
          <w:t>training organisation</w:t>
        </w:r>
      </w:ins>
      <w:ins w:id="102" w:author="Abercrombie, Kerrie" w:date="2021-02-11T14:08:00Z">
        <w:r w:rsidRPr="008519E0">
          <w:rPr>
            <w:highlight w:val="cyan"/>
          </w:rPr>
          <w:t xml:space="preserve"> continues to </w:t>
        </w:r>
      </w:ins>
      <w:ins w:id="103" w:author="Abercrombie, Kerrie" w:date="2021-02-11T14:22:00Z">
        <w:r w:rsidR="00277F63">
          <w:rPr>
            <w:highlight w:val="cyan"/>
          </w:rPr>
          <w:t xml:space="preserve">conform </w:t>
        </w:r>
        <w:proofErr w:type="gramStart"/>
        <w:r w:rsidR="00277F63">
          <w:rPr>
            <w:highlight w:val="cyan"/>
          </w:rPr>
          <w:t>with</w:t>
        </w:r>
        <w:proofErr w:type="gramEnd"/>
        <w:r w:rsidR="00277F63">
          <w:rPr>
            <w:highlight w:val="cyan"/>
          </w:rPr>
          <w:t xml:space="preserve"> </w:t>
        </w:r>
      </w:ins>
      <w:ins w:id="104" w:author="Abercrombie, Kerrie" w:date="2021-02-11T14:23:00Z">
        <w:r w:rsidR="00277F63">
          <w:rPr>
            <w:highlight w:val="cyan"/>
          </w:rPr>
          <w:t xml:space="preserve">the practices specified in </w:t>
        </w:r>
        <w:r w:rsidR="00277F63" w:rsidRPr="00277F63">
          <w:rPr>
            <w:highlight w:val="cyan"/>
          </w:rPr>
          <w:t>Recommendation 0149 on</w:t>
        </w:r>
        <w:r w:rsidR="00277F63" w:rsidRPr="00277F63">
          <w:rPr>
            <w:i/>
            <w:iCs/>
            <w:highlight w:val="cyan"/>
          </w:rPr>
          <w:t xml:space="preserve"> the Accreditation of Training Organizations</w:t>
        </w:r>
        <w:r w:rsidR="00277F63" w:rsidRPr="00277F63">
          <w:rPr>
            <w:highlight w:val="cyan"/>
          </w:rPr>
          <w:t xml:space="preserve"> </w:t>
        </w:r>
        <w:r w:rsidR="00277F63">
          <w:rPr>
            <w:highlight w:val="cyan"/>
          </w:rPr>
          <w:t xml:space="preserve">and this guidance described in </w:t>
        </w:r>
      </w:ins>
      <w:ins w:id="105" w:author="Abercrombie, Kerrie" w:date="2021-02-11T14:08:00Z">
        <w:r w:rsidRPr="008519E0">
          <w:rPr>
            <w:highlight w:val="cyan"/>
          </w:rPr>
          <w:t xml:space="preserve">this Guideline. </w:t>
        </w:r>
      </w:ins>
    </w:p>
    <w:p w14:paraId="1C46BED5" w14:textId="6D9E9A55" w:rsidR="00EA130F" w:rsidRDefault="00EA130F" w:rsidP="008519E0">
      <w:pPr>
        <w:pStyle w:val="BodyText"/>
        <w:rPr>
          <w:ins w:id="106" w:author="Abercrombie, Kerrie" w:date="2021-02-11T14:27:00Z"/>
          <w:highlight w:val="cyan"/>
        </w:rPr>
      </w:pPr>
      <w:ins w:id="107" w:author="Abercrombie, Kerrie" w:date="2021-02-11T14:27:00Z">
        <w:r>
          <w:rPr>
            <w:highlight w:val="cyan"/>
          </w:rPr>
          <w:t>Examples of how this could be adopted include:</w:t>
        </w:r>
      </w:ins>
    </w:p>
    <w:p w14:paraId="3791C808" w14:textId="77777777" w:rsidR="00EA130F" w:rsidRDefault="008519E0" w:rsidP="00EA130F">
      <w:pPr>
        <w:pStyle w:val="BodyText"/>
        <w:numPr>
          <w:ilvl w:val="0"/>
          <w:numId w:val="77"/>
        </w:numPr>
        <w:rPr>
          <w:ins w:id="108" w:author="Abercrombie, Kerrie" w:date="2021-02-11T14:28:00Z"/>
          <w:highlight w:val="cyan"/>
        </w:rPr>
      </w:pPr>
      <w:ins w:id="109" w:author="Abercrombie, Kerrie" w:date="2021-02-11T14:10:00Z">
        <w:r w:rsidRPr="008519E0">
          <w:rPr>
            <w:highlight w:val="cyan"/>
          </w:rPr>
          <w:t xml:space="preserve">an </w:t>
        </w:r>
        <w:r w:rsidRPr="008519E0">
          <w:rPr>
            <w:highlight w:val="cyan"/>
            <w:u w:val="single"/>
          </w:rPr>
          <w:t>audit conducted approximately</w:t>
        </w:r>
        <w:r w:rsidRPr="008519E0">
          <w:rPr>
            <w:highlight w:val="cyan"/>
          </w:rPr>
          <w:t xml:space="preserve"> half way through the validity period</w:t>
        </w:r>
      </w:ins>
    </w:p>
    <w:p w14:paraId="3C493CE3" w14:textId="77777777" w:rsidR="00EA130F" w:rsidRDefault="00277F63" w:rsidP="00EA130F">
      <w:pPr>
        <w:pStyle w:val="BodyText"/>
        <w:numPr>
          <w:ilvl w:val="0"/>
          <w:numId w:val="77"/>
        </w:numPr>
        <w:rPr>
          <w:ins w:id="110" w:author="Abercrombie, Kerrie" w:date="2021-02-11T14:28:00Z"/>
          <w:highlight w:val="cyan"/>
        </w:rPr>
      </w:pPr>
      <w:proofErr w:type="gramStart"/>
      <w:ins w:id="111" w:author="Abercrombie, Kerrie" w:date="2021-02-11T14:26:00Z">
        <w:r>
          <w:rPr>
            <w:highlight w:val="cyan"/>
          </w:rPr>
          <w:t>whe</w:t>
        </w:r>
      </w:ins>
      <w:ins w:id="112" w:author="Abercrombie, Kerrie" w:date="2021-02-11T14:27:00Z">
        <w:r w:rsidR="00EA130F">
          <w:rPr>
            <w:highlight w:val="cyan"/>
          </w:rPr>
          <w:t>re</w:t>
        </w:r>
      </w:ins>
      <w:proofErr w:type="gramEnd"/>
      <w:ins w:id="113" w:author="Abercrombie, Kerrie" w:date="2021-02-11T14:10:00Z">
        <w:r>
          <w:rPr>
            <w:highlight w:val="cyan"/>
          </w:rPr>
          <w:t xml:space="preserve"> </w:t>
        </w:r>
      </w:ins>
      <w:ins w:id="114" w:author="Abercrombie, Kerrie" w:date="2021-02-11T14:11:00Z">
        <w:r w:rsidR="008519E0" w:rsidRPr="00277F63">
          <w:rPr>
            <w:highlight w:val="cyan"/>
          </w:rPr>
          <w:t>concerns</w:t>
        </w:r>
      </w:ins>
      <w:ins w:id="115" w:author="Abercrombie, Kerrie" w:date="2021-02-11T14:27:00Z">
        <w:r w:rsidR="00EA130F">
          <w:rPr>
            <w:highlight w:val="cyan"/>
          </w:rPr>
          <w:t xml:space="preserve"> have</w:t>
        </w:r>
      </w:ins>
      <w:ins w:id="116" w:author="Abercrombie, Kerrie" w:date="2021-02-11T14:11:00Z">
        <w:r w:rsidR="008519E0" w:rsidRPr="00277F63">
          <w:rPr>
            <w:highlight w:val="cyan"/>
          </w:rPr>
          <w:t xml:space="preserve"> </w:t>
        </w:r>
      </w:ins>
      <w:ins w:id="117" w:author="Abercrombie, Kerrie" w:date="2021-02-11T14:24:00Z">
        <w:r>
          <w:rPr>
            <w:highlight w:val="cyan"/>
          </w:rPr>
          <w:t>be</w:t>
        </w:r>
      </w:ins>
      <w:ins w:id="118" w:author="Abercrombie, Kerrie" w:date="2021-02-11T14:27:00Z">
        <w:r w:rsidR="00EA130F">
          <w:rPr>
            <w:highlight w:val="cyan"/>
          </w:rPr>
          <w:t>en</w:t>
        </w:r>
      </w:ins>
      <w:ins w:id="119" w:author="Abercrombie, Kerrie" w:date="2021-02-11T14:11:00Z">
        <w:r>
          <w:rPr>
            <w:highlight w:val="cyan"/>
          </w:rPr>
          <w:t xml:space="preserve"> raised</w:t>
        </w:r>
      </w:ins>
      <w:ins w:id="120" w:author="Abercrombie, Kerrie" w:date="2021-02-11T14:26:00Z">
        <w:r>
          <w:rPr>
            <w:highlight w:val="cyan"/>
          </w:rPr>
          <w:t xml:space="preserve"> </w:t>
        </w:r>
      </w:ins>
      <w:ins w:id="121" w:author="Abercrombie, Kerrie" w:date="2021-02-11T14:11:00Z">
        <w:r w:rsidR="008519E0" w:rsidRPr="00277F63">
          <w:rPr>
            <w:highlight w:val="cyan"/>
          </w:rPr>
          <w:t xml:space="preserve">regarding the delivery of the courses they have been approved to deliver.  </w:t>
        </w:r>
      </w:ins>
    </w:p>
    <w:p w14:paraId="408EFAD6" w14:textId="01F52221" w:rsidR="008519E0" w:rsidRPr="00277F63" w:rsidRDefault="00EA130F" w:rsidP="00EA130F">
      <w:pPr>
        <w:pStyle w:val="BodyText"/>
        <w:numPr>
          <w:ilvl w:val="0"/>
          <w:numId w:val="77"/>
        </w:numPr>
        <w:rPr>
          <w:ins w:id="122" w:author="Abercrombie, Kerrie" w:date="2021-02-11T14:10:00Z"/>
          <w:highlight w:val="cyan"/>
        </w:rPr>
      </w:pPr>
      <w:ins w:id="123" w:author="Abercrombie, Kerrie" w:date="2021-02-11T14:29:00Z">
        <w:r>
          <w:rPr>
            <w:highlight w:val="cyan"/>
          </w:rPr>
          <w:t xml:space="preserve">Requiring an </w:t>
        </w:r>
      </w:ins>
      <w:ins w:id="124" w:author="Abercrombie, Kerrie" w:date="2021-02-11T14:10:00Z">
        <w:r w:rsidR="008519E0" w:rsidRPr="00277F63">
          <w:rPr>
            <w:highlight w:val="cyan"/>
          </w:rPr>
          <w:t>annual report listing the number of students attending courses, details of current instructors/assessors, copies of student feedback results etc.</w:t>
        </w:r>
      </w:ins>
    </w:p>
    <w:p w14:paraId="63987454" w14:textId="512BA50F" w:rsidR="00D46EF5" w:rsidDel="00D62D53" w:rsidRDefault="00D46EF5" w:rsidP="00D62D53">
      <w:pPr>
        <w:pStyle w:val="Bullet1"/>
        <w:numPr>
          <w:ilvl w:val="0"/>
          <w:numId w:val="68"/>
        </w:numPr>
        <w:rPr>
          <w:del w:id="125" w:author="Abercrombie, Kerrie" w:date="2021-02-11T13:56:00Z"/>
          <w:highlight w:val="cyan"/>
        </w:rPr>
      </w:pPr>
      <w:del w:id="126" w:author="Abercrombie, Kerrie" w:date="2021-02-11T14:13:00Z">
        <w:r w:rsidRPr="00D62D53" w:rsidDel="008519E0">
          <w:rPr>
            <w:highlight w:val="cyan"/>
          </w:rPr>
          <w:delText xml:space="preserve">The </w:delText>
        </w:r>
        <w:r w:rsidR="00924827" w:rsidRPr="00D62D53" w:rsidDel="008519E0">
          <w:rPr>
            <w:highlight w:val="cyan"/>
          </w:rPr>
          <w:delText>c</w:delText>
        </w:r>
        <w:r w:rsidRPr="00D62D53" w:rsidDel="008519E0">
          <w:rPr>
            <w:highlight w:val="cyan"/>
          </w:rPr>
          <w:delText xml:space="preserve">ompetent </w:delText>
        </w:r>
        <w:r w:rsidR="00924827" w:rsidRPr="00D62D53" w:rsidDel="008519E0">
          <w:rPr>
            <w:highlight w:val="cyan"/>
          </w:rPr>
          <w:delText>a</w:delText>
        </w:r>
        <w:r w:rsidRPr="00D62D53" w:rsidDel="008519E0">
          <w:rPr>
            <w:highlight w:val="cyan"/>
          </w:rPr>
          <w:delText xml:space="preserve">uthority </w:delText>
        </w:r>
        <w:commentRangeStart w:id="127"/>
        <w:r w:rsidRPr="00D62D53" w:rsidDel="008519E0">
          <w:rPr>
            <w:highlight w:val="cyan"/>
          </w:rPr>
          <w:delText xml:space="preserve">may require </w:delText>
        </w:r>
        <w:commentRangeStart w:id="128"/>
        <w:commentRangeStart w:id="129"/>
        <w:r w:rsidRPr="00D62D53" w:rsidDel="008519E0">
          <w:rPr>
            <w:highlight w:val="cyan"/>
          </w:rPr>
          <w:delText xml:space="preserve">periodic audits </w:delText>
        </w:r>
        <w:commentRangeEnd w:id="128"/>
        <w:r w:rsidR="00322C26" w:rsidRPr="00D62D53" w:rsidDel="008519E0">
          <w:rPr>
            <w:rStyle w:val="CommentReference"/>
            <w:highlight w:val="cyan"/>
          </w:rPr>
          <w:commentReference w:id="128"/>
        </w:r>
        <w:commentRangeEnd w:id="129"/>
        <w:r w:rsidR="003A5F86" w:rsidRPr="00D62D53" w:rsidDel="008519E0">
          <w:rPr>
            <w:rStyle w:val="CommentReference"/>
            <w:highlight w:val="cyan"/>
          </w:rPr>
          <w:commentReference w:id="129"/>
        </w:r>
        <w:r w:rsidRPr="00D62D53" w:rsidDel="008519E0">
          <w:rPr>
            <w:highlight w:val="cyan"/>
          </w:rPr>
          <w:delText xml:space="preserve">to be performed </w:delText>
        </w:r>
      </w:del>
      <w:del w:id="130" w:author="Abercrombie, Kerrie" w:date="2021-02-11T13:48:00Z">
        <w:r w:rsidRPr="00D62D53" w:rsidDel="00BC01B1">
          <w:rPr>
            <w:highlight w:val="cyan"/>
          </w:rPr>
          <w:delText>at appropriate intervals</w:delText>
        </w:r>
      </w:del>
      <w:del w:id="131" w:author="Abercrombie, Kerrie" w:date="2021-02-11T13:49:00Z">
        <w:r w:rsidR="0086372F" w:rsidRPr="00D62D53" w:rsidDel="00BC01B1">
          <w:rPr>
            <w:highlight w:val="cyan"/>
          </w:rPr>
          <w:delText>, or an</w:delText>
        </w:r>
      </w:del>
      <w:del w:id="132" w:author="Abercrombie, Kerrie" w:date="2021-02-11T13:54:00Z">
        <w:r w:rsidR="0086372F" w:rsidRPr="00D62D53" w:rsidDel="00BC01B1">
          <w:rPr>
            <w:highlight w:val="cyan"/>
          </w:rPr>
          <w:delText xml:space="preserve"> </w:delText>
        </w:r>
      </w:del>
      <w:del w:id="133" w:author="Abercrombie, Kerrie" w:date="2021-02-11T13:55:00Z">
        <w:r w:rsidR="0086372F" w:rsidRPr="00D62D53" w:rsidDel="00BC01B1">
          <w:rPr>
            <w:highlight w:val="cyan"/>
          </w:rPr>
          <w:delText>alternate</w:delText>
        </w:r>
        <w:r w:rsidR="00BC01B1" w:rsidRPr="00D62D53" w:rsidDel="00BC01B1">
          <w:rPr>
            <w:highlight w:val="cyan"/>
          </w:rPr>
          <w:delText xml:space="preserve"> </w:delText>
        </w:r>
        <w:r w:rsidR="00DD6AB7" w:rsidRPr="00D62D53" w:rsidDel="00BC01B1">
          <w:rPr>
            <w:highlight w:val="cyan"/>
          </w:rPr>
          <w:delText xml:space="preserve">monitoring </w:delText>
        </w:r>
        <w:r w:rsidR="0086372F" w:rsidRPr="00D62D53" w:rsidDel="00BC01B1">
          <w:rPr>
            <w:highlight w:val="cyan"/>
          </w:rPr>
          <w:delText>strategy implemented (for example, an annual report listing the number of students attending courses</w:delText>
        </w:r>
      </w:del>
      <w:del w:id="134" w:author="Abercrombie, Kerrie" w:date="2021-02-03T15:49:00Z">
        <w:r w:rsidR="0086372F" w:rsidRPr="00D62D53" w:rsidDel="00DF1517">
          <w:rPr>
            <w:highlight w:val="cyan"/>
          </w:rPr>
          <w:delText xml:space="preserve"> and </w:delText>
        </w:r>
      </w:del>
      <w:del w:id="135" w:author="Abercrombie, Kerrie" w:date="2021-02-11T13:55:00Z">
        <w:r w:rsidR="0086372F" w:rsidRPr="00D62D53" w:rsidDel="00BC01B1">
          <w:rPr>
            <w:highlight w:val="cyan"/>
          </w:rPr>
          <w:delText>copies of student feedback results</w:delText>
        </w:r>
      </w:del>
      <w:del w:id="136" w:author="Abercrombie, Kerrie" w:date="2021-02-11T13:56:00Z">
        <w:r w:rsidR="0086372F" w:rsidRPr="00D62D53" w:rsidDel="00D62D53">
          <w:rPr>
            <w:highlight w:val="cyan"/>
          </w:rPr>
          <w:delText xml:space="preserve">) </w:delText>
        </w:r>
        <w:commentRangeEnd w:id="127"/>
        <w:r w:rsidR="0026732C" w:rsidRPr="00D62D53" w:rsidDel="00D62D53">
          <w:rPr>
            <w:rStyle w:val="CommentReference"/>
            <w:highlight w:val="cyan"/>
          </w:rPr>
          <w:commentReference w:id="127"/>
        </w:r>
        <w:r w:rsidRPr="00D62D53" w:rsidDel="00D62D53">
          <w:rPr>
            <w:highlight w:val="cyan"/>
          </w:rPr>
          <w:delText xml:space="preserve">to ensure </w:delText>
        </w:r>
      </w:del>
      <w:del w:id="137" w:author="Abercrombie, Kerrie" w:date="2021-01-27T16:18:00Z">
        <w:r w:rsidR="0007077F" w:rsidRPr="00D62D53" w:rsidDel="006864D0">
          <w:rPr>
            <w:highlight w:val="cyan"/>
          </w:rPr>
          <w:delText xml:space="preserve">the </w:delText>
        </w:r>
        <w:r w:rsidRPr="00D62D53" w:rsidDel="006864D0">
          <w:rPr>
            <w:highlight w:val="cyan"/>
          </w:rPr>
          <w:delText>continuity of</w:delText>
        </w:r>
      </w:del>
      <w:del w:id="138" w:author="Abercrombie, Kerrie" w:date="2021-02-11T13:56:00Z">
        <w:r w:rsidRPr="00D62D53" w:rsidDel="00D62D53">
          <w:rPr>
            <w:highlight w:val="cyan"/>
          </w:rPr>
          <w:delText xml:space="preserve"> standards</w:delText>
        </w:r>
        <w:r w:rsidR="0086372F" w:rsidRPr="00D62D53" w:rsidDel="00D62D53">
          <w:rPr>
            <w:highlight w:val="cyan"/>
          </w:rPr>
          <w:delText xml:space="preserve"> are being maintained</w:delText>
        </w:r>
        <w:r w:rsidRPr="00D62D53" w:rsidDel="00D62D53">
          <w:rPr>
            <w:highlight w:val="cyan"/>
          </w:rPr>
          <w:delText xml:space="preserve">. </w:delText>
        </w:r>
      </w:del>
    </w:p>
    <w:p w14:paraId="6FC4E73A" w14:textId="34EBC0B2" w:rsidR="00435202" w:rsidRDefault="0086372F" w:rsidP="00435202">
      <w:pPr>
        <w:pStyle w:val="BodyText"/>
      </w:pPr>
      <w:r w:rsidRPr="0086372F">
        <w:t>P</w:t>
      </w:r>
      <w:r w:rsidR="00435202" w:rsidRPr="0086372F">
        <w:t xml:space="preserve">eriodic audits </w:t>
      </w:r>
      <w:r w:rsidR="00EA130F">
        <w:t xml:space="preserve">may </w:t>
      </w:r>
      <w:r w:rsidR="00435202" w:rsidRPr="0086372F">
        <w:t xml:space="preserve">also </w:t>
      </w:r>
      <w:r w:rsidRPr="0086372F">
        <w:t xml:space="preserve">aim to </w:t>
      </w:r>
      <w:r w:rsidR="00435202" w:rsidRPr="0086372F">
        <w:t xml:space="preserve">ensure </w:t>
      </w:r>
      <w:r w:rsidR="00DD6AB7">
        <w:t xml:space="preserve">the </w:t>
      </w:r>
      <w:r w:rsidR="00435202" w:rsidRPr="0086372F">
        <w:t xml:space="preserve">model courses for which the </w:t>
      </w:r>
      <w:r w:rsidR="00BE64AA">
        <w:t>training organization</w:t>
      </w:r>
      <w:r w:rsidR="00435202" w:rsidRPr="0086372F">
        <w:t xml:space="preserve"> is approved to deliver are being implemented in a manner consistent with the respective model course</w:t>
      </w:r>
      <w:r w:rsidRPr="0086372F">
        <w:t>,</w:t>
      </w:r>
      <w:r w:rsidR="00435202" w:rsidRPr="0086372F">
        <w:t xml:space="preserve"> and that updates to the model course</w:t>
      </w:r>
      <w:r w:rsidRPr="0086372F">
        <w:t xml:space="preserve">, IALA </w:t>
      </w:r>
      <w:r w:rsidR="00435202" w:rsidRPr="0086372F">
        <w:t>recommendations</w:t>
      </w:r>
      <w:r w:rsidRPr="0086372F">
        <w:t xml:space="preserve"> and </w:t>
      </w:r>
      <w:r w:rsidR="00435202" w:rsidRPr="0086372F">
        <w:t xml:space="preserve">guidelines </w:t>
      </w:r>
      <w:r w:rsidRPr="0086372F">
        <w:t>are</w:t>
      </w:r>
      <w:r w:rsidR="00435202" w:rsidRPr="0086372F">
        <w:t xml:space="preserve"> incorporated into training materials.</w:t>
      </w:r>
      <w:r w:rsidR="00435202">
        <w:t xml:space="preserve">  </w:t>
      </w:r>
    </w:p>
    <w:p w14:paraId="5B72F772" w14:textId="598E96EE" w:rsidR="00435202" w:rsidRDefault="0086372F" w:rsidP="00B83DA2">
      <w:pPr>
        <w:pStyle w:val="BodyText"/>
      </w:pPr>
      <w:r>
        <w:t xml:space="preserve">The competent authority should have procedures in place to facilitate any amendments that may be required by the </w:t>
      </w:r>
      <w:r w:rsidR="00BE64AA">
        <w:t>training organization</w:t>
      </w:r>
      <w:r>
        <w:t xml:space="preserve"> during the period of validity </w:t>
      </w:r>
      <w:r w:rsidR="00DD6AB7">
        <w:t xml:space="preserve">for </w:t>
      </w:r>
      <w:r>
        <w:t xml:space="preserve">which the certificate of accreditation has been issued. </w:t>
      </w:r>
    </w:p>
    <w:p w14:paraId="6FA4BF60" w14:textId="38D956EA" w:rsidR="00B83DA2" w:rsidRDefault="00C1221E" w:rsidP="00E3722A">
      <w:pPr>
        <w:pStyle w:val="Heading2"/>
      </w:pPr>
      <w:bookmarkStart w:id="139" w:name="_Toc63946423"/>
      <w:r>
        <w:t>RENEWAL ACCREDITATION</w:t>
      </w:r>
      <w:bookmarkEnd w:id="139"/>
    </w:p>
    <w:p w14:paraId="3566390F" w14:textId="4F8C8825" w:rsidR="00B80FAE" w:rsidRDefault="00B80FAE" w:rsidP="00B80FAE">
      <w:pPr>
        <w:pStyle w:val="Heading2separationline"/>
      </w:pPr>
    </w:p>
    <w:p w14:paraId="38762A3B" w14:textId="3175C64F" w:rsidR="00435202" w:rsidRDefault="00435202" w:rsidP="00B80FAE">
      <w:pPr>
        <w:pStyle w:val="BodyText"/>
      </w:pPr>
      <w:r>
        <w:t>I</w:t>
      </w:r>
      <w:r w:rsidRPr="00435202">
        <w:t xml:space="preserve">f the </w:t>
      </w:r>
      <w:r w:rsidR="00BE64AA">
        <w:t>training organization</w:t>
      </w:r>
      <w:r w:rsidRPr="00435202">
        <w:t xml:space="preserve"> </w:t>
      </w:r>
      <w:r>
        <w:t>intends</w:t>
      </w:r>
      <w:r w:rsidRPr="00435202">
        <w:t xml:space="preserve"> to continue operating</w:t>
      </w:r>
      <w:r w:rsidR="00563157">
        <w:t xml:space="preserve"> after the expiration of the certificate of accreditation</w:t>
      </w:r>
      <w:r w:rsidRPr="00435202">
        <w:t>, the competent authority should conduct a</w:t>
      </w:r>
      <w:r w:rsidR="006864D0">
        <w:t xml:space="preserve">n </w:t>
      </w:r>
      <w:r w:rsidR="00792BC1">
        <w:t>appropriate</w:t>
      </w:r>
      <w:r w:rsidRPr="00435202">
        <w:t xml:space="preserve"> </w:t>
      </w:r>
      <w:r>
        <w:t>audit similar to the initial audit to renew accreditation, and approve the model courses t</w:t>
      </w:r>
      <w:r w:rsidR="009D741C">
        <w:t>hey intend to del</w:t>
      </w:r>
      <w:r>
        <w:t xml:space="preserve">iver.  </w:t>
      </w:r>
      <w:r w:rsidR="001921D0">
        <w:t>I</w:t>
      </w:r>
      <w:r w:rsidR="00865698">
        <w:t>deally, this audit should be completed</w:t>
      </w:r>
      <w:r w:rsidR="001921D0">
        <w:t xml:space="preserve"> within 6 months of the certificate expiry date.</w:t>
      </w:r>
    </w:p>
    <w:p w14:paraId="6685E4FA" w14:textId="5E19B188" w:rsidR="008519E0" w:rsidRPr="00B80FAE" w:rsidRDefault="00435202" w:rsidP="00B80FAE">
      <w:pPr>
        <w:pStyle w:val="BodyText"/>
      </w:pPr>
      <w:r w:rsidRPr="00435202">
        <w:lastRenderedPageBreak/>
        <w:t xml:space="preserve">This </w:t>
      </w:r>
      <w:r w:rsidR="001921D0">
        <w:t xml:space="preserve">renewal audit </w:t>
      </w:r>
      <w:r w:rsidRPr="00435202">
        <w:t>ensure</w:t>
      </w:r>
      <w:r w:rsidR="001921D0">
        <w:t>s</w:t>
      </w:r>
      <w:r w:rsidRPr="00435202">
        <w:t xml:space="preserve"> the necessary standards </w:t>
      </w:r>
      <w:r w:rsidR="009D741C">
        <w:t>are being</w:t>
      </w:r>
      <w:r w:rsidRPr="00435202">
        <w:t xml:space="preserve"> maintained</w:t>
      </w:r>
      <w:r w:rsidR="009D741C">
        <w:t>,</w:t>
      </w:r>
      <w:r w:rsidRPr="00435202">
        <w:t xml:space="preserve"> and </w:t>
      </w:r>
      <w:r w:rsidR="001921D0">
        <w:t xml:space="preserve">that a </w:t>
      </w:r>
      <w:r w:rsidRPr="00435202">
        <w:t xml:space="preserve">new </w:t>
      </w:r>
      <w:r w:rsidR="00924827">
        <w:t>c</w:t>
      </w:r>
      <w:r>
        <w:t xml:space="preserve">ertification of </w:t>
      </w:r>
      <w:r w:rsidR="00924827">
        <w:t>a</w:t>
      </w:r>
      <w:r>
        <w:t>ccreditation</w:t>
      </w:r>
      <w:r w:rsidRPr="00435202">
        <w:t xml:space="preserve"> </w:t>
      </w:r>
      <w:r w:rsidR="001921D0">
        <w:t xml:space="preserve">can </w:t>
      </w:r>
      <w:r w:rsidRPr="00435202">
        <w:t>be issued.</w:t>
      </w:r>
    </w:p>
    <w:p w14:paraId="4A99B27C" w14:textId="7956AFDD" w:rsidR="00B83DA2" w:rsidRDefault="00C1221E" w:rsidP="00E3722A">
      <w:pPr>
        <w:pStyle w:val="Heading2"/>
      </w:pPr>
      <w:bookmarkStart w:id="140" w:name="_Toc63946424"/>
      <w:r>
        <w:t>WITHDRAWAL OF ACCREDITATION</w:t>
      </w:r>
      <w:bookmarkEnd w:id="140"/>
    </w:p>
    <w:p w14:paraId="48774868" w14:textId="65ECC453" w:rsidR="00E565D7" w:rsidRDefault="00E565D7" w:rsidP="00E565D7">
      <w:pPr>
        <w:pStyle w:val="Heading2separationline"/>
      </w:pPr>
    </w:p>
    <w:p w14:paraId="473497D7" w14:textId="5F8652BC" w:rsidR="00E565D7" w:rsidRPr="00E565D7" w:rsidRDefault="001921D0" w:rsidP="00E565D7">
      <w:pPr>
        <w:pStyle w:val="BodyText"/>
      </w:pPr>
      <w:r>
        <w:t xml:space="preserve">The </w:t>
      </w:r>
      <w:r w:rsidR="00BE64AA">
        <w:t>training organization</w:t>
      </w:r>
      <w:r>
        <w:t xml:space="preserve"> may notify the competent authority that they no longer require their accreditation, or intend to deliver their approved model courses.  </w:t>
      </w:r>
    </w:p>
    <w:p w14:paraId="3F5BA929" w14:textId="6CD82DF9" w:rsidR="00075F6A" w:rsidRDefault="001921D0" w:rsidP="00FB0CE8">
      <w:pPr>
        <w:pStyle w:val="BodyText"/>
      </w:pPr>
      <w:r>
        <w:t xml:space="preserve">Similarly, the competent authority may consider suspending or withdrawing </w:t>
      </w:r>
      <w:r w:rsidR="002F6A23">
        <w:t>their</w:t>
      </w:r>
      <w:r>
        <w:t xml:space="preserve"> </w:t>
      </w:r>
      <w:r w:rsidR="002F6A23">
        <w:t>c</w:t>
      </w:r>
      <w:r>
        <w:t xml:space="preserve">ertificate of </w:t>
      </w:r>
      <w:r w:rsidR="002F6A23">
        <w:t>a</w:t>
      </w:r>
      <w:r>
        <w:t xml:space="preserve">ccreditation </w:t>
      </w:r>
      <w:r w:rsidR="008539E1">
        <w:t xml:space="preserve">where a </w:t>
      </w:r>
      <w:r w:rsidR="00BE64AA">
        <w:t>training organization</w:t>
      </w:r>
      <w:r>
        <w:t xml:space="preserve"> </w:t>
      </w:r>
      <w:r w:rsidR="008539E1">
        <w:t xml:space="preserve">is </w:t>
      </w:r>
      <w:r w:rsidR="006F3B62">
        <w:t xml:space="preserve">not </w:t>
      </w:r>
      <w:r w:rsidR="008539E1">
        <w:t xml:space="preserve">able to demonstrate compliance with the relevant quality standards, and the </w:t>
      </w:r>
      <w:r w:rsidR="009D741C">
        <w:t xml:space="preserve">requirements </w:t>
      </w:r>
      <w:r w:rsidR="008539E1" w:rsidRPr="009A4B1A">
        <w:t xml:space="preserve">for </w:t>
      </w:r>
      <w:r w:rsidR="009D741C">
        <w:t>the</w:t>
      </w:r>
      <w:r w:rsidR="008539E1" w:rsidRPr="009A4B1A">
        <w:t xml:space="preserve"> implementation, delivery and assessment</w:t>
      </w:r>
      <w:r w:rsidR="009D741C">
        <w:t xml:space="preserve"> of the respective model course</w:t>
      </w:r>
      <w:r w:rsidR="008539E1" w:rsidRPr="009A4B1A">
        <w:t>.</w:t>
      </w:r>
    </w:p>
    <w:p w14:paraId="04524533" w14:textId="16B0DBC9" w:rsidR="005F5ED5" w:rsidRDefault="008539E1" w:rsidP="005F5ED5">
      <w:pPr>
        <w:pStyle w:val="BodyText"/>
      </w:pPr>
      <w:r>
        <w:t xml:space="preserve">Where a </w:t>
      </w:r>
      <w:r w:rsidR="009D741C">
        <w:t>c</w:t>
      </w:r>
      <w:r>
        <w:t xml:space="preserve">ertificate of </w:t>
      </w:r>
      <w:r w:rsidR="009D741C">
        <w:t>a</w:t>
      </w:r>
      <w:r>
        <w:t xml:space="preserve">ccreditation is withdrawn, IALA should be informed so </w:t>
      </w:r>
      <w:r w:rsidR="006F3B62">
        <w:t xml:space="preserve">records </w:t>
      </w:r>
      <w:r>
        <w:t xml:space="preserve">can be </w:t>
      </w:r>
      <w:r w:rsidR="00803F2F">
        <w:t xml:space="preserve">updated and </w:t>
      </w:r>
      <w:r>
        <w:t xml:space="preserve">reflected </w:t>
      </w:r>
      <w:r w:rsidR="006F3B62">
        <w:t xml:space="preserve">accordingly </w:t>
      </w:r>
      <w:r>
        <w:t xml:space="preserve">on the IALA website. </w:t>
      </w:r>
    </w:p>
    <w:p w14:paraId="39D5C69C" w14:textId="6F106B27" w:rsidR="00C437C7" w:rsidRDefault="00C1221E" w:rsidP="00E3722A">
      <w:pPr>
        <w:pStyle w:val="Heading1"/>
      </w:pPr>
      <w:bookmarkStart w:id="141" w:name="_Toc63946425"/>
      <w:r>
        <w:t>ENGAGING IALA AND USE OF IALA LOGO</w:t>
      </w:r>
      <w:bookmarkEnd w:id="141"/>
    </w:p>
    <w:p w14:paraId="59311C5F" w14:textId="77777777" w:rsidR="00C437C7" w:rsidRDefault="00C437C7" w:rsidP="00C437C7">
      <w:pPr>
        <w:pStyle w:val="Heading1separatationline"/>
      </w:pPr>
    </w:p>
    <w:p w14:paraId="40A7BDB4" w14:textId="6DBEEC69" w:rsidR="001F437A" w:rsidRDefault="001F437A" w:rsidP="001F437A">
      <w:pPr>
        <w:pStyle w:val="BodyText"/>
      </w:pPr>
      <w:r>
        <w:t xml:space="preserve">The competent authority should inform IALA that a request has been made for the accreditation of a new </w:t>
      </w:r>
      <w:r w:rsidR="00BE64AA">
        <w:t>training organization</w:t>
      </w:r>
      <w:r>
        <w:t xml:space="preserve">. If necessary, IALA can provide </w:t>
      </w:r>
      <w:r w:rsidR="009D741C">
        <w:t xml:space="preserve">further </w:t>
      </w:r>
      <w:r>
        <w:t xml:space="preserve">advice </w:t>
      </w:r>
      <w:r w:rsidR="00601721">
        <w:t>on</w:t>
      </w:r>
      <w:r>
        <w:t xml:space="preserve"> the accreditation and approval process.</w:t>
      </w:r>
      <w:r w:rsidRPr="00E071DB">
        <w:t xml:space="preserve">  </w:t>
      </w:r>
    </w:p>
    <w:p w14:paraId="60D17021" w14:textId="666CF919" w:rsidR="001F437A" w:rsidRDefault="001F437A" w:rsidP="001F437A">
      <w:pPr>
        <w:pStyle w:val="BodyText"/>
      </w:pPr>
      <w:r>
        <w:t xml:space="preserve">The use of IALA logo indicates that the accreditation and approval process </w:t>
      </w:r>
      <w:r w:rsidR="004C0816">
        <w:t>complies</w:t>
      </w:r>
      <w:r>
        <w:t xml:space="preserve"> with these Guidelines.  The IALA log</w:t>
      </w:r>
      <w:r w:rsidR="004C0816">
        <w:t>o</w:t>
      </w:r>
      <w:r>
        <w:t xml:space="preserve"> may only be used by IALA member countries.</w:t>
      </w:r>
    </w:p>
    <w:p w14:paraId="7E257615" w14:textId="1CF9096E" w:rsidR="001F437A" w:rsidRDefault="001F437A" w:rsidP="001F437A">
      <w:pPr>
        <w:pStyle w:val="BodyText"/>
      </w:pPr>
      <w:r>
        <w:t>Once an accreditation and approval process has been completed, the competent authority should provide copies of the certificate of accreditation and the report</w:t>
      </w:r>
      <w:r w:rsidR="00601721">
        <w:t xml:space="preserve"> on th</w:t>
      </w:r>
      <w:r>
        <w:t>e audit process to IALA.</w:t>
      </w:r>
    </w:p>
    <w:p w14:paraId="30471E7B" w14:textId="603CC703" w:rsidR="00792BC1" w:rsidRDefault="001F437A" w:rsidP="001F437A">
      <w:pPr>
        <w:pStyle w:val="BodyText"/>
      </w:pPr>
      <w:r>
        <w:t>Following receipt of these documents</w:t>
      </w:r>
      <w:r w:rsidR="004C0816">
        <w:t>,</w:t>
      </w:r>
      <w:r>
        <w:t xml:space="preserve"> the </w:t>
      </w:r>
      <w:r w:rsidR="004C0816">
        <w:t xml:space="preserve">details of the </w:t>
      </w:r>
      <w:r w:rsidR="00BE64AA">
        <w:t>training organization</w:t>
      </w:r>
      <w:r>
        <w:t xml:space="preserve"> will be added </w:t>
      </w:r>
      <w:r w:rsidR="001229DE">
        <w:t>to</w:t>
      </w:r>
      <w:r>
        <w:t xml:space="preserve"> the IALA website and copies of the IALA logo provided to the </w:t>
      </w:r>
      <w:r w:rsidR="00BE64AA">
        <w:t>training organization</w:t>
      </w:r>
      <w:r>
        <w:t xml:space="preserve">. The </w:t>
      </w:r>
      <w:r w:rsidR="00BE64AA">
        <w:t>training organization</w:t>
      </w:r>
      <w:r>
        <w:t xml:space="preserve"> will </w:t>
      </w:r>
      <w:r w:rsidR="00601721">
        <w:t xml:space="preserve">then </w:t>
      </w:r>
      <w:r>
        <w:t xml:space="preserve">have </w:t>
      </w:r>
      <w:r w:rsidR="009D741C" w:rsidRPr="00601721">
        <w:t>permission</w:t>
      </w:r>
      <w:r>
        <w:t xml:space="preserve"> to use the IALA logo for the duration of the validity of their </w:t>
      </w:r>
      <w:r w:rsidR="009D741C">
        <w:t xml:space="preserve">certificate of </w:t>
      </w:r>
      <w:r>
        <w:t>accreditation</w:t>
      </w:r>
      <w:r w:rsidR="00E46C38">
        <w:t xml:space="preserve">. </w:t>
      </w:r>
      <w:r>
        <w:t xml:space="preserve">The IALA logo may only be used by </w:t>
      </w:r>
      <w:r w:rsidR="00BE64AA">
        <w:t>training organization</w:t>
      </w:r>
      <w:r>
        <w:t xml:space="preserve">s located in a country that is a national member of IALA. </w:t>
      </w:r>
    </w:p>
    <w:p w14:paraId="29F4E816" w14:textId="55ACB8E4" w:rsidR="00597B9E" w:rsidRDefault="00C1221E" w:rsidP="00071CF4">
      <w:pPr>
        <w:pStyle w:val="Heading1"/>
      </w:pPr>
      <w:bookmarkStart w:id="142" w:name="_Toc63946426"/>
      <w:r>
        <w:rPr>
          <w:caps w:val="0"/>
        </w:rPr>
        <w:t xml:space="preserve">INTERNATIONAL RECOGNITION OF ACCREDITED </w:t>
      </w:r>
      <w:r w:rsidR="00BE64AA">
        <w:rPr>
          <w:caps w:val="0"/>
        </w:rPr>
        <w:t>TRAINING ORGANIZATION</w:t>
      </w:r>
      <w:r>
        <w:rPr>
          <w:caps w:val="0"/>
        </w:rPr>
        <w:t>S</w:t>
      </w:r>
      <w:bookmarkEnd w:id="142"/>
    </w:p>
    <w:p w14:paraId="33785BB3" w14:textId="77777777" w:rsidR="00597B9E" w:rsidRDefault="00597B9E" w:rsidP="00597B9E">
      <w:pPr>
        <w:pStyle w:val="Heading2separationline"/>
      </w:pPr>
    </w:p>
    <w:p w14:paraId="2B62B559" w14:textId="2EE352BB" w:rsidR="00597B9E" w:rsidRDefault="00597B9E" w:rsidP="00597B9E">
      <w:pPr>
        <w:pStyle w:val="BodyText"/>
      </w:pPr>
      <w:r>
        <w:t>The accreditation and approval process will initially apply to the training of students to operate in one country unless reciprocal arrangements with the competent authority of another country (or countries)</w:t>
      </w:r>
      <w:r w:rsidRPr="00C7437A">
        <w:t xml:space="preserve"> </w:t>
      </w:r>
      <w:r>
        <w:t xml:space="preserve">have been made.  The final decision on such arrangements lies with the competent authority to be satisfied that the training arrangements comply with IALA standards.   </w:t>
      </w:r>
    </w:p>
    <w:p w14:paraId="04D3F093" w14:textId="7447047C" w:rsidR="00597B9E" w:rsidRDefault="00597B9E" w:rsidP="00597B9E">
      <w:pPr>
        <w:pStyle w:val="BodyText"/>
      </w:pPr>
      <w:r>
        <w:t>This process should be conducted on a formal basis through a process of written recognition via a memorandum of understanding</w:t>
      </w:r>
      <w:r w:rsidR="00601721">
        <w:t>,</w:t>
      </w:r>
      <w:r>
        <w:t xml:space="preserve"> or other appropriate instrument.</w:t>
      </w:r>
    </w:p>
    <w:p w14:paraId="41633F34" w14:textId="77777777" w:rsidR="00FA649A" w:rsidRDefault="00FA649A" w:rsidP="00FA649A">
      <w:pPr>
        <w:pStyle w:val="Heading1"/>
      </w:pPr>
      <w:bookmarkStart w:id="143" w:name="_Toc63946427"/>
      <w:commentRangeStart w:id="144"/>
      <w:r>
        <w:t>GLOSSARY</w:t>
      </w:r>
      <w:commentRangeEnd w:id="144"/>
      <w:r w:rsidR="009D741C">
        <w:rPr>
          <w:rStyle w:val="CommentReference"/>
          <w:rFonts w:asciiTheme="minorHAnsi" w:eastAsiaTheme="minorHAnsi" w:hAnsiTheme="minorHAnsi" w:cstheme="minorBidi"/>
          <w:b w:val="0"/>
          <w:bCs w:val="0"/>
          <w:caps w:val="0"/>
          <w:color w:val="auto"/>
        </w:rPr>
        <w:commentReference w:id="144"/>
      </w:r>
      <w:bookmarkEnd w:id="143"/>
    </w:p>
    <w:p w14:paraId="177C8A81" w14:textId="77777777" w:rsidR="00FA649A" w:rsidRDefault="00FA649A" w:rsidP="00FA649A">
      <w:pPr>
        <w:pStyle w:val="Heading1separatationline"/>
      </w:pPr>
    </w:p>
    <w:p w14:paraId="1FDA3DD3" w14:textId="77777777" w:rsidR="00FA649A" w:rsidRPr="000D237E" w:rsidRDefault="00FA649A" w:rsidP="00FA649A">
      <w:pPr>
        <w:pStyle w:val="BodyText"/>
      </w:pPr>
      <w:r w:rsidRPr="000D237E">
        <w:t>To assist in the use of these Guidelines, the following definitions and clarifications have been used:</w:t>
      </w:r>
    </w:p>
    <w:p w14:paraId="12827BA8" w14:textId="7E0A20BB" w:rsidR="00FA649A" w:rsidRPr="000D237E" w:rsidRDefault="00FA649A" w:rsidP="00FA649A">
      <w:pPr>
        <w:pStyle w:val="BodyText"/>
      </w:pPr>
      <w:commentRangeStart w:id="145"/>
      <w:r w:rsidRPr="000D237E">
        <w:rPr>
          <w:b/>
        </w:rPr>
        <w:t>Accreditation</w:t>
      </w:r>
      <w:commentRangeEnd w:id="145"/>
      <w:r w:rsidR="003D5A19">
        <w:rPr>
          <w:rStyle w:val="CommentReference"/>
        </w:rPr>
        <w:commentReference w:id="145"/>
      </w:r>
      <w:r w:rsidRPr="000D237E">
        <w:t xml:space="preserve"> </w:t>
      </w:r>
      <w:ins w:id="146" w:author="Abercrombie, Kerrie" w:date="2021-01-27T15:48:00Z">
        <w:r w:rsidR="003D5A19" w:rsidRPr="003D5A19">
          <w:t>is the formal endorsement by the competent authority that a training organization operates under quality standards to deliver effective training and to assess the competency of students.</w:t>
        </w:r>
        <w:r w:rsidR="003D5A19" w:rsidRPr="00EC6FA5">
          <w:t xml:space="preserve">  </w:t>
        </w:r>
      </w:ins>
      <w:del w:id="147" w:author="Abercrombie, Kerrie" w:date="2021-01-27T15:48:00Z">
        <w:r w:rsidRPr="000D237E" w:rsidDel="003D5A19">
          <w:delText xml:space="preserve">is a process whereby the competent authority ….. </w:delText>
        </w:r>
      </w:del>
    </w:p>
    <w:p w14:paraId="32CE91C2" w14:textId="754F40EA" w:rsidR="00FA649A" w:rsidRPr="000D237E" w:rsidRDefault="00FA649A" w:rsidP="00FA649A">
      <w:pPr>
        <w:pStyle w:val="BodyText"/>
      </w:pPr>
      <w:commentRangeStart w:id="148"/>
      <w:r w:rsidRPr="000D237E">
        <w:rPr>
          <w:b/>
        </w:rPr>
        <w:t>Approval</w:t>
      </w:r>
      <w:commentRangeEnd w:id="148"/>
      <w:r w:rsidR="003D5A19">
        <w:rPr>
          <w:rStyle w:val="CommentReference"/>
        </w:rPr>
        <w:commentReference w:id="148"/>
      </w:r>
      <w:r w:rsidRPr="000D237E">
        <w:t xml:space="preserve"> </w:t>
      </w:r>
      <w:ins w:id="149" w:author="Abercrombie, Kerrie" w:date="2021-01-27T15:49:00Z">
        <w:r w:rsidR="003D5A19">
          <w:t xml:space="preserve">is the formal endorsement </w:t>
        </w:r>
        <w:r w:rsidR="003D5A19" w:rsidRPr="00EC6FA5">
          <w:t>by the competent authority that a training organization meets the standards specified in an IALA model course for its implementation, delivery and assessment.</w:t>
        </w:r>
      </w:ins>
      <w:del w:id="150" w:author="Abercrombie, Kerrie" w:date="2021-01-27T15:49:00Z">
        <w:r w:rsidRPr="000D237E" w:rsidDel="003D5A19">
          <w:delText xml:space="preserve">is the result of an accredited </w:delText>
        </w:r>
        <w:r w:rsidR="00BE64AA" w:rsidDel="003D5A19">
          <w:delText>training organization</w:delText>
        </w:r>
        <w:r w:rsidRPr="000D237E" w:rsidDel="003D5A19">
          <w:delText xml:space="preserve"> successfully demonstrating that the standards specified in an IALA model course for its implementation, delivery and assessment have been met. </w:delText>
        </w:r>
      </w:del>
    </w:p>
    <w:p w14:paraId="39BA7C05" w14:textId="22DEE6AF" w:rsidR="00FA649A" w:rsidRPr="000D237E" w:rsidRDefault="00FA649A" w:rsidP="00FA649A">
      <w:pPr>
        <w:pStyle w:val="BodyText"/>
      </w:pPr>
      <w:commentRangeStart w:id="151"/>
      <w:r w:rsidRPr="000D237E">
        <w:rPr>
          <w:b/>
        </w:rPr>
        <w:t>Audit</w:t>
      </w:r>
      <w:commentRangeEnd w:id="151"/>
      <w:r w:rsidR="003D5A19">
        <w:rPr>
          <w:rStyle w:val="CommentReference"/>
        </w:rPr>
        <w:commentReference w:id="151"/>
      </w:r>
      <w:r w:rsidRPr="000D237E">
        <w:t xml:space="preserve"> is a systematic and independent verification process to assess whether the </w:t>
      </w:r>
      <w:r w:rsidR="00BE64AA">
        <w:t>training organization</w:t>
      </w:r>
      <w:r w:rsidRPr="000D237E">
        <w:t xml:space="preserve"> has met the required standards. </w:t>
      </w:r>
    </w:p>
    <w:p w14:paraId="42349CAA" w14:textId="77777777" w:rsidR="00FA649A" w:rsidRPr="000D237E" w:rsidRDefault="00FA649A" w:rsidP="00FA649A">
      <w:pPr>
        <w:pStyle w:val="BodyText"/>
      </w:pPr>
      <w:r w:rsidRPr="000D237E">
        <w:rPr>
          <w:b/>
        </w:rPr>
        <w:lastRenderedPageBreak/>
        <w:t>Competent Authority</w:t>
      </w:r>
      <w:r w:rsidRPr="000D237E">
        <w:t xml:space="preserve"> is the authority made responsible, in whole or in part, by the Government for the safety, including environmental safety, and efficiency of vessel traffic and the protection of the environment.</w:t>
      </w:r>
    </w:p>
    <w:p w14:paraId="776AFF38" w14:textId="4BEEFF59" w:rsidR="00FA649A" w:rsidRDefault="00FA649A" w:rsidP="00FA649A">
      <w:pPr>
        <w:pStyle w:val="BodyText"/>
      </w:pPr>
      <w:r w:rsidRPr="00BD76BA">
        <w:rPr>
          <w:b/>
        </w:rPr>
        <w:t>Compliance Matrix</w:t>
      </w:r>
      <w:r>
        <w:t xml:space="preserve"> – A </w:t>
      </w:r>
      <w:r w:rsidRPr="00325259">
        <w:t xml:space="preserve">document </w:t>
      </w:r>
      <w:r>
        <w:t xml:space="preserve">that assists both the </w:t>
      </w:r>
      <w:r w:rsidR="00BE64AA">
        <w:t>training organization</w:t>
      </w:r>
      <w:r>
        <w:t xml:space="preserve"> to prepare prior to the audit, and for auditors during the audit to ensure that the management system addresses and conforms to the quality standard. </w:t>
      </w:r>
    </w:p>
    <w:p w14:paraId="5ECE02E6" w14:textId="2A915A49" w:rsidR="00FA649A" w:rsidRPr="000D237E" w:rsidRDefault="00FA649A" w:rsidP="00FA649A">
      <w:pPr>
        <w:pStyle w:val="BodyText"/>
      </w:pPr>
      <w:r w:rsidRPr="000D237E">
        <w:rPr>
          <w:b/>
          <w:bCs/>
        </w:rPr>
        <w:t>Interim Approval</w:t>
      </w:r>
      <w:r w:rsidRPr="000D237E">
        <w:t xml:space="preserve"> is issued when a </w:t>
      </w:r>
      <w:r w:rsidR="00BE64AA">
        <w:t>training organization</w:t>
      </w:r>
      <w:r w:rsidRPr="000D237E">
        <w:t xml:space="preserve"> seeks to deliver an IALA model course for the first time. The interim approval is valid for the first presentation of the course to enable a full approval audit to be undertaken by a competent authority.</w:t>
      </w:r>
    </w:p>
    <w:p w14:paraId="20521FA0" w14:textId="21EF4D61" w:rsidR="00FA649A" w:rsidRPr="00BD76BA" w:rsidRDefault="00FA649A" w:rsidP="00FA649A">
      <w:pPr>
        <w:pStyle w:val="BodyText"/>
      </w:pPr>
      <w:commentRangeStart w:id="152"/>
      <w:commentRangeStart w:id="153"/>
      <w:commentRangeStart w:id="154"/>
      <w:r w:rsidRPr="00BD76BA">
        <w:rPr>
          <w:b/>
        </w:rPr>
        <w:t>Model course</w:t>
      </w:r>
      <w:r>
        <w:t xml:space="preserve"> </w:t>
      </w:r>
      <w:commentRangeEnd w:id="152"/>
      <w:r w:rsidR="003204F9">
        <w:rPr>
          <w:rStyle w:val="CommentReference"/>
        </w:rPr>
        <w:commentReference w:id="152"/>
      </w:r>
      <w:commentRangeEnd w:id="153"/>
      <w:r w:rsidR="003204F9">
        <w:rPr>
          <w:rStyle w:val="CommentReference"/>
        </w:rPr>
        <w:commentReference w:id="153"/>
      </w:r>
      <w:commentRangeEnd w:id="154"/>
      <w:r w:rsidR="003D5A19">
        <w:rPr>
          <w:rStyle w:val="CommentReference"/>
        </w:rPr>
        <w:commentReference w:id="154"/>
      </w:r>
      <w:r>
        <w:t xml:space="preserve">– </w:t>
      </w:r>
      <w:ins w:id="155" w:author="Abercrombie, Kerrie" w:date="2021-01-27T15:51:00Z">
        <w:r w:rsidR="003D5A19" w:rsidRPr="003D5A19">
          <w:t>IALA Model Courses are training documents which define the level of training and knowledge needed to reach levels of competence defined by IALA.</w:t>
        </w:r>
      </w:ins>
      <w:del w:id="156" w:author="Abercrombie, Kerrie" w:date="2021-01-27T15:51:00Z">
        <w:r w:rsidRPr="00BD76BA" w:rsidDel="003D5A19">
          <w:rPr>
            <w:highlight w:val="yellow"/>
          </w:rPr>
          <w:delText>[refers to an IALA course</w:delText>
        </w:r>
        <w:r w:rsidDel="003D5A19">
          <w:rPr>
            <w:highlight w:val="yellow"/>
          </w:rPr>
          <w:delText>.  Incorporate ideas from China MSA</w:delText>
        </w:r>
        <w:r w:rsidRPr="00BD76BA" w:rsidDel="003D5A19">
          <w:rPr>
            <w:highlight w:val="yellow"/>
          </w:rPr>
          <w:delText>]</w:delText>
        </w:r>
      </w:del>
      <w:r>
        <w:t xml:space="preserve"> </w:t>
      </w:r>
    </w:p>
    <w:p w14:paraId="09941073" w14:textId="77777777" w:rsidR="00FA649A" w:rsidRDefault="00FA649A" w:rsidP="00FA649A">
      <w:pPr>
        <w:pStyle w:val="BodyText"/>
      </w:pPr>
      <w:commentRangeStart w:id="157"/>
      <w:r w:rsidRPr="00865698">
        <w:rPr>
          <w:b/>
        </w:rPr>
        <w:t>Quality Standards</w:t>
      </w:r>
      <w:r>
        <w:t xml:space="preserve"> </w:t>
      </w:r>
      <w:commentRangeEnd w:id="157"/>
      <w:r w:rsidR="00181F20">
        <w:rPr>
          <w:rStyle w:val="CommentReference"/>
        </w:rPr>
        <w:commentReference w:id="157"/>
      </w:r>
      <w:proofErr w:type="gramStart"/>
      <w:r>
        <w:t>-  …</w:t>
      </w:r>
      <w:proofErr w:type="gramEnd"/>
      <w:r>
        <w:t>…..</w:t>
      </w:r>
    </w:p>
    <w:p w14:paraId="1047BEA8" w14:textId="056EF4FA" w:rsidR="00FA649A" w:rsidRPr="00356475" w:rsidRDefault="00FA649A" w:rsidP="00FA649A">
      <w:pPr>
        <w:pStyle w:val="BodyText"/>
        <w:ind w:left="708"/>
        <w:rPr>
          <w:highlight w:val="yellow"/>
        </w:rPr>
      </w:pPr>
      <w:r w:rsidRPr="00356475">
        <w:rPr>
          <w:b/>
          <w:highlight w:val="yellow"/>
        </w:rPr>
        <w:t>Quality Management System</w:t>
      </w:r>
      <w:r w:rsidRPr="00356475">
        <w:rPr>
          <w:highlight w:val="yellow"/>
        </w:rPr>
        <w:t xml:space="preserve"> (QMS)</w:t>
      </w:r>
      <w:r w:rsidR="00BE64AA">
        <w:rPr>
          <w:highlight w:val="yellow"/>
        </w:rPr>
        <w:t xml:space="preserve"> is a documented process of the training organization</w:t>
      </w:r>
      <w:r w:rsidRPr="00356475">
        <w:rPr>
          <w:highlight w:val="yellow"/>
        </w:rPr>
        <w:t xml:space="preserve"> that comprises a set of policies, processes and procedures required for planning and implementing the training of VTS personnel.  QMS enables organisations to identify measure, control and improve the various training processes that will ultimately lead to improved performance.</w:t>
      </w:r>
    </w:p>
    <w:p w14:paraId="2B69F352" w14:textId="77777777" w:rsidR="00FA649A" w:rsidRPr="00356475" w:rsidRDefault="00FA649A" w:rsidP="00FA649A">
      <w:pPr>
        <w:pStyle w:val="BodyText"/>
        <w:ind w:left="708"/>
        <w:rPr>
          <w:highlight w:val="yellow"/>
        </w:rPr>
      </w:pPr>
      <w:r w:rsidRPr="00356475">
        <w:rPr>
          <w:b/>
          <w:highlight w:val="yellow"/>
        </w:rPr>
        <w:t>Training Management System</w:t>
      </w:r>
      <w:r w:rsidRPr="00356475">
        <w:rPr>
          <w:highlight w:val="yellow"/>
        </w:rPr>
        <w:t xml:space="preserve"> (TMS) is a quality management system designed with the objective of ensuring the consistency in the delivery of the course and the assessment of the trainees in accordance with the minimum requirements.</w:t>
      </w:r>
    </w:p>
    <w:p w14:paraId="1AA864C9" w14:textId="77777777" w:rsidR="00FA649A" w:rsidRPr="000D237E" w:rsidRDefault="00FA649A" w:rsidP="00FA649A">
      <w:pPr>
        <w:pStyle w:val="BodyText"/>
      </w:pPr>
      <w:commentRangeStart w:id="158"/>
      <w:r w:rsidRPr="000D237E">
        <w:rPr>
          <w:b/>
        </w:rPr>
        <w:t>Simulator Training</w:t>
      </w:r>
      <w:commentRangeEnd w:id="158"/>
      <w:r w:rsidR="003D5A19">
        <w:rPr>
          <w:rStyle w:val="CommentReference"/>
        </w:rPr>
        <w:commentReference w:id="158"/>
      </w:r>
      <w:r w:rsidRPr="000D237E">
        <w:t xml:space="preserve"> is the simulation of operational events, practices and procedures to instruct students and assess their ability to demonstrate their levels of competence.</w:t>
      </w:r>
    </w:p>
    <w:p w14:paraId="492F3E3F" w14:textId="37807520" w:rsidR="00FA649A" w:rsidRDefault="00BE64AA" w:rsidP="00FA649A">
      <w:pPr>
        <w:pStyle w:val="BodyText"/>
      </w:pPr>
      <w:commentRangeStart w:id="159"/>
      <w:r>
        <w:rPr>
          <w:b/>
        </w:rPr>
        <w:t>Training organization</w:t>
      </w:r>
      <w:r w:rsidR="00FA649A" w:rsidRPr="000D237E">
        <w:t xml:space="preserve"> </w:t>
      </w:r>
      <w:commentRangeEnd w:id="159"/>
      <w:r w:rsidR="003D5A19">
        <w:rPr>
          <w:rStyle w:val="CommentReference"/>
        </w:rPr>
        <w:commentReference w:id="159"/>
      </w:r>
      <w:r w:rsidR="00FA649A" w:rsidRPr="000D237E">
        <w:t xml:space="preserve">– An entity accredited by the </w:t>
      </w:r>
      <w:r w:rsidR="00924827">
        <w:t>c</w:t>
      </w:r>
      <w:r w:rsidR="00FA649A" w:rsidRPr="000D237E">
        <w:t xml:space="preserve">ompetent </w:t>
      </w:r>
      <w:r w:rsidR="00924827">
        <w:t>a</w:t>
      </w:r>
      <w:r w:rsidR="00FA649A" w:rsidRPr="000D237E">
        <w:t xml:space="preserve">uthority approved to deliver one or more IALA model courses. </w:t>
      </w:r>
    </w:p>
    <w:p w14:paraId="3473DED0" w14:textId="77777777" w:rsidR="00FA649A" w:rsidRDefault="00FA649A" w:rsidP="00FA649A">
      <w:pPr>
        <w:pStyle w:val="BodyText"/>
      </w:pPr>
    </w:p>
    <w:p w14:paraId="5C37A8ED" w14:textId="77777777" w:rsidR="00FA649A" w:rsidRDefault="00FA649A" w:rsidP="00FA649A">
      <w:pPr>
        <w:pStyle w:val="Heading1"/>
        <w:rPr>
          <w:caps w:val="0"/>
        </w:rPr>
      </w:pPr>
      <w:bookmarkStart w:id="160" w:name="_Toc63946428"/>
      <w:r w:rsidRPr="00F55AD7">
        <w:rPr>
          <w:caps w:val="0"/>
        </w:rPr>
        <w:t>ACRONYMS</w:t>
      </w:r>
      <w:bookmarkEnd w:id="160"/>
    </w:p>
    <w:p w14:paraId="5E58845B" w14:textId="77777777" w:rsidR="00FA649A" w:rsidRPr="00933EE0" w:rsidRDefault="00FA649A" w:rsidP="00FA649A">
      <w:pPr>
        <w:pStyle w:val="Heading1separatationline"/>
      </w:pPr>
    </w:p>
    <w:p w14:paraId="5E37F3B2" w14:textId="5543C6EE" w:rsidR="00924827" w:rsidRDefault="00924827" w:rsidP="00FA649A">
      <w:pPr>
        <w:pStyle w:val="BodyText"/>
      </w:pPr>
      <w:r>
        <w:t>ISO</w:t>
      </w:r>
    </w:p>
    <w:p w14:paraId="04DA855B" w14:textId="324362F4" w:rsidR="00FA649A" w:rsidRDefault="00FA649A" w:rsidP="00FA649A">
      <w:pPr>
        <w:pStyle w:val="BodyText"/>
      </w:pPr>
      <w:r>
        <w:t xml:space="preserve">EOMS - </w:t>
      </w:r>
    </w:p>
    <w:p w14:paraId="4E3AB5EC" w14:textId="77777777" w:rsidR="00FA649A" w:rsidRDefault="00FA649A" w:rsidP="00FA649A">
      <w:pPr>
        <w:pStyle w:val="BodyText"/>
      </w:pPr>
      <w:r>
        <w:t>STCW</w:t>
      </w:r>
    </w:p>
    <w:p w14:paraId="1B598919" w14:textId="622C06AF" w:rsidR="00597B9E" w:rsidRDefault="00597B9E" w:rsidP="001F437A">
      <w:pPr>
        <w:pStyle w:val="BodyText"/>
      </w:pPr>
    </w:p>
    <w:p w14:paraId="0BFA1F7E" w14:textId="77777777" w:rsidR="00E3722A" w:rsidRDefault="00E3722A" w:rsidP="00E3722A">
      <w:pPr>
        <w:pStyle w:val="BodyText"/>
      </w:pPr>
    </w:p>
    <w:p w14:paraId="2B44F773" w14:textId="77777777" w:rsidR="009D741C" w:rsidRDefault="009D741C">
      <w:pPr>
        <w:spacing w:after="200" w:line="276" w:lineRule="auto"/>
        <w:rPr>
          <w:b/>
          <w:i/>
          <w:caps/>
          <w:color w:val="407EC9"/>
          <w:sz w:val="28"/>
          <w:u w:val="single"/>
        </w:rPr>
      </w:pPr>
      <w:bookmarkStart w:id="161" w:name="_Ref59456398"/>
      <w:bookmarkStart w:id="162" w:name="_Ref59456415"/>
      <w:bookmarkStart w:id="163" w:name="_Ref59456698"/>
      <w:bookmarkStart w:id="164" w:name="_Ref59456708"/>
      <w:r>
        <w:br w:type="page"/>
      </w:r>
    </w:p>
    <w:p w14:paraId="1596ED15" w14:textId="592A4956" w:rsidR="00E3722A" w:rsidRDefault="00E3722A" w:rsidP="00E3722A">
      <w:pPr>
        <w:pStyle w:val="Annex"/>
      </w:pPr>
      <w:bookmarkStart w:id="165" w:name="_Toc63946429"/>
      <w:commentRangeStart w:id="166"/>
      <w:r>
        <w:lastRenderedPageBreak/>
        <w:t>EXAMPLE</w:t>
      </w:r>
      <w:commentRangeEnd w:id="166"/>
      <w:r w:rsidR="004C3A82">
        <w:rPr>
          <w:rStyle w:val="CommentReference"/>
          <w:b w:val="0"/>
          <w:i w:val="0"/>
          <w:caps w:val="0"/>
          <w:color w:val="auto"/>
          <w:u w:val="none"/>
        </w:rPr>
        <w:commentReference w:id="166"/>
      </w:r>
      <w:r>
        <w:t xml:space="preserve"> COMPLIANCE MATRIX FOR ACCREDI</w:t>
      </w:r>
      <w:r w:rsidR="0091769D">
        <w:t>T</w:t>
      </w:r>
      <w:r>
        <w:t>ATION</w:t>
      </w:r>
      <w:bookmarkEnd w:id="161"/>
      <w:bookmarkEnd w:id="162"/>
      <w:bookmarkEnd w:id="163"/>
      <w:bookmarkEnd w:id="164"/>
      <w:bookmarkEnd w:id="165"/>
    </w:p>
    <w:p w14:paraId="3D09BF79" w14:textId="23C47375" w:rsidR="000F190A" w:rsidRDefault="009F75C1" w:rsidP="000F190A">
      <w:pPr>
        <w:pStyle w:val="BodyText"/>
      </w:pPr>
      <w:r>
        <w:t xml:space="preserve">This example compliance matrix assumes that the </w:t>
      </w:r>
      <w:r w:rsidR="00BE64AA">
        <w:t>training organization</w:t>
      </w:r>
      <w:r>
        <w:t xml:space="preserve"> operates under an established management system for educational </w:t>
      </w:r>
      <w:r w:rsidR="00BE64AA">
        <w:t>organization</w:t>
      </w:r>
      <w:r>
        <w:t>s (</w:t>
      </w:r>
      <w:proofErr w:type="spellStart"/>
      <w:r>
        <w:t>eg</w:t>
      </w:r>
      <w:proofErr w:type="spellEnd"/>
      <w:r>
        <w:t xml:space="preserve"> ISO 21001:2018).  </w:t>
      </w:r>
      <w:r w:rsidR="000F190A">
        <w:t xml:space="preserve">In the event where a </w:t>
      </w:r>
      <w:r w:rsidR="00BE64AA">
        <w:t>training organization</w:t>
      </w:r>
      <w:r w:rsidR="000F190A">
        <w:t xml:space="preserve"> has not</w:t>
      </w:r>
      <w:r w:rsidR="00601721">
        <w:t>,</w:t>
      </w:r>
      <w:r w:rsidR="000F190A">
        <w:t xml:space="preserve"> </w:t>
      </w:r>
      <w:r w:rsidR="00B73E8B">
        <w:t>then</w:t>
      </w:r>
      <w:r w:rsidR="000F190A">
        <w:t xml:space="preserve"> they need to demonstrate to the competent authority how their procedures and processes map to this</w:t>
      </w:r>
      <w:r>
        <w:t xml:space="preserve"> ISO Standard</w:t>
      </w:r>
      <w:r w:rsidR="005721B1">
        <w:t xml:space="preserve">, for example, they may use another </w:t>
      </w:r>
      <w:r w:rsidR="00B503EF">
        <w:t>equivalent form of</w:t>
      </w:r>
      <w:r w:rsidR="005721B1">
        <w:t xml:space="preserve"> quality standards</w:t>
      </w:r>
      <w:r w:rsidR="00B73E8B" w:rsidRPr="00B73E8B">
        <w:t xml:space="preserve"> </w:t>
      </w:r>
      <w:r w:rsidR="00B73E8B">
        <w:t>such as ISO</w:t>
      </w:r>
      <w:r w:rsidR="00601721">
        <w:t xml:space="preserve"> </w:t>
      </w:r>
      <w:r w:rsidR="00B73E8B">
        <w:t>9001:2015</w:t>
      </w:r>
      <w:r>
        <w:t xml:space="preserve">. </w:t>
      </w:r>
    </w:p>
    <w:p w14:paraId="6C1F8AC9" w14:textId="2049E18E" w:rsidR="009F75C1" w:rsidRPr="009F75C1" w:rsidRDefault="009F75C1" w:rsidP="009F75C1">
      <w:pPr>
        <w:pStyle w:val="BodyText"/>
        <w:rPr>
          <w:b/>
        </w:rPr>
      </w:pPr>
      <w:r w:rsidRPr="009F75C1">
        <w:rPr>
          <w:b/>
        </w:rPr>
        <w:t>Audit details</w:t>
      </w:r>
    </w:p>
    <w:tbl>
      <w:tblPr>
        <w:tblStyle w:val="TableGrid"/>
        <w:tblW w:w="10201" w:type="dxa"/>
        <w:tblLook w:val="04A0" w:firstRow="1" w:lastRow="0" w:firstColumn="1" w:lastColumn="0" w:noHBand="0" w:noVBand="1"/>
      </w:tblPr>
      <w:tblGrid>
        <w:gridCol w:w="2405"/>
        <w:gridCol w:w="1842"/>
        <w:gridCol w:w="1843"/>
        <w:gridCol w:w="1843"/>
        <w:gridCol w:w="2268"/>
      </w:tblGrid>
      <w:tr w:rsidR="009F75C1" w:rsidRPr="004A5501" w14:paraId="7FFCC58B" w14:textId="77777777" w:rsidTr="00B73E8B">
        <w:tc>
          <w:tcPr>
            <w:tcW w:w="2405" w:type="dxa"/>
          </w:tcPr>
          <w:p w14:paraId="111C2726" w14:textId="4F970D30" w:rsidR="009F75C1" w:rsidRPr="004A5501" w:rsidRDefault="00BE64AA" w:rsidP="00B73E8B">
            <w:pPr>
              <w:pStyle w:val="BodyText"/>
              <w:rPr>
                <w:sz w:val="20"/>
              </w:rPr>
            </w:pPr>
            <w:r>
              <w:rPr>
                <w:sz w:val="20"/>
              </w:rPr>
              <w:t>Organization</w:t>
            </w:r>
            <w:r w:rsidR="009F75C1" w:rsidRPr="004A5501">
              <w:rPr>
                <w:sz w:val="20"/>
              </w:rPr>
              <w:t xml:space="preserve"> Name</w:t>
            </w:r>
          </w:p>
        </w:tc>
        <w:tc>
          <w:tcPr>
            <w:tcW w:w="7796" w:type="dxa"/>
            <w:gridSpan w:val="4"/>
          </w:tcPr>
          <w:p w14:paraId="0016A677" w14:textId="77777777" w:rsidR="009F75C1" w:rsidRPr="004A5501" w:rsidRDefault="009F75C1" w:rsidP="00B73E8B">
            <w:pPr>
              <w:pStyle w:val="BodyText"/>
              <w:rPr>
                <w:sz w:val="20"/>
              </w:rPr>
            </w:pPr>
          </w:p>
        </w:tc>
      </w:tr>
      <w:tr w:rsidR="009F75C1" w:rsidRPr="004A5501" w14:paraId="5FD41F09" w14:textId="77777777" w:rsidTr="00B73E8B">
        <w:tc>
          <w:tcPr>
            <w:tcW w:w="2405" w:type="dxa"/>
          </w:tcPr>
          <w:p w14:paraId="1F336D0C" w14:textId="78E40E49" w:rsidR="009F75C1" w:rsidRPr="004A5501" w:rsidRDefault="00BE64AA" w:rsidP="00B73E8B">
            <w:pPr>
              <w:pStyle w:val="BodyText"/>
              <w:rPr>
                <w:sz w:val="20"/>
              </w:rPr>
            </w:pPr>
            <w:r>
              <w:rPr>
                <w:sz w:val="20"/>
              </w:rPr>
              <w:t>Organization</w:t>
            </w:r>
            <w:r w:rsidR="009F75C1" w:rsidRPr="004A5501">
              <w:rPr>
                <w:sz w:val="20"/>
              </w:rPr>
              <w:t xml:space="preserve"> Contact</w:t>
            </w:r>
          </w:p>
        </w:tc>
        <w:tc>
          <w:tcPr>
            <w:tcW w:w="7796" w:type="dxa"/>
            <w:gridSpan w:val="4"/>
          </w:tcPr>
          <w:p w14:paraId="12EB16BD" w14:textId="77777777" w:rsidR="009F75C1" w:rsidRPr="004A5501" w:rsidRDefault="009F75C1" w:rsidP="00B73E8B">
            <w:pPr>
              <w:pStyle w:val="BodyText"/>
              <w:rPr>
                <w:sz w:val="20"/>
              </w:rPr>
            </w:pPr>
          </w:p>
        </w:tc>
      </w:tr>
      <w:tr w:rsidR="009F75C1" w:rsidRPr="004A5501" w14:paraId="056A2115" w14:textId="77777777" w:rsidTr="00B73E8B">
        <w:tc>
          <w:tcPr>
            <w:tcW w:w="2405" w:type="dxa"/>
          </w:tcPr>
          <w:p w14:paraId="67B775F5" w14:textId="77777777" w:rsidR="009F75C1" w:rsidRPr="004A5501" w:rsidRDefault="009F75C1" w:rsidP="00B73E8B">
            <w:pPr>
              <w:pStyle w:val="BodyText"/>
              <w:rPr>
                <w:sz w:val="20"/>
              </w:rPr>
            </w:pPr>
            <w:r w:rsidRPr="004A5501">
              <w:rPr>
                <w:sz w:val="20"/>
              </w:rPr>
              <w:t>Phone/Mobile</w:t>
            </w:r>
          </w:p>
        </w:tc>
        <w:tc>
          <w:tcPr>
            <w:tcW w:w="7796" w:type="dxa"/>
            <w:gridSpan w:val="4"/>
          </w:tcPr>
          <w:p w14:paraId="0435221B" w14:textId="77777777" w:rsidR="009F75C1" w:rsidRPr="004A5501" w:rsidRDefault="009F75C1" w:rsidP="00B73E8B">
            <w:pPr>
              <w:pStyle w:val="BodyText"/>
              <w:rPr>
                <w:sz w:val="20"/>
              </w:rPr>
            </w:pPr>
          </w:p>
        </w:tc>
      </w:tr>
      <w:tr w:rsidR="009F75C1" w:rsidRPr="004A5501" w14:paraId="6F2C571C" w14:textId="77777777" w:rsidTr="00B73E8B">
        <w:tc>
          <w:tcPr>
            <w:tcW w:w="2405" w:type="dxa"/>
          </w:tcPr>
          <w:p w14:paraId="5383C9BE" w14:textId="77777777" w:rsidR="009F75C1" w:rsidRPr="004A5501" w:rsidRDefault="009F75C1" w:rsidP="00B73E8B">
            <w:pPr>
              <w:pStyle w:val="BodyText"/>
              <w:rPr>
                <w:sz w:val="20"/>
              </w:rPr>
            </w:pPr>
            <w:r w:rsidRPr="004A5501">
              <w:rPr>
                <w:sz w:val="20"/>
              </w:rPr>
              <w:t>Email</w:t>
            </w:r>
          </w:p>
        </w:tc>
        <w:tc>
          <w:tcPr>
            <w:tcW w:w="7796" w:type="dxa"/>
            <w:gridSpan w:val="4"/>
          </w:tcPr>
          <w:p w14:paraId="01DF50D3" w14:textId="77777777" w:rsidR="009F75C1" w:rsidRPr="004A5501" w:rsidRDefault="009F75C1" w:rsidP="00B73E8B">
            <w:pPr>
              <w:pStyle w:val="BodyText"/>
              <w:rPr>
                <w:sz w:val="20"/>
              </w:rPr>
            </w:pPr>
          </w:p>
        </w:tc>
      </w:tr>
      <w:tr w:rsidR="009F75C1" w:rsidRPr="004A5501" w14:paraId="24005D0C" w14:textId="77777777" w:rsidTr="00B73E8B">
        <w:tc>
          <w:tcPr>
            <w:tcW w:w="2405" w:type="dxa"/>
          </w:tcPr>
          <w:p w14:paraId="1316D0AD" w14:textId="77777777" w:rsidR="009F75C1" w:rsidRPr="004A5501" w:rsidRDefault="009F75C1" w:rsidP="00B73E8B">
            <w:pPr>
              <w:pStyle w:val="BodyText"/>
              <w:rPr>
                <w:sz w:val="20"/>
              </w:rPr>
            </w:pPr>
            <w:r w:rsidRPr="004A5501">
              <w:rPr>
                <w:sz w:val="20"/>
              </w:rPr>
              <w:t>Type of Audit</w:t>
            </w:r>
          </w:p>
        </w:tc>
        <w:tc>
          <w:tcPr>
            <w:tcW w:w="1842" w:type="dxa"/>
          </w:tcPr>
          <w:p w14:paraId="6D503EDB" w14:textId="77777777" w:rsidR="009F75C1" w:rsidRPr="004A5501" w:rsidRDefault="009F75C1" w:rsidP="00B73E8B">
            <w:pPr>
              <w:pStyle w:val="BodyText"/>
              <w:rPr>
                <w:sz w:val="20"/>
              </w:rPr>
            </w:pPr>
            <w:r w:rsidRPr="004A5501">
              <w:rPr>
                <w:sz w:val="20"/>
              </w:rPr>
              <w:sym w:font="Symbol" w:char="F0F0"/>
            </w:r>
            <w:r w:rsidRPr="004A5501">
              <w:rPr>
                <w:sz w:val="20"/>
              </w:rPr>
              <w:t xml:space="preserve">  Initial</w:t>
            </w:r>
          </w:p>
        </w:tc>
        <w:tc>
          <w:tcPr>
            <w:tcW w:w="1843" w:type="dxa"/>
          </w:tcPr>
          <w:p w14:paraId="3A8858BC" w14:textId="77777777" w:rsidR="009F75C1" w:rsidRPr="004A5501" w:rsidRDefault="009F75C1" w:rsidP="00B73E8B">
            <w:pPr>
              <w:pStyle w:val="BodyText"/>
              <w:rPr>
                <w:sz w:val="20"/>
              </w:rPr>
            </w:pPr>
            <w:r w:rsidRPr="004A5501">
              <w:rPr>
                <w:sz w:val="20"/>
              </w:rPr>
              <w:sym w:font="Symbol" w:char="F0F0"/>
            </w:r>
            <w:r w:rsidRPr="004A5501">
              <w:rPr>
                <w:sz w:val="20"/>
              </w:rPr>
              <w:t xml:space="preserve">  Interim</w:t>
            </w:r>
          </w:p>
        </w:tc>
        <w:tc>
          <w:tcPr>
            <w:tcW w:w="1843" w:type="dxa"/>
          </w:tcPr>
          <w:p w14:paraId="1BC103D5" w14:textId="77777777" w:rsidR="009F75C1" w:rsidRPr="004A5501" w:rsidRDefault="009F75C1" w:rsidP="00B73E8B">
            <w:pPr>
              <w:pStyle w:val="BodyText"/>
              <w:rPr>
                <w:sz w:val="20"/>
              </w:rPr>
            </w:pPr>
            <w:r w:rsidRPr="004A5501">
              <w:rPr>
                <w:sz w:val="20"/>
              </w:rPr>
              <w:sym w:font="Symbol" w:char="F0F0"/>
            </w:r>
            <w:r w:rsidRPr="004A5501">
              <w:rPr>
                <w:sz w:val="20"/>
              </w:rPr>
              <w:t xml:space="preserve">  Renewal</w:t>
            </w:r>
          </w:p>
        </w:tc>
        <w:tc>
          <w:tcPr>
            <w:tcW w:w="2268" w:type="dxa"/>
          </w:tcPr>
          <w:p w14:paraId="56BCCC8F" w14:textId="77777777" w:rsidR="009F75C1" w:rsidRPr="004A5501" w:rsidRDefault="009F75C1" w:rsidP="00B73E8B">
            <w:pPr>
              <w:pStyle w:val="BodyText"/>
              <w:rPr>
                <w:sz w:val="20"/>
              </w:rPr>
            </w:pPr>
            <w:r w:rsidRPr="004A5501">
              <w:rPr>
                <w:sz w:val="20"/>
              </w:rPr>
              <w:sym w:font="Symbol" w:char="F0F0"/>
            </w:r>
            <w:r w:rsidRPr="004A5501">
              <w:rPr>
                <w:sz w:val="20"/>
              </w:rPr>
              <w:t xml:space="preserve">  Follow-up</w:t>
            </w:r>
          </w:p>
        </w:tc>
      </w:tr>
    </w:tbl>
    <w:p w14:paraId="0BEA7B41" w14:textId="583382C3" w:rsidR="009D741C" w:rsidRDefault="009D741C" w:rsidP="009D741C">
      <w:pPr>
        <w:pStyle w:val="BodyText"/>
      </w:pPr>
    </w:p>
    <w:p w14:paraId="4B2C4F4D" w14:textId="3A9A1611" w:rsidR="000F190A" w:rsidRDefault="009F444E" w:rsidP="009D741C">
      <w:pPr>
        <w:pStyle w:val="BodyText"/>
      </w:pPr>
      <w:r>
        <w:t>T</w:t>
      </w:r>
      <w:r w:rsidR="000F190A">
        <w:t>his compliance matrix align</w:t>
      </w:r>
      <w:r>
        <w:t xml:space="preserve">s to the clauses in </w:t>
      </w:r>
      <w:r w:rsidR="000F190A">
        <w:t>the</w:t>
      </w:r>
      <w:r w:rsidR="000F190A" w:rsidRPr="000F190A">
        <w:t xml:space="preserve"> ISO Standard 21001:2018 on </w:t>
      </w:r>
      <w:r w:rsidR="000F190A" w:rsidRPr="000F190A">
        <w:rPr>
          <w:i/>
        </w:rPr>
        <w:t>‘Educational organi</w:t>
      </w:r>
      <w:r w:rsidR="002F6A23">
        <w:rPr>
          <w:i/>
        </w:rPr>
        <w:t>z</w:t>
      </w:r>
      <w:r w:rsidR="000F190A" w:rsidRPr="000F190A">
        <w:rPr>
          <w:i/>
        </w:rPr>
        <w:t>ations – management systems for educational organi</w:t>
      </w:r>
      <w:r w:rsidR="002F6A23">
        <w:rPr>
          <w:i/>
        </w:rPr>
        <w:t>z</w:t>
      </w:r>
      <w:r w:rsidR="000F190A" w:rsidRPr="000F190A">
        <w:rPr>
          <w:i/>
        </w:rPr>
        <w:t>ations – requirements with guidance for use’</w:t>
      </w:r>
      <w:r w:rsidR="000F190A">
        <w:t xml:space="preserve">.   Please refer directly to the ISO 21001:2018 standard </w:t>
      </w:r>
      <w:r w:rsidR="00601721">
        <w:t>for</w:t>
      </w:r>
      <w:r w:rsidR="000F190A">
        <w:t xml:space="preserve"> more detail</w:t>
      </w:r>
      <w:r>
        <w:t xml:space="preserve"> on these clauses</w:t>
      </w:r>
      <w:r w:rsidR="000F190A">
        <w:t xml:space="preserve">.   </w:t>
      </w:r>
    </w:p>
    <w:p w14:paraId="0F932842" w14:textId="356F016D" w:rsidR="00D16D46" w:rsidRPr="002E3F95" w:rsidRDefault="000F190A" w:rsidP="002E3F95">
      <w:pPr>
        <w:pStyle w:val="BodyText"/>
      </w:pPr>
      <w:r>
        <w:t>To assist the auditor during the audit</w:t>
      </w:r>
      <w:r w:rsidR="00B73E8B">
        <w:t xml:space="preserve"> process</w:t>
      </w:r>
      <w:r>
        <w:t xml:space="preserve">, any cross references to documents and </w:t>
      </w:r>
      <w:r w:rsidR="00B73E8B">
        <w:t xml:space="preserve">other </w:t>
      </w:r>
      <w:r>
        <w:t xml:space="preserve">general comments </w:t>
      </w:r>
      <w:r w:rsidR="00011C79">
        <w:t xml:space="preserve">should be included </w:t>
      </w:r>
      <w:r w:rsidR="00601721">
        <w:t xml:space="preserve">by the auditee on their application as required. </w:t>
      </w:r>
    </w:p>
    <w:tbl>
      <w:tblPr>
        <w:tblStyle w:val="TableGrid"/>
        <w:tblW w:w="10279" w:type="dxa"/>
        <w:tblLook w:val="04A0" w:firstRow="1" w:lastRow="0" w:firstColumn="1" w:lastColumn="0" w:noHBand="0" w:noVBand="1"/>
      </w:tblPr>
      <w:tblGrid>
        <w:gridCol w:w="988"/>
        <w:gridCol w:w="5760"/>
        <w:gridCol w:w="1765"/>
        <w:gridCol w:w="1766"/>
      </w:tblGrid>
      <w:tr w:rsidR="000F190A" w:rsidRPr="00B503EF" w14:paraId="3BC7836C" w14:textId="77777777" w:rsidTr="00EB1F1A">
        <w:tc>
          <w:tcPr>
            <w:tcW w:w="988" w:type="dxa"/>
            <w:vMerge w:val="restart"/>
            <w:shd w:val="clear" w:color="auto" w:fill="C6EDFF" w:themeFill="accent2" w:themeFillTint="33"/>
          </w:tcPr>
          <w:p w14:paraId="24D8DD40" w14:textId="7DC80131" w:rsidR="000F190A" w:rsidRPr="00B503EF" w:rsidRDefault="009F444E" w:rsidP="009F444E">
            <w:pPr>
              <w:pStyle w:val="BodyText"/>
              <w:spacing w:after="0" w:line="240" w:lineRule="atLeast"/>
              <w:jc w:val="center"/>
              <w:rPr>
                <w:b/>
                <w:sz w:val="20"/>
                <w:szCs w:val="20"/>
              </w:rPr>
            </w:pPr>
            <w:r>
              <w:rPr>
                <w:b/>
                <w:sz w:val="20"/>
                <w:szCs w:val="20"/>
              </w:rPr>
              <w:t>Ref #</w:t>
            </w:r>
          </w:p>
        </w:tc>
        <w:tc>
          <w:tcPr>
            <w:tcW w:w="5760" w:type="dxa"/>
            <w:vMerge w:val="restart"/>
            <w:shd w:val="clear" w:color="auto" w:fill="C6EDFF" w:themeFill="accent2" w:themeFillTint="33"/>
          </w:tcPr>
          <w:p w14:paraId="2EACA483" w14:textId="77777777" w:rsidR="000F190A" w:rsidRPr="00B503EF" w:rsidRDefault="000F190A" w:rsidP="00B73E8B">
            <w:pPr>
              <w:pStyle w:val="BodyText"/>
              <w:jc w:val="center"/>
              <w:rPr>
                <w:b/>
                <w:sz w:val="20"/>
                <w:szCs w:val="20"/>
              </w:rPr>
            </w:pPr>
            <w:r w:rsidRPr="00B503EF">
              <w:rPr>
                <w:b/>
                <w:sz w:val="20"/>
                <w:szCs w:val="20"/>
              </w:rPr>
              <w:t>Elements</w:t>
            </w:r>
          </w:p>
        </w:tc>
        <w:tc>
          <w:tcPr>
            <w:tcW w:w="3531" w:type="dxa"/>
            <w:gridSpan w:val="2"/>
            <w:shd w:val="clear" w:color="auto" w:fill="C6EDFF" w:themeFill="accent2" w:themeFillTint="33"/>
          </w:tcPr>
          <w:p w14:paraId="302FFB46" w14:textId="77777777" w:rsidR="000F190A" w:rsidRPr="00B503EF" w:rsidRDefault="000F190A" w:rsidP="00B73E8B">
            <w:pPr>
              <w:pStyle w:val="BodyText"/>
              <w:jc w:val="center"/>
              <w:rPr>
                <w:b/>
                <w:sz w:val="20"/>
                <w:szCs w:val="20"/>
              </w:rPr>
            </w:pPr>
            <w:r w:rsidRPr="00B503EF">
              <w:rPr>
                <w:b/>
                <w:sz w:val="20"/>
                <w:szCs w:val="20"/>
              </w:rPr>
              <w:t>Auditee</w:t>
            </w:r>
          </w:p>
        </w:tc>
      </w:tr>
      <w:tr w:rsidR="000F190A" w:rsidRPr="00B503EF" w14:paraId="32AC6A55" w14:textId="77777777" w:rsidTr="00EB1F1A">
        <w:tc>
          <w:tcPr>
            <w:tcW w:w="988" w:type="dxa"/>
            <w:vMerge/>
            <w:shd w:val="clear" w:color="auto" w:fill="C6EDFF" w:themeFill="accent2" w:themeFillTint="33"/>
          </w:tcPr>
          <w:p w14:paraId="70099BA6" w14:textId="77777777" w:rsidR="000F190A" w:rsidRPr="00B503EF" w:rsidRDefault="000F190A" w:rsidP="00B73E8B">
            <w:pPr>
              <w:pStyle w:val="BodyText"/>
              <w:jc w:val="center"/>
              <w:rPr>
                <w:b/>
                <w:sz w:val="20"/>
                <w:szCs w:val="20"/>
              </w:rPr>
            </w:pPr>
          </w:p>
        </w:tc>
        <w:tc>
          <w:tcPr>
            <w:tcW w:w="5760" w:type="dxa"/>
            <w:vMerge/>
            <w:shd w:val="clear" w:color="auto" w:fill="C6EDFF" w:themeFill="accent2" w:themeFillTint="33"/>
          </w:tcPr>
          <w:p w14:paraId="3BA53234" w14:textId="77777777" w:rsidR="000F190A" w:rsidRPr="00B503EF" w:rsidRDefault="000F190A" w:rsidP="00B73E8B">
            <w:pPr>
              <w:pStyle w:val="BodyText"/>
              <w:jc w:val="center"/>
              <w:rPr>
                <w:b/>
                <w:sz w:val="20"/>
                <w:szCs w:val="20"/>
              </w:rPr>
            </w:pPr>
          </w:p>
        </w:tc>
        <w:tc>
          <w:tcPr>
            <w:tcW w:w="1765" w:type="dxa"/>
            <w:shd w:val="clear" w:color="auto" w:fill="C6EDFF" w:themeFill="accent2" w:themeFillTint="33"/>
          </w:tcPr>
          <w:p w14:paraId="4B83DB51" w14:textId="77777777" w:rsidR="000F190A" w:rsidRPr="00B503EF" w:rsidRDefault="000F190A" w:rsidP="00B73E8B">
            <w:pPr>
              <w:pStyle w:val="BodyText"/>
              <w:jc w:val="center"/>
              <w:rPr>
                <w:b/>
                <w:sz w:val="20"/>
                <w:szCs w:val="20"/>
              </w:rPr>
            </w:pPr>
            <w:r w:rsidRPr="00B503EF">
              <w:rPr>
                <w:b/>
                <w:sz w:val="20"/>
                <w:szCs w:val="20"/>
              </w:rPr>
              <w:t>References</w:t>
            </w:r>
          </w:p>
        </w:tc>
        <w:tc>
          <w:tcPr>
            <w:tcW w:w="1766" w:type="dxa"/>
            <w:shd w:val="clear" w:color="auto" w:fill="C6EDFF" w:themeFill="accent2" w:themeFillTint="33"/>
          </w:tcPr>
          <w:p w14:paraId="1C8197E2" w14:textId="77777777" w:rsidR="000F190A" w:rsidRPr="00B503EF" w:rsidRDefault="000F190A" w:rsidP="00B73E8B">
            <w:pPr>
              <w:pStyle w:val="BodyText"/>
              <w:jc w:val="center"/>
              <w:rPr>
                <w:b/>
                <w:sz w:val="20"/>
                <w:szCs w:val="20"/>
              </w:rPr>
            </w:pPr>
            <w:r w:rsidRPr="00B503EF">
              <w:rPr>
                <w:b/>
                <w:sz w:val="20"/>
                <w:szCs w:val="20"/>
              </w:rPr>
              <w:t>Comments</w:t>
            </w:r>
          </w:p>
        </w:tc>
      </w:tr>
      <w:tr w:rsidR="000F190A" w:rsidRPr="00B503EF" w14:paraId="4B5552D4" w14:textId="77777777" w:rsidTr="00B73E8B">
        <w:tc>
          <w:tcPr>
            <w:tcW w:w="988" w:type="dxa"/>
            <w:shd w:val="clear" w:color="auto" w:fill="000000" w:themeFill="text1"/>
          </w:tcPr>
          <w:p w14:paraId="1B77FF52" w14:textId="5BE454A1" w:rsidR="000F190A" w:rsidRPr="00B503EF" w:rsidRDefault="00692158" w:rsidP="00B73E8B">
            <w:pPr>
              <w:pStyle w:val="BodyText"/>
              <w:rPr>
                <w:b/>
                <w:color w:val="FFFFFF" w:themeColor="background1"/>
                <w:sz w:val="20"/>
                <w:szCs w:val="20"/>
              </w:rPr>
            </w:pPr>
            <w:r w:rsidRPr="00B503EF">
              <w:rPr>
                <w:b/>
                <w:color w:val="FFFFFF" w:themeColor="background1"/>
                <w:sz w:val="20"/>
                <w:szCs w:val="20"/>
              </w:rPr>
              <w:t>4</w:t>
            </w:r>
          </w:p>
        </w:tc>
        <w:tc>
          <w:tcPr>
            <w:tcW w:w="5760" w:type="dxa"/>
            <w:shd w:val="clear" w:color="auto" w:fill="000000" w:themeFill="text1"/>
          </w:tcPr>
          <w:p w14:paraId="658AA85B" w14:textId="52B46FFA" w:rsidR="00692158" w:rsidRPr="00B503EF" w:rsidRDefault="00692158" w:rsidP="00692158">
            <w:pPr>
              <w:pStyle w:val="BodyText"/>
              <w:rPr>
                <w:b/>
                <w:color w:val="FFFFFF" w:themeColor="background1"/>
                <w:sz w:val="20"/>
                <w:szCs w:val="20"/>
              </w:rPr>
            </w:pPr>
            <w:r w:rsidRPr="00B503EF">
              <w:rPr>
                <w:b/>
                <w:color w:val="FFFFFF" w:themeColor="background1"/>
                <w:sz w:val="20"/>
                <w:szCs w:val="20"/>
              </w:rPr>
              <w:t>CONTEXT OF THE ORGANIZATION</w:t>
            </w:r>
          </w:p>
        </w:tc>
        <w:tc>
          <w:tcPr>
            <w:tcW w:w="1765" w:type="dxa"/>
            <w:shd w:val="clear" w:color="auto" w:fill="000000" w:themeFill="text1"/>
          </w:tcPr>
          <w:p w14:paraId="13699469" w14:textId="77777777" w:rsidR="000F190A" w:rsidRPr="00B503EF" w:rsidRDefault="000F190A" w:rsidP="00B73E8B">
            <w:pPr>
              <w:pStyle w:val="BodyText"/>
              <w:rPr>
                <w:color w:val="FFFFFF" w:themeColor="background1"/>
                <w:sz w:val="20"/>
                <w:szCs w:val="20"/>
              </w:rPr>
            </w:pPr>
          </w:p>
        </w:tc>
        <w:tc>
          <w:tcPr>
            <w:tcW w:w="1766" w:type="dxa"/>
            <w:shd w:val="clear" w:color="auto" w:fill="000000" w:themeFill="text1"/>
          </w:tcPr>
          <w:p w14:paraId="546F4275" w14:textId="77777777" w:rsidR="000F190A" w:rsidRPr="00B503EF" w:rsidRDefault="000F190A" w:rsidP="00B73E8B">
            <w:pPr>
              <w:pStyle w:val="BodyText"/>
              <w:rPr>
                <w:color w:val="FFFFFF" w:themeColor="background1"/>
                <w:sz w:val="20"/>
                <w:szCs w:val="20"/>
              </w:rPr>
            </w:pPr>
          </w:p>
        </w:tc>
      </w:tr>
      <w:tr w:rsidR="006A62F5" w:rsidRPr="00B503EF" w14:paraId="10D54341" w14:textId="77777777" w:rsidTr="00B73E8B">
        <w:tc>
          <w:tcPr>
            <w:tcW w:w="988" w:type="dxa"/>
          </w:tcPr>
          <w:p w14:paraId="31DD0DA9" w14:textId="5FD4340A" w:rsidR="006A62F5" w:rsidRPr="00B503EF" w:rsidRDefault="006A62F5" w:rsidP="00B73E8B">
            <w:pPr>
              <w:pStyle w:val="BodyText"/>
              <w:rPr>
                <w:sz w:val="20"/>
                <w:szCs w:val="20"/>
              </w:rPr>
            </w:pPr>
            <w:r>
              <w:rPr>
                <w:sz w:val="20"/>
                <w:szCs w:val="20"/>
              </w:rPr>
              <w:t>4.1</w:t>
            </w:r>
          </w:p>
        </w:tc>
        <w:tc>
          <w:tcPr>
            <w:tcW w:w="5760" w:type="dxa"/>
          </w:tcPr>
          <w:p w14:paraId="0CDB4E9B" w14:textId="2104109A" w:rsidR="004C3A82" w:rsidRDefault="006A62F5" w:rsidP="004C3A82">
            <w:pPr>
              <w:pStyle w:val="BodyText"/>
              <w:rPr>
                <w:sz w:val="20"/>
                <w:szCs w:val="20"/>
              </w:rPr>
            </w:pPr>
            <w:r>
              <w:rPr>
                <w:sz w:val="20"/>
                <w:szCs w:val="20"/>
              </w:rPr>
              <w:t xml:space="preserve">Does the </w:t>
            </w:r>
            <w:r w:rsidR="00BE64AA">
              <w:rPr>
                <w:sz w:val="20"/>
                <w:szCs w:val="20"/>
              </w:rPr>
              <w:t>training organization</w:t>
            </w:r>
            <w:r>
              <w:rPr>
                <w:sz w:val="20"/>
                <w:szCs w:val="20"/>
              </w:rPr>
              <w:t xml:space="preserve"> maintain </w:t>
            </w:r>
            <w:r w:rsidR="00850C79">
              <w:rPr>
                <w:sz w:val="20"/>
                <w:szCs w:val="20"/>
              </w:rPr>
              <w:t xml:space="preserve">and operate under </w:t>
            </w:r>
            <w:r>
              <w:rPr>
                <w:sz w:val="20"/>
                <w:szCs w:val="20"/>
              </w:rPr>
              <w:t>an EOMS?</w:t>
            </w:r>
            <w:r w:rsidR="00313AFA">
              <w:rPr>
                <w:sz w:val="20"/>
                <w:szCs w:val="20"/>
              </w:rPr>
              <w:t xml:space="preserve"> </w:t>
            </w:r>
            <w:r w:rsidR="004C3A82">
              <w:rPr>
                <w:sz w:val="20"/>
                <w:szCs w:val="20"/>
              </w:rPr>
              <w:t xml:space="preserve"> </w:t>
            </w:r>
            <w:r w:rsidR="00313AFA">
              <w:rPr>
                <w:sz w:val="20"/>
                <w:szCs w:val="20"/>
              </w:rPr>
              <w:t>Is the EOMS</w:t>
            </w:r>
            <w:r w:rsidR="004C3A82">
              <w:rPr>
                <w:sz w:val="20"/>
                <w:szCs w:val="20"/>
              </w:rPr>
              <w:t>:</w:t>
            </w:r>
            <w:r w:rsidR="00313AFA">
              <w:rPr>
                <w:sz w:val="20"/>
                <w:szCs w:val="20"/>
              </w:rPr>
              <w:t xml:space="preserve"> </w:t>
            </w:r>
          </w:p>
          <w:p w14:paraId="2DC446E0" w14:textId="3FDDE4FC" w:rsidR="004C3A82" w:rsidRDefault="004C3A82" w:rsidP="004C3A82">
            <w:pPr>
              <w:pStyle w:val="BodyText"/>
              <w:numPr>
                <w:ilvl w:val="0"/>
                <w:numId w:val="48"/>
              </w:numPr>
              <w:spacing w:after="0" w:line="240" w:lineRule="auto"/>
              <w:ind w:left="357" w:hanging="357"/>
              <w:rPr>
                <w:sz w:val="20"/>
                <w:szCs w:val="20"/>
              </w:rPr>
            </w:pPr>
            <w:r>
              <w:rPr>
                <w:sz w:val="20"/>
                <w:szCs w:val="20"/>
              </w:rPr>
              <w:t>C</w:t>
            </w:r>
            <w:r w:rsidR="00313AFA">
              <w:rPr>
                <w:sz w:val="20"/>
                <w:szCs w:val="20"/>
              </w:rPr>
              <w:t xml:space="preserve">ertified by an accredited third party, </w:t>
            </w:r>
          </w:p>
          <w:p w14:paraId="769DD1AF" w14:textId="669A363B" w:rsidR="004C3A82" w:rsidRDefault="004C3A82" w:rsidP="004C3A82">
            <w:pPr>
              <w:pStyle w:val="BodyText"/>
              <w:numPr>
                <w:ilvl w:val="0"/>
                <w:numId w:val="48"/>
              </w:numPr>
              <w:spacing w:after="0" w:line="240" w:lineRule="auto"/>
              <w:ind w:left="357" w:hanging="357"/>
              <w:rPr>
                <w:sz w:val="20"/>
                <w:szCs w:val="20"/>
              </w:rPr>
            </w:pPr>
            <w:r>
              <w:rPr>
                <w:sz w:val="20"/>
                <w:szCs w:val="20"/>
              </w:rPr>
              <w:t>A</w:t>
            </w:r>
            <w:r w:rsidR="00313AFA">
              <w:rPr>
                <w:sz w:val="20"/>
                <w:szCs w:val="20"/>
              </w:rPr>
              <w:t>ssessed by a third party</w:t>
            </w:r>
            <w:r>
              <w:rPr>
                <w:sz w:val="20"/>
                <w:szCs w:val="20"/>
              </w:rPr>
              <w:t>,</w:t>
            </w:r>
            <w:r w:rsidR="00313AFA">
              <w:rPr>
                <w:sz w:val="20"/>
                <w:szCs w:val="20"/>
              </w:rPr>
              <w:t xml:space="preserve"> or </w:t>
            </w:r>
          </w:p>
          <w:p w14:paraId="0861DD8C" w14:textId="0422B879" w:rsidR="006A62F5" w:rsidRDefault="004C3A82" w:rsidP="004C3A82">
            <w:pPr>
              <w:pStyle w:val="BodyText"/>
              <w:numPr>
                <w:ilvl w:val="0"/>
                <w:numId w:val="48"/>
              </w:numPr>
              <w:spacing w:after="0" w:line="240" w:lineRule="auto"/>
              <w:ind w:left="357" w:hanging="357"/>
              <w:rPr>
                <w:sz w:val="20"/>
                <w:szCs w:val="20"/>
              </w:rPr>
            </w:pPr>
            <w:r>
              <w:rPr>
                <w:sz w:val="20"/>
                <w:szCs w:val="20"/>
              </w:rPr>
              <w:t>Self-assessed.</w:t>
            </w:r>
          </w:p>
        </w:tc>
        <w:tc>
          <w:tcPr>
            <w:tcW w:w="1765" w:type="dxa"/>
          </w:tcPr>
          <w:p w14:paraId="2D7CEC79" w14:textId="77777777" w:rsidR="006A62F5" w:rsidRPr="00B503EF" w:rsidRDefault="006A62F5" w:rsidP="00B73E8B">
            <w:pPr>
              <w:pStyle w:val="BodyText"/>
              <w:rPr>
                <w:sz w:val="20"/>
                <w:szCs w:val="20"/>
              </w:rPr>
            </w:pPr>
          </w:p>
        </w:tc>
        <w:tc>
          <w:tcPr>
            <w:tcW w:w="1766" w:type="dxa"/>
          </w:tcPr>
          <w:p w14:paraId="2C88A2AB" w14:textId="77777777" w:rsidR="006A62F5" w:rsidRPr="00B503EF" w:rsidRDefault="006A62F5" w:rsidP="00B73E8B">
            <w:pPr>
              <w:pStyle w:val="BodyText"/>
              <w:rPr>
                <w:sz w:val="20"/>
                <w:szCs w:val="20"/>
              </w:rPr>
            </w:pPr>
          </w:p>
        </w:tc>
      </w:tr>
      <w:tr w:rsidR="000F190A" w:rsidRPr="00B503EF" w14:paraId="07F39574" w14:textId="77777777" w:rsidTr="00B73E8B">
        <w:tc>
          <w:tcPr>
            <w:tcW w:w="988" w:type="dxa"/>
          </w:tcPr>
          <w:p w14:paraId="6C9D3939" w14:textId="14EDDEF3" w:rsidR="000F190A" w:rsidRPr="00B503EF" w:rsidRDefault="006A62F5" w:rsidP="00011C79">
            <w:pPr>
              <w:pStyle w:val="BodyText"/>
              <w:rPr>
                <w:sz w:val="20"/>
                <w:szCs w:val="20"/>
              </w:rPr>
            </w:pPr>
            <w:r>
              <w:rPr>
                <w:sz w:val="20"/>
                <w:szCs w:val="20"/>
              </w:rPr>
              <w:t>4.</w:t>
            </w:r>
            <w:r w:rsidR="00011C79">
              <w:rPr>
                <w:sz w:val="20"/>
                <w:szCs w:val="20"/>
              </w:rPr>
              <w:t>2</w:t>
            </w:r>
          </w:p>
        </w:tc>
        <w:tc>
          <w:tcPr>
            <w:tcW w:w="5760" w:type="dxa"/>
          </w:tcPr>
          <w:p w14:paraId="66A91F8A" w14:textId="54247B14" w:rsidR="000F190A" w:rsidRPr="00B503EF" w:rsidRDefault="005D3132" w:rsidP="00692158">
            <w:pPr>
              <w:pStyle w:val="BodyText"/>
              <w:rPr>
                <w:sz w:val="20"/>
                <w:szCs w:val="20"/>
              </w:rPr>
            </w:pPr>
            <w:r>
              <w:rPr>
                <w:sz w:val="20"/>
                <w:szCs w:val="20"/>
              </w:rPr>
              <w:t>Has</w:t>
            </w:r>
            <w:r w:rsidR="006A62F5">
              <w:rPr>
                <w:sz w:val="20"/>
                <w:szCs w:val="20"/>
              </w:rPr>
              <w:t xml:space="preserve"> the scope of the management system</w:t>
            </w:r>
            <w:r>
              <w:rPr>
                <w:sz w:val="20"/>
                <w:szCs w:val="20"/>
              </w:rPr>
              <w:t xml:space="preserve"> been defined</w:t>
            </w:r>
            <w:r w:rsidR="006A62F5">
              <w:rPr>
                <w:sz w:val="20"/>
                <w:szCs w:val="20"/>
              </w:rPr>
              <w:t>?</w:t>
            </w:r>
          </w:p>
        </w:tc>
        <w:tc>
          <w:tcPr>
            <w:tcW w:w="1765" w:type="dxa"/>
          </w:tcPr>
          <w:p w14:paraId="012BD744" w14:textId="77777777" w:rsidR="000F190A" w:rsidRPr="00B503EF" w:rsidRDefault="000F190A" w:rsidP="00B73E8B">
            <w:pPr>
              <w:pStyle w:val="BodyText"/>
              <w:rPr>
                <w:sz w:val="20"/>
                <w:szCs w:val="20"/>
              </w:rPr>
            </w:pPr>
          </w:p>
        </w:tc>
        <w:tc>
          <w:tcPr>
            <w:tcW w:w="1766" w:type="dxa"/>
          </w:tcPr>
          <w:p w14:paraId="09EDEEEC" w14:textId="77777777" w:rsidR="000F190A" w:rsidRPr="00B503EF" w:rsidRDefault="000F190A" w:rsidP="00B73E8B">
            <w:pPr>
              <w:pStyle w:val="BodyText"/>
              <w:rPr>
                <w:sz w:val="20"/>
                <w:szCs w:val="20"/>
              </w:rPr>
            </w:pPr>
          </w:p>
        </w:tc>
      </w:tr>
      <w:tr w:rsidR="00692158" w:rsidRPr="00B503EF" w14:paraId="5DC4F807" w14:textId="77777777" w:rsidTr="00692158">
        <w:tc>
          <w:tcPr>
            <w:tcW w:w="988" w:type="dxa"/>
            <w:shd w:val="clear" w:color="auto" w:fill="000000" w:themeFill="text1"/>
          </w:tcPr>
          <w:p w14:paraId="6E252589" w14:textId="60F32737" w:rsidR="00692158" w:rsidRPr="00B503EF" w:rsidRDefault="00692158" w:rsidP="00B73E8B">
            <w:pPr>
              <w:pStyle w:val="BodyText"/>
              <w:rPr>
                <w:b/>
                <w:color w:val="FFFFFF" w:themeColor="background1"/>
                <w:sz w:val="20"/>
                <w:szCs w:val="20"/>
              </w:rPr>
            </w:pPr>
            <w:r w:rsidRPr="00B503EF">
              <w:rPr>
                <w:b/>
                <w:color w:val="FFFFFF" w:themeColor="background1"/>
                <w:sz w:val="20"/>
                <w:szCs w:val="20"/>
              </w:rPr>
              <w:t>5</w:t>
            </w:r>
          </w:p>
        </w:tc>
        <w:tc>
          <w:tcPr>
            <w:tcW w:w="5760" w:type="dxa"/>
            <w:shd w:val="clear" w:color="auto" w:fill="000000" w:themeFill="text1"/>
          </w:tcPr>
          <w:p w14:paraId="221DE8DE" w14:textId="1674C5F8" w:rsidR="00692158" w:rsidRPr="00B503EF" w:rsidRDefault="00692158" w:rsidP="00850C79">
            <w:pPr>
              <w:pStyle w:val="BodyText"/>
              <w:rPr>
                <w:b/>
                <w:color w:val="FFFFFF" w:themeColor="background1"/>
                <w:sz w:val="20"/>
                <w:szCs w:val="20"/>
              </w:rPr>
            </w:pPr>
            <w:r w:rsidRPr="00B503EF">
              <w:rPr>
                <w:b/>
                <w:color w:val="FFFFFF" w:themeColor="background1"/>
                <w:sz w:val="20"/>
                <w:szCs w:val="20"/>
              </w:rPr>
              <w:t>LEADERSHIP</w:t>
            </w:r>
          </w:p>
        </w:tc>
        <w:tc>
          <w:tcPr>
            <w:tcW w:w="1765" w:type="dxa"/>
            <w:shd w:val="clear" w:color="auto" w:fill="000000" w:themeFill="text1"/>
          </w:tcPr>
          <w:p w14:paraId="707B4178" w14:textId="77777777" w:rsidR="00692158" w:rsidRPr="00B503EF" w:rsidRDefault="00692158" w:rsidP="00B73E8B">
            <w:pPr>
              <w:pStyle w:val="BodyText"/>
              <w:rPr>
                <w:b/>
                <w:color w:val="FFFFFF" w:themeColor="background1"/>
                <w:sz w:val="20"/>
                <w:szCs w:val="20"/>
              </w:rPr>
            </w:pPr>
          </w:p>
        </w:tc>
        <w:tc>
          <w:tcPr>
            <w:tcW w:w="1766" w:type="dxa"/>
            <w:shd w:val="clear" w:color="auto" w:fill="000000" w:themeFill="text1"/>
          </w:tcPr>
          <w:p w14:paraId="438B9AF8" w14:textId="77777777" w:rsidR="00692158" w:rsidRPr="00B503EF" w:rsidRDefault="00692158" w:rsidP="00B73E8B">
            <w:pPr>
              <w:pStyle w:val="BodyText"/>
              <w:rPr>
                <w:b/>
                <w:color w:val="FFFFFF" w:themeColor="background1"/>
                <w:sz w:val="20"/>
                <w:szCs w:val="20"/>
              </w:rPr>
            </w:pPr>
          </w:p>
        </w:tc>
      </w:tr>
      <w:tr w:rsidR="00850C79" w:rsidRPr="00850C79" w14:paraId="4EA4DF4E" w14:textId="77777777" w:rsidTr="00850C79">
        <w:tc>
          <w:tcPr>
            <w:tcW w:w="988" w:type="dxa"/>
            <w:shd w:val="clear" w:color="auto" w:fill="000000" w:themeFill="text1"/>
          </w:tcPr>
          <w:p w14:paraId="493A5C14" w14:textId="371CDD08" w:rsidR="00692158" w:rsidRPr="00850C79" w:rsidRDefault="00850C79" w:rsidP="00B73E8B">
            <w:pPr>
              <w:pStyle w:val="BodyText"/>
              <w:rPr>
                <w:b/>
                <w:color w:val="FFFFFF" w:themeColor="background1"/>
                <w:sz w:val="20"/>
                <w:szCs w:val="20"/>
              </w:rPr>
            </w:pPr>
            <w:r w:rsidRPr="00850C79">
              <w:rPr>
                <w:b/>
                <w:color w:val="FFFFFF" w:themeColor="background1"/>
                <w:sz w:val="20"/>
                <w:szCs w:val="20"/>
              </w:rPr>
              <w:t>5.1</w:t>
            </w:r>
          </w:p>
        </w:tc>
        <w:tc>
          <w:tcPr>
            <w:tcW w:w="5760" w:type="dxa"/>
            <w:shd w:val="clear" w:color="auto" w:fill="000000" w:themeFill="text1"/>
          </w:tcPr>
          <w:p w14:paraId="5EEB342B" w14:textId="590A09EC" w:rsidR="00850C79" w:rsidRPr="00850C79" w:rsidRDefault="00850C79" w:rsidP="005D3132">
            <w:pPr>
              <w:pStyle w:val="BodyText"/>
              <w:rPr>
                <w:b/>
                <w:color w:val="FFFFFF" w:themeColor="background1"/>
                <w:sz w:val="20"/>
                <w:szCs w:val="20"/>
              </w:rPr>
            </w:pPr>
            <w:r w:rsidRPr="00850C79">
              <w:rPr>
                <w:b/>
                <w:color w:val="FFFFFF" w:themeColor="background1"/>
                <w:sz w:val="20"/>
                <w:szCs w:val="20"/>
              </w:rPr>
              <w:t>Leadership and commitment</w:t>
            </w:r>
          </w:p>
        </w:tc>
        <w:tc>
          <w:tcPr>
            <w:tcW w:w="1765" w:type="dxa"/>
            <w:shd w:val="clear" w:color="auto" w:fill="000000" w:themeFill="text1"/>
          </w:tcPr>
          <w:p w14:paraId="003D4BB6" w14:textId="77777777" w:rsidR="00692158" w:rsidRPr="00850C79" w:rsidRDefault="00692158" w:rsidP="00B73E8B">
            <w:pPr>
              <w:pStyle w:val="BodyText"/>
              <w:rPr>
                <w:b/>
                <w:color w:val="FFFFFF" w:themeColor="background1"/>
                <w:sz w:val="20"/>
                <w:szCs w:val="20"/>
              </w:rPr>
            </w:pPr>
          </w:p>
        </w:tc>
        <w:tc>
          <w:tcPr>
            <w:tcW w:w="1766" w:type="dxa"/>
            <w:shd w:val="clear" w:color="auto" w:fill="000000" w:themeFill="text1"/>
          </w:tcPr>
          <w:p w14:paraId="4A8E42C8" w14:textId="77777777" w:rsidR="00692158" w:rsidRPr="00850C79" w:rsidRDefault="00692158" w:rsidP="00B73E8B">
            <w:pPr>
              <w:pStyle w:val="BodyText"/>
              <w:rPr>
                <w:b/>
                <w:color w:val="FFFFFF" w:themeColor="background1"/>
                <w:sz w:val="20"/>
                <w:szCs w:val="20"/>
              </w:rPr>
            </w:pPr>
          </w:p>
        </w:tc>
      </w:tr>
      <w:tr w:rsidR="006A62F5" w:rsidRPr="00B503EF" w14:paraId="0F7E6FD1" w14:textId="77777777" w:rsidTr="00B73E8B">
        <w:tc>
          <w:tcPr>
            <w:tcW w:w="988" w:type="dxa"/>
          </w:tcPr>
          <w:p w14:paraId="672561CC" w14:textId="5FFE5D52" w:rsidR="006A62F5" w:rsidRPr="00B503EF" w:rsidRDefault="005D3132" w:rsidP="00B73E8B">
            <w:pPr>
              <w:pStyle w:val="BodyText"/>
              <w:rPr>
                <w:sz w:val="20"/>
                <w:szCs w:val="20"/>
              </w:rPr>
            </w:pPr>
            <w:r>
              <w:rPr>
                <w:sz w:val="20"/>
                <w:szCs w:val="20"/>
              </w:rPr>
              <w:t>5.1.1</w:t>
            </w:r>
          </w:p>
        </w:tc>
        <w:tc>
          <w:tcPr>
            <w:tcW w:w="5760" w:type="dxa"/>
          </w:tcPr>
          <w:p w14:paraId="2025C067" w14:textId="4E44EBEF" w:rsidR="006A62F5" w:rsidRPr="00B503EF" w:rsidRDefault="00850C79" w:rsidP="005D3132">
            <w:pPr>
              <w:pStyle w:val="BodyText"/>
              <w:rPr>
                <w:sz w:val="20"/>
                <w:szCs w:val="20"/>
              </w:rPr>
            </w:pPr>
            <w:r>
              <w:rPr>
                <w:sz w:val="20"/>
                <w:szCs w:val="20"/>
              </w:rPr>
              <w:t xml:space="preserve">How does </w:t>
            </w:r>
            <w:r w:rsidR="005D3132">
              <w:rPr>
                <w:sz w:val="20"/>
                <w:szCs w:val="20"/>
              </w:rPr>
              <w:t>top m</w:t>
            </w:r>
            <w:r>
              <w:rPr>
                <w:sz w:val="20"/>
                <w:szCs w:val="20"/>
              </w:rPr>
              <w:t>anagement support the EOMS?</w:t>
            </w:r>
          </w:p>
        </w:tc>
        <w:tc>
          <w:tcPr>
            <w:tcW w:w="1765" w:type="dxa"/>
          </w:tcPr>
          <w:p w14:paraId="6352FB78" w14:textId="77777777" w:rsidR="006A62F5" w:rsidRPr="00B503EF" w:rsidRDefault="006A62F5" w:rsidP="00B73E8B">
            <w:pPr>
              <w:pStyle w:val="BodyText"/>
              <w:rPr>
                <w:sz w:val="20"/>
                <w:szCs w:val="20"/>
              </w:rPr>
            </w:pPr>
          </w:p>
        </w:tc>
        <w:tc>
          <w:tcPr>
            <w:tcW w:w="1766" w:type="dxa"/>
          </w:tcPr>
          <w:p w14:paraId="01861273" w14:textId="77777777" w:rsidR="006A62F5" w:rsidRPr="00B503EF" w:rsidRDefault="006A62F5" w:rsidP="00B73E8B">
            <w:pPr>
              <w:pStyle w:val="BodyText"/>
              <w:rPr>
                <w:sz w:val="20"/>
                <w:szCs w:val="20"/>
              </w:rPr>
            </w:pPr>
          </w:p>
        </w:tc>
      </w:tr>
      <w:tr w:rsidR="00850C79" w:rsidRPr="00B503EF" w14:paraId="0C94BE82" w14:textId="77777777" w:rsidTr="00850C79">
        <w:tc>
          <w:tcPr>
            <w:tcW w:w="988" w:type="dxa"/>
            <w:shd w:val="clear" w:color="auto" w:fill="000000" w:themeFill="text1"/>
          </w:tcPr>
          <w:p w14:paraId="037ABEFA" w14:textId="4AA5FB7B" w:rsidR="00850C79" w:rsidRPr="00B503EF" w:rsidRDefault="00850C79" w:rsidP="00B73E8B">
            <w:pPr>
              <w:pStyle w:val="BodyText"/>
              <w:rPr>
                <w:sz w:val="20"/>
                <w:szCs w:val="20"/>
              </w:rPr>
            </w:pPr>
            <w:r w:rsidRPr="00B503EF">
              <w:rPr>
                <w:b/>
                <w:color w:val="FFFFFF" w:themeColor="background1"/>
                <w:sz w:val="20"/>
                <w:szCs w:val="20"/>
              </w:rPr>
              <w:t>5.2</w:t>
            </w:r>
          </w:p>
        </w:tc>
        <w:tc>
          <w:tcPr>
            <w:tcW w:w="5760" w:type="dxa"/>
            <w:shd w:val="clear" w:color="auto" w:fill="000000" w:themeFill="text1"/>
          </w:tcPr>
          <w:p w14:paraId="16FD30D3" w14:textId="45C2E1CF" w:rsidR="00850C79" w:rsidRPr="00850C79" w:rsidRDefault="00850C79" w:rsidP="005D3132">
            <w:pPr>
              <w:pStyle w:val="BodyText"/>
              <w:rPr>
                <w:b/>
                <w:color w:val="FFFFFF" w:themeColor="background1"/>
                <w:sz w:val="20"/>
                <w:szCs w:val="20"/>
              </w:rPr>
            </w:pPr>
            <w:r w:rsidRPr="00B503EF">
              <w:rPr>
                <w:b/>
                <w:color w:val="FFFFFF" w:themeColor="background1"/>
                <w:sz w:val="20"/>
                <w:szCs w:val="20"/>
              </w:rPr>
              <w:t>Policy</w:t>
            </w:r>
          </w:p>
        </w:tc>
        <w:tc>
          <w:tcPr>
            <w:tcW w:w="1765" w:type="dxa"/>
            <w:shd w:val="clear" w:color="auto" w:fill="000000" w:themeFill="text1"/>
          </w:tcPr>
          <w:p w14:paraId="0A46C461" w14:textId="77777777" w:rsidR="00850C79" w:rsidRPr="00B503EF" w:rsidRDefault="00850C79" w:rsidP="00B73E8B">
            <w:pPr>
              <w:pStyle w:val="BodyText"/>
              <w:rPr>
                <w:sz w:val="20"/>
                <w:szCs w:val="20"/>
              </w:rPr>
            </w:pPr>
          </w:p>
        </w:tc>
        <w:tc>
          <w:tcPr>
            <w:tcW w:w="1766" w:type="dxa"/>
            <w:shd w:val="clear" w:color="auto" w:fill="000000" w:themeFill="text1"/>
          </w:tcPr>
          <w:p w14:paraId="57E879C7" w14:textId="77777777" w:rsidR="00850C79" w:rsidRPr="00B503EF" w:rsidRDefault="00850C79" w:rsidP="00B73E8B">
            <w:pPr>
              <w:pStyle w:val="BodyText"/>
              <w:rPr>
                <w:sz w:val="20"/>
                <w:szCs w:val="20"/>
              </w:rPr>
            </w:pPr>
          </w:p>
        </w:tc>
      </w:tr>
      <w:tr w:rsidR="00850C79" w:rsidRPr="00B503EF" w14:paraId="10F3616F" w14:textId="77777777" w:rsidTr="00B73E8B">
        <w:tc>
          <w:tcPr>
            <w:tcW w:w="988" w:type="dxa"/>
          </w:tcPr>
          <w:p w14:paraId="06C16005" w14:textId="6B1DF75A" w:rsidR="00850C79" w:rsidRPr="00B503EF" w:rsidRDefault="005D3132" w:rsidP="00B73E8B">
            <w:pPr>
              <w:pStyle w:val="BodyText"/>
              <w:rPr>
                <w:sz w:val="20"/>
                <w:szCs w:val="20"/>
              </w:rPr>
            </w:pPr>
            <w:r>
              <w:rPr>
                <w:sz w:val="20"/>
                <w:szCs w:val="20"/>
              </w:rPr>
              <w:t>5.2.1</w:t>
            </w:r>
          </w:p>
        </w:tc>
        <w:tc>
          <w:tcPr>
            <w:tcW w:w="5760" w:type="dxa"/>
          </w:tcPr>
          <w:p w14:paraId="438D5251" w14:textId="22679EC1" w:rsidR="00850C79" w:rsidRPr="00B503EF" w:rsidRDefault="005D3132" w:rsidP="002F6A23">
            <w:pPr>
              <w:pStyle w:val="BodyText"/>
              <w:rPr>
                <w:sz w:val="20"/>
                <w:szCs w:val="20"/>
              </w:rPr>
            </w:pPr>
            <w:r>
              <w:rPr>
                <w:sz w:val="20"/>
                <w:szCs w:val="20"/>
              </w:rPr>
              <w:t>Has an educational organi</w:t>
            </w:r>
            <w:r w:rsidR="002F6A23">
              <w:rPr>
                <w:sz w:val="20"/>
                <w:szCs w:val="20"/>
              </w:rPr>
              <w:t>z</w:t>
            </w:r>
            <w:r>
              <w:rPr>
                <w:sz w:val="20"/>
                <w:szCs w:val="20"/>
              </w:rPr>
              <w:t xml:space="preserve">ational policy been established?  </w:t>
            </w:r>
            <w:r w:rsidR="003E3D13">
              <w:rPr>
                <w:sz w:val="20"/>
                <w:szCs w:val="20"/>
              </w:rPr>
              <w:t xml:space="preserve">Does the policy reflect the </w:t>
            </w:r>
            <w:r w:rsidR="00BE64AA">
              <w:rPr>
                <w:sz w:val="20"/>
                <w:szCs w:val="20"/>
              </w:rPr>
              <w:t>training organization</w:t>
            </w:r>
            <w:r w:rsidR="002F6A23">
              <w:rPr>
                <w:sz w:val="20"/>
                <w:szCs w:val="20"/>
              </w:rPr>
              <w:t>s</w:t>
            </w:r>
            <w:r>
              <w:rPr>
                <w:sz w:val="20"/>
                <w:szCs w:val="20"/>
              </w:rPr>
              <w:t xml:space="preserve"> commitment to achieving its goals and objectives</w:t>
            </w:r>
            <w:r w:rsidR="003E3D13">
              <w:rPr>
                <w:sz w:val="20"/>
                <w:szCs w:val="20"/>
              </w:rPr>
              <w:t>,</w:t>
            </w:r>
            <w:r>
              <w:rPr>
                <w:sz w:val="20"/>
                <w:szCs w:val="20"/>
              </w:rPr>
              <w:t xml:space="preserve"> and to fulfilling the training needs of students? </w:t>
            </w:r>
          </w:p>
        </w:tc>
        <w:tc>
          <w:tcPr>
            <w:tcW w:w="1765" w:type="dxa"/>
          </w:tcPr>
          <w:p w14:paraId="1F9BD79A" w14:textId="77777777" w:rsidR="00850C79" w:rsidRPr="00B503EF" w:rsidRDefault="00850C79" w:rsidP="00B73E8B">
            <w:pPr>
              <w:pStyle w:val="BodyText"/>
              <w:rPr>
                <w:sz w:val="20"/>
                <w:szCs w:val="20"/>
              </w:rPr>
            </w:pPr>
          </w:p>
        </w:tc>
        <w:tc>
          <w:tcPr>
            <w:tcW w:w="1766" w:type="dxa"/>
          </w:tcPr>
          <w:p w14:paraId="38AAF12F" w14:textId="77777777" w:rsidR="00850C79" w:rsidRPr="00B503EF" w:rsidRDefault="00850C79" w:rsidP="00B73E8B">
            <w:pPr>
              <w:pStyle w:val="BodyText"/>
              <w:rPr>
                <w:sz w:val="20"/>
                <w:szCs w:val="20"/>
              </w:rPr>
            </w:pPr>
          </w:p>
        </w:tc>
      </w:tr>
      <w:tr w:rsidR="00850C79" w:rsidRPr="00B503EF" w14:paraId="062A6BB7" w14:textId="77777777" w:rsidTr="00B73E8B">
        <w:tc>
          <w:tcPr>
            <w:tcW w:w="988" w:type="dxa"/>
          </w:tcPr>
          <w:p w14:paraId="0F6B3A56" w14:textId="03780009" w:rsidR="00850C79" w:rsidRPr="00B503EF" w:rsidRDefault="005D3132" w:rsidP="00B73E8B">
            <w:pPr>
              <w:pStyle w:val="BodyText"/>
              <w:rPr>
                <w:sz w:val="20"/>
                <w:szCs w:val="20"/>
              </w:rPr>
            </w:pPr>
            <w:r>
              <w:rPr>
                <w:sz w:val="20"/>
                <w:szCs w:val="20"/>
              </w:rPr>
              <w:t>5.2.2</w:t>
            </w:r>
          </w:p>
        </w:tc>
        <w:tc>
          <w:tcPr>
            <w:tcW w:w="5760" w:type="dxa"/>
          </w:tcPr>
          <w:p w14:paraId="1FA9BC20" w14:textId="7BF58163" w:rsidR="00850C79" w:rsidRPr="00B503EF" w:rsidRDefault="005D3132" w:rsidP="002F6A23">
            <w:pPr>
              <w:pStyle w:val="BodyText"/>
              <w:rPr>
                <w:sz w:val="20"/>
                <w:szCs w:val="20"/>
              </w:rPr>
            </w:pPr>
            <w:r>
              <w:rPr>
                <w:sz w:val="20"/>
                <w:szCs w:val="20"/>
              </w:rPr>
              <w:t>How is this policy communicated, understood and applied within the organi</w:t>
            </w:r>
            <w:r w:rsidR="002F6A23">
              <w:rPr>
                <w:sz w:val="20"/>
                <w:szCs w:val="20"/>
              </w:rPr>
              <w:t>z</w:t>
            </w:r>
            <w:r>
              <w:rPr>
                <w:sz w:val="20"/>
                <w:szCs w:val="20"/>
              </w:rPr>
              <w:t>ation?</w:t>
            </w:r>
          </w:p>
        </w:tc>
        <w:tc>
          <w:tcPr>
            <w:tcW w:w="1765" w:type="dxa"/>
          </w:tcPr>
          <w:p w14:paraId="4DA2EB05" w14:textId="77777777" w:rsidR="00850C79" w:rsidRPr="00B503EF" w:rsidRDefault="00850C79" w:rsidP="00B73E8B">
            <w:pPr>
              <w:pStyle w:val="BodyText"/>
              <w:rPr>
                <w:sz w:val="20"/>
                <w:szCs w:val="20"/>
              </w:rPr>
            </w:pPr>
          </w:p>
        </w:tc>
        <w:tc>
          <w:tcPr>
            <w:tcW w:w="1766" w:type="dxa"/>
          </w:tcPr>
          <w:p w14:paraId="7E1EFF05" w14:textId="77777777" w:rsidR="00850C79" w:rsidRPr="00B503EF" w:rsidRDefault="00850C79" w:rsidP="00B73E8B">
            <w:pPr>
              <w:pStyle w:val="BodyText"/>
              <w:rPr>
                <w:sz w:val="20"/>
                <w:szCs w:val="20"/>
              </w:rPr>
            </w:pPr>
          </w:p>
        </w:tc>
      </w:tr>
      <w:tr w:rsidR="00850C79" w:rsidRPr="00B503EF" w14:paraId="68DDD722" w14:textId="77777777" w:rsidTr="00850C79">
        <w:tc>
          <w:tcPr>
            <w:tcW w:w="988" w:type="dxa"/>
            <w:shd w:val="clear" w:color="auto" w:fill="000000" w:themeFill="text1"/>
          </w:tcPr>
          <w:p w14:paraId="0C7202FC" w14:textId="7C2E9558" w:rsidR="00850C79" w:rsidRPr="00B503EF" w:rsidRDefault="00850C79" w:rsidP="00B73E8B">
            <w:pPr>
              <w:pStyle w:val="BodyText"/>
              <w:rPr>
                <w:sz w:val="20"/>
                <w:szCs w:val="20"/>
              </w:rPr>
            </w:pPr>
            <w:r w:rsidRPr="00B503EF">
              <w:rPr>
                <w:b/>
                <w:color w:val="FFFFFF" w:themeColor="background1"/>
                <w:sz w:val="20"/>
                <w:szCs w:val="20"/>
              </w:rPr>
              <w:t>5.3</w:t>
            </w:r>
          </w:p>
        </w:tc>
        <w:tc>
          <w:tcPr>
            <w:tcW w:w="5760" w:type="dxa"/>
            <w:shd w:val="clear" w:color="auto" w:fill="000000" w:themeFill="text1"/>
          </w:tcPr>
          <w:p w14:paraId="0CE9451B" w14:textId="65836109" w:rsidR="00850C79" w:rsidRPr="00B503EF" w:rsidRDefault="00850C79" w:rsidP="00692158">
            <w:pPr>
              <w:pStyle w:val="BodyText"/>
              <w:rPr>
                <w:sz w:val="20"/>
                <w:szCs w:val="20"/>
              </w:rPr>
            </w:pPr>
            <w:r w:rsidRPr="00B503EF">
              <w:rPr>
                <w:b/>
                <w:color w:val="FFFFFF" w:themeColor="background1"/>
                <w:sz w:val="20"/>
                <w:szCs w:val="20"/>
              </w:rPr>
              <w:t>Organizational roles, responsibilities and authorities</w:t>
            </w:r>
          </w:p>
        </w:tc>
        <w:tc>
          <w:tcPr>
            <w:tcW w:w="1765" w:type="dxa"/>
            <w:shd w:val="clear" w:color="auto" w:fill="000000" w:themeFill="text1"/>
          </w:tcPr>
          <w:p w14:paraId="6C0CE231" w14:textId="77777777" w:rsidR="00850C79" w:rsidRPr="00B503EF" w:rsidRDefault="00850C79" w:rsidP="00B73E8B">
            <w:pPr>
              <w:pStyle w:val="BodyText"/>
              <w:rPr>
                <w:sz w:val="20"/>
                <w:szCs w:val="20"/>
              </w:rPr>
            </w:pPr>
          </w:p>
        </w:tc>
        <w:tc>
          <w:tcPr>
            <w:tcW w:w="1766" w:type="dxa"/>
            <w:shd w:val="clear" w:color="auto" w:fill="000000" w:themeFill="text1"/>
          </w:tcPr>
          <w:p w14:paraId="454E5348" w14:textId="77777777" w:rsidR="00850C79" w:rsidRPr="00B503EF" w:rsidRDefault="00850C79" w:rsidP="00B73E8B">
            <w:pPr>
              <w:pStyle w:val="BodyText"/>
              <w:rPr>
                <w:sz w:val="20"/>
                <w:szCs w:val="20"/>
              </w:rPr>
            </w:pPr>
          </w:p>
        </w:tc>
      </w:tr>
      <w:tr w:rsidR="006A62F5" w:rsidRPr="00B503EF" w14:paraId="785C0416" w14:textId="77777777" w:rsidTr="00B73E8B">
        <w:tc>
          <w:tcPr>
            <w:tcW w:w="988" w:type="dxa"/>
          </w:tcPr>
          <w:p w14:paraId="4FA83DFF" w14:textId="77777777" w:rsidR="006A62F5" w:rsidRPr="00B503EF" w:rsidRDefault="006A62F5" w:rsidP="00B73E8B">
            <w:pPr>
              <w:pStyle w:val="BodyText"/>
              <w:rPr>
                <w:sz w:val="20"/>
                <w:szCs w:val="20"/>
              </w:rPr>
            </w:pPr>
          </w:p>
        </w:tc>
        <w:tc>
          <w:tcPr>
            <w:tcW w:w="5760" w:type="dxa"/>
          </w:tcPr>
          <w:p w14:paraId="045F36EF" w14:textId="6559AC1B" w:rsidR="006A62F5" w:rsidRPr="00B503EF" w:rsidRDefault="0060627A" w:rsidP="00692158">
            <w:pPr>
              <w:pStyle w:val="BodyText"/>
              <w:rPr>
                <w:sz w:val="20"/>
                <w:szCs w:val="20"/>
              </w:rPr>
            </w:pPr>
            <w:r>
              <w:rPr>
                <w:sz w:val="20"/>
                <w:szCs w:val="20"/>
              </w:rPr>
              <w:t>?</w:t>
            </w:r>
          </w:p>
        </w:tc>
        <w:tc>
          <w:tcPr>
            <w:tcW w:w="1765" w:type="dxa"/>
          </w:tcPr>
          <w:p w14:paraId="53CB1363" w14:textId="77777777" w:rsidR="006A62F5" w:rsidRPr="00B503EF" w:rsidRDefault="006A62F5" w:rsidP="00B73E8B">
            <w:pPr>
              <w:pStyle w:val="BodyText"/>
              <w:rPr>
                <w:sz w:val="20"/>
                <w:szCs w:val="20"/>
              </w:rPr>
            </w:pPr>
          </w:p>
        </w:tc>
        <w:tc>
          <w:tcPr>
            <w:tcW w:w="1766" w:type="dxa"/>
          </w:tcPr>
          <w:p w14:paraId="30B3AF62" w14:textId="77777777" w:rsidR="006A62F5" w:rsidRPr="00B503EF" w:rsidRDefault="006A62F5" w:rsidP="00B73E8B">
            <w:pPr>
              <w:pStyle w:val="BodyText"/>
              <w:rPr>
                <w:sz w:val="20"/>
                <w:szCs w:val="20"/>
              </w:rPr>
            </w:pPr>
          </w:p>
        </w:tc>
      </w:tr>
      <w:tr w:rsidR="005721B1" w:rsidRPr="00B503EF" w14:paraId="481D9864" w14:textId="77777777" w:rsidTr="005721B1">
        <w:tc>
          <w:tcPr>
            <w:tcW w:w="988" w:type="dxa"/>
            <w:shd w:val="clear" w:color="auto" w:fill="000000" w:themeFill="text1"/>
          </w:tcPr>
          <w:p w14:paraId="7D4F92A9" w14:textId="3EA410C4" w:rsidR="00692158" w:rsidRPr="00B503EF" w:rsidRDefault="005721B1" w:rsidP="00B73E8B">
            <w:pPr>
              <w:pStyle w:val="BodyText"/>
              <w:rPr>
                <w:b/>
                <w:color w:val="FFFFFF" w:themeColor="background1"/>
                <w:sz w:val="20"/>
                <w:szCs w:val="20"/>
              </w:rPr>
            </w:pPr>
            <w:r w:rsidRPr="00B503EF">
              <w:rPr>
                <w:b/>
                <w:color w:val="FFFFFF" w:themeColor="background1"/>
                <w:sz w:val="20"/>
                <w:szCs w:val="20"/>
              </w:rPr>
              <w:t>6</w:t>
            </w:r>
          </w:p>
        </w:tc>
        <w:tc>
          <w:tcPr>
            <w:tcW w:w="5760" w:type="dxa"/>
            <w:shd w:val="clear" w:color="auto" w:fill="000000" w:themeFill="text1"/>
          </w:tcPr>
          <w:p w14:paraId="70BA4E75" w14:textId="209459B3" w:rsidR="00692158" w:rsidRPr="00B503EF" w:rsidRDefault="005721B1" w:rsidP="005721B1">
            <w:pPr>
              <w:pStyle w:val="BodyText"/>
              <w:rPr>
                <w:b/>
                <w:color w:val="FFFFFF" w:themeColor="background1"/>
                <w:sz w:val="20"/>
                <w:szCs w:val="20"/>
              </w:rPr>
            </w:pPr>
            <w:r w:rsidRPr="00B503EF">
              <w:rPr>
                <w:b/>
                <w:color w:val="FFFFFF" w:themeColor="background1"/>
                <w:sz w:val="20"/>
                <w:szCs w:val="20"/>
              </w:rPr>
              <w:t>PLANNING</w:t>
            </w:r>
          </w:p>
        </w:tc>
        <w:tc>
          <w:tcPr>
            <w:tcW w:w="1765" w:type="dxa"/>
            <w:shd w:val="clear" w:color="auto" w:fill="000000" w:themeFill="text1"/>
          </w:tcPr>
          <w:p w14:paraId="3660E274" w14:textId="77777777" w:rsidR="00692158" w:rsidRPr="00B503EF" w:rsidRDefault="00692158" w:rsidP="00B73E8B">
            <w:pPr>
              <w:pStyle w:val="BodyText"/>
              <w:rPr>
                <w:b/>
                <w:color w:val="FFFFFF" w:themeColor="background1"/>
                <w:sz w:val="20"/>
                <w:szCs w:val="20"/>
              </w:rPr>
            </w:pPr>
          </w:p>
        </w:tc>
        <w:tc>
          <w:tcPr>
            <w:tcW w:w="1766" w:type="dxa"/>
            <w:shd w:val="clear" w:color="auto" w:fill="000000" w:themeFill="text1"/>
          </w:tcPr>
          <w:p w14:paraId="3DDC5109" w14:textId="77777777" w:rsidR="00692158" w:rsidRPr="00B503EF" w:rsidRDefault="00692158" w:rsidP="00B73E8B">
            <w:pPr>
              <w:pStyle w:val="BodyText"/>
              <w:rPr>
                <w:b/>
                <w:color w:val="FFFFFF" w:themeColor="background1"/>
                <w:sz w:val="20"/>
                <w:szCs w:val="20"/>
              </w:rPr>
            </w:pPr>
          </w:p>
        </w:tc>
      </w:tr>
      <w:tr w:rsidR="00692158" w:rsidRPr="00B503EF" w14:paraId="6981799F" w14:textId="77777777" w:rsidTr="00B73E8B">
        <w:tc>
          <w:tcPr>
            <w:tcW w:w="988" w:type="dxa"/>
          </w:tcPr>
          <w:p w14:paraId="361D34A7" w14:textId="02D57FDA" w:rsidR="00692158" w:rsidRPr="00B503EF" w:rsidRDefault="0060627A" w:rsidP="00B73E8B">
            <w:pPr>
              <w:pStyle w:val="BodyText"/>
              <w:rPr>
                <w:sz w:val="20"/>
                <w:szCs w:val="20"/>
              </w:rPr>
            </w:pPr>
            <w:r>
              <w:rPr>
                <w:sz w:val="20"/>
                <w:szCs w:val="20"/>
              </w:rPr>
              <w:lastRenderedPageBreak/>
              <w:t>6.1</w:t>
            </w:r>
          </w:p>
        </w:tc>
        <w:tc>
          <w:tcPr>
            <w:tcW w:w="5760" w:type="dxa"/>
          </w:tcPr>
          <w:p w14:paraId="1979A9AF" w14:textId="4D0DD7C6" w:rsidR="00692158" w:rsidRPr="00B503EF" w:rsidRDefault="0060627A" w:rsidP="00692158">
            <w:pPr>
              <w:pStyle w:val="BodyText"/>
              <w:rPr>
                <w:sz w:val="20"/>
                <w:szCs w:val="20"/>
              </w:rPr>
            </w:pPr>
            <w:r w:rsidRPr="0060627A">
              <w:rPr>
                <w:sz w:val="20"/>
                <w:szCs w:val="20"/>
              </w:rPr>
              <w:t xml:space="preserve">How does the strategic and business planning activities ensure </w:t>
            </w:r>
            <w:r w:rsidR="009F444E">
              <w:rPr>
                <w:sz w:val="20"/>
                <w:szCs w:val="20"/>
              </w:rPr>
              <w:t>the training outcomes are met?</w:t>
            </w:r>
          </w:p>
        </w:tc>
        <w:tc>
          <w:tcPr>
            <w:tcW w:w="1765" w:type="dxa"/>
          </w:tcPr>
          <w:p w14:paraId="6B6F6F32" w14:textId="77777777" w:rsidR="00692158" w:rsidRPr="00B503EF" w:rsidRDefault="00692158" w:rsidP="00B73E8B">
            <w:pPr>
              <w:pStyle w:val="BodyText"/>
              <w:rPr>
                <w:sz w:val="20"/>
                <w:szCs w:val="20"/>
              </w:rPr>
            </w:pPr>
          </w:p>
        </w:tc>
        <w:tc>
          <w:tcPr>
            <w:tcW w:w="1766" w:type="dxa"/>
          </w:tcPr>
          <w:p w14:paraId="2D09BC17" w14:textId="77777777" w:rsidR="00692158" w:rsidRPr="00B503EF" w:rsidRDefault="00692158" w:rsidP="00B73E8B">
            <w:pPr>
              <w:pStyle w:val="BodyText"/>
              <w:rPr>
                <w:sz w:val="20"/>
                <w:szCs w:val="20"/>
              </w:rPr>
            </w:pPr>
          </w:p>
        </w:tc>
      </w:tr>
      <w:tr w:rsidR="0060627A" w:rsidRPr="00B503EF" w14:paraId="5E646BFD" w14:textId="77777777" w:rsidTr="00B73E8B">
        <w:tc>
          <w:tcPr>
            <w:tcW w:w="988" w:type="dxa"/>
            <w:shd w:val="clear" w:color="auto" w:fill="000000" w:themeFill="text1"/>
          </w:tcPr>
          <w:p w14:paraId="38F4B721"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p>
        </w:tc>
        <w:tc>
          <w:tcPr>
            <w:tcW w:w="5760" w:type="dxa"/>
            <w:shd w:val="clear" w:color="auto" w:fill="000000" w:themeFill="text1"/>
          </w:tcPr>
          <w:p w14:paraId="120453DF" w14:textId="37DD0EDC" w:rsidR="0060627A" w:rsidRPr="00B503EF" w:rsidRDefault="0060627A" w:rsidP="0060627A">
            <w:pPr>
              <w:pStyle w:val="BodyText"/>
              <w:rPr>
                <w:b/>
                <w:color w:val="FFFFFF" w:themeColor="background1"/>
                <w:sz w:val="20"/>
                <w:szCs w:val="20"/>
              </w:rPr>
            </w:pPr>
            <w:r w:rsidRPr="00B503EF">
              <w:rPr>
                <w:b/>
                <w:color w:val="FFFFFF" w:themeColor="background1"/>
                <w:sz w:val="20"/>
                <w:szCs w:val="20"/>
              </w:rPr>
              <w:t>SUPPORT</w:t>
            </w:r>
          </w:p>
        </w:tc>
        <w:tc>
          <w:tcPr>
            <w:tcW w:w="1765" w:type="dxa"/>
            <w:shd w:val="clear" w:color="auto" w:fill="000000" w:themeFill="text1"/>
          </w:tcPr>
          <w:p w14:paraId="4B1248EF" w14:textId="77777777" w:rsidR="0060627A" w:rsidRPr="00B503EF" w:rsidRDefault="0060627A" w:rsidP="00B73E8B">
            <w:pPr>
              <w:pStyle w:val="BodyText"/>
              <w:rPr>
                <w:b/>
                <w:color w:val="FFFFFF" w:themeColor="background1"/>
                <w:sz w:val="20"/>
                <w:szCs w:val="20"/>
              </w:rPr>
            </w:pPr>
          </w:p>
        </w:tc>
        <w:tc>
          <w:tcPr>
            <w:tcW w:w="1766" w:type="dxa"/>
            <w:shd w:val="clear" w:color="auto" w:fill="000000" w:themeFill="text1"/>
          </w:tcPr>
          <w:p w14:paraId="1784D823" w14:textId="77777777" w:rsidR="0060627A" w:rsidRPr="00B503EF" w:rsidRDefault="0060627A" w:rsidP="00B73E8B">
            <w:pPr>
              <w:pStyle w:val="BodyText"/>
              <w:rPr>
                <w:b/>
                <w:color w:val="FFFFFF" w:themeColor="background1"/>
                <w:sz w:val="20"/>
                <w:szCs w:val="20"/>
              </w:rPr>
            </w:pPr>
          </w:p>
        </w:tc>
      </w:tr>
      <w:tr w:rsidR="0060627A" w:rsidRPr="00B503EF" w14:paraId="53FBFBF0" w14:textId="77777777" w:rsidTr="00B73E8B">
        <w:tc>
          <w:tcPr>
            <w:tcW w:w="988" w:type="dxa"/>
            <w:shd w:val="clear" w:color="auto" w:fill="000000" w:themeFill="text1"/>
          </w:tcPr>
          <w:p w14:paraId="14294D75"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.1</w:t>
            </w:r>
          </w:p>
        </w:tc>
        <w:tc>
          <w:tcPr>
            <w:tcW w:w="5760" w:type="dxa"/>
            <w:shd w:val="clear" w:color="auto" w:fill="000000" w:themeFill="text1"/>
          </w:tcPr>
          <w:p w14:paraId="36DE82E1" w14:textId="422022C0" w:rsidR="0060627A" w:rsidRPr="00B503EF" w:rsidRDefault="0060627A" w:rsidP="007C5014">
            <w:pPr>
              <w:pStyle w:val="BodyText"/>
              <w:rPr>
                <w:b/>
                <w:color w:val="FFFFFF" w:themeColor="background1"/>
                <w:sz w:val="20"/>
                <w:szCs w:val="20"/>
              </w:rPr>
            </w:pPr>
            <w:r w:rsidRPr="00B503EF">
              <w:rPr>
                <w:b/>
                <w:color w:val="FFFFFF" w:themeColor="background1"/>
                <w:sz w:val="20"/>
                <w:szCs w:val="20"/>
              </w:rPr>
              <w:t>Resources</w:t>
            </w:r>
          </w:p>
        </w:tc>
        <w:tc>
          <w:tcPr>
            <w:tcW w:w="1765" w:type="dxa"/>
            <w:shd w:val="clear" w:color="auto" w:fill="000000" w:themeFill="text1"/>
          </w:tcPr>
          <w:p w14:paraId="114FB301" w14:textId="77777777" w:rsidR="0060627A" w:rsidRPr="00B503EF" w:rsidRDefault="0060627A" w:rsidP="00B73E8B">
            <w:pPr>
              <w:pStyle w:val="BodyText"/>
              <w:rPr>
                <w:b/>
                <w:color w:val="FFFFFF" w:themeColor="background1"/>
                <w:sz w:val="20"/>
                <w:szCs w:val="20"/>
              </w:rPr>
            </w:pPr>
          </w:p>
        </w:tc>
        <w:tc>
          <w:tcPr>
            <w:tcW w:w="1766" w:type="dxa"/>
            <w:shd w:val="clear" w:color="auto" w:fill="000000" w:themeFill="text1"/>
          </w:tcPr>
          <w:p w14:paraId="3992E8DB" w14:textId="77777777" w:rsidR="0060627A" w:rsidRPr="00B503EF" w:rsidRDefault="0060627A" w:rsidP="00B73E8B">
            <w:pPr>
              <w:pStyle w:val="BodyText"/>
              <w:rPr>
                <w:b/>
                <w:color w:val="FFFFFF" w:themeColor="background1"/>
                <w:sz w:val="20"/>
                <w:szCs w:val="20"/>
              </w:rPr>
            </w:pPr>
          </w:p>
        </w:tc>
      </w:tr>
      <w:tr w:rsidR="0060627A" w:rsidRPr="00B503EF" w14:paraId="07EB92CB" w14:textId="77777777" w:rsidTr="00B73E8B">
        <w:tc>
          <w:tcPr>
            <w:tcW w:w="988" w:type="dxa"/>
          </w:tcPr>
          <w:p w14:paraId="23D3CB4B" w14:textId="5E36BA54" w:rsidR="0060627A" w:rsidRPr="00B503EF" w:rsidRDefault="00011C79" w:rsidP="00B73E8B">
            <w:pPr>
              <w:pStyle w:val="BodyText"/>
              <w:rPr>
                <w:sz w:val="20"/>
                <w:szCs w:val="20"/>
              </w:rPr>
            </w:pPr>
            <w:r>
              <w:rPr>
                <w:sz w:val="20"/>
                <w:szCs w:val="20"/>
              </w:rPr>
              <w:t>7.1.1</w:t>
            </w:r>
          </w:p>
        </w:tc>
        <w:tc>
          <w:tcPr>
            <w:tcW w:w="5760" w:type="dxa"/>
          </w:tcPr>
          <w:p w14:paraId="0F2AB5CB" w14:textId="1B3CAFC1" w:rsidR="0060627A" w:rsidRPr="00B503EF" w:rsidRDefault="00901AF1" w:rsidP="00901AF1">
            <w:pPr>
              <w:pStyle w:val="BodyText"/>
              <w:rPr>
                <w:sz w:val="20"/>
                <w:szCs w:val="20"/>
              </w:rPr>
            </w:pPr>
            <w:r>
              <w:rPr>
                <w:sz w:val="20"/>
                <w:szCs w:val="20"/>
              </w:rPr>
              <w:t>Are there</w:t>
            </w:r>
            <w:r w:rsidR="00B73E8B">
              <w:rPr>
                <w:sz w:val="20"/>
                <w:szCs w:val="20"/>
              </w:rPr>
              <w:t xml:space="preserve"> procedures/processes in place to ensure learning resources are reviewed at planned intervals and materials are up to date?</w:t>
            </w:r>
          </w:p>
        </w:tc>
        <w:tc>
          <w:tcPr>
            <w:tcW w:w="1765" w:type="dxa"/>
          </w:tcPr>
          <w:p w14:paraId="748CF367" w14:textId="77777777" w:rsidR="0060627A" w:rsidRPr="00B503EF" w:rsidRDefault="0060627A" w:rsidP="00B73E8B">
            <w:pPr>
              <w:pStyle w:val="BodyText"/>
              <w:rPr>
                <w:sz w:val="20"/>
                <w:szCs w:val="20"/>
              </w:rPr>
            </w:pPr>
          </w:p>
        </w:tc>
        <w:tc>
          <w:tcPr>
            <w:tcW w:w="1766" w:type="dxa"/>
          </w:tcPr>
          <w:p w14:paraId="5E629B45" w14:textId="77777777" w:rsidR="0060627A" w:rsidRPr="00B503EF" w:rsidRDefault="0060627A" w:rsidP="00B73E8B">
            <w:pPr>
              <w:pStyle w:val="BodyText"/>
              <w:rPr>
                <w:sz w:val="20"/>
                <w:szCs w:val="20"/>
              </w:rPr>
            </w:pPr>
          </w:p>
        </w:tc>
      </w:tr>
      <w:tr w:rsidR="0060627A" w:rsidRPr="00B503EF" w14:paraId="01A57130" w14:textId="77777777" w:rsidTr="00B73E8B">
        <w:tc>
          <w:tcPr>
            <w:tcW w:w="988" w:type="dxa"/>
            <w:shd w:val="clear" w:color="auto" w:fill="000000" w:themeFill="text1"/>
          </w:tcPr>
          <w:p w14:paraId="5761249A"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.2</w:t>
            </w:r>
          </w:p>
        </w:tc>
        <w:tc>
          <w:tcPr>
            <w:tcW w:w="5760" w:type="dxa"/>
            <w:shd w:val="clear" w:color="auto" w:fill="000000" w:themeFill="text1"/>
          </w:tcPr>
          <w:p w14:paraId="30908607" w14:textId="2C7EFB4D" w:rsidR="0060627A" w:rsidRPr="00B503EF" w:rsidRDefault="0060627A" w:rsidP="007C5014">
            <w:pPr>
              <w:pStyle w:val="BodyText"/>
              <w:rPr>
                <w:b/>
                <w:color w:val="FFFFFF" w:themeColor="background1"/>
                <w:sz w:val="20"/>
                <w:szCs w:val="20"/>
              </w:rPr>
            </w:pPr>
            <w:r w:rsidRPr="00B503EF">
              <w:rPr>
                <w:b/>
                <w:color w:val="FFFFFF" w:themeColor="background1"/>
                <w:sz w:val="20"/>
                <w:szCs w:val="20"/>
              </w:rPr>
              <w:t>Competence</w:t>
            </w:r>
          </w:p>
        </w:tc>
        <w:tc>
          <w:tcPr>
            <w:tcW w:w="1765" w:type="dxa"/>
            <w:shd w:val="clear" w:color="auto" w:fill="000000" w:themeFill="text1"/>
          </w:tcPr>
          <w:p w14:paraId="33728300" w14:textId="77777777" w:rsidR="0060627A" w:rsidRPr="00B503EF" w:rsidRDefault="0060627A" w:rsidP="00B73E8B">
            <w:pPr>
              <w:pStyle w:val="BodyText"/>
              <w:rPr>
                <w:b/>
                <w:color w:val="FFFFFF" w:themeColor="background1"/>
                <w:sz w:val="20"/>
                <w:szCs w:val="20"/>
              </w:rPr>
            </w:pPr>
          </w:p>
        </w:tc>
        <w:tc>
          <w:tcPr>
            <w:tcW w:w="1766" w:type="dxa"/>
            <w:shd w:val="clear" w:color="auto" w:fill="000000" w:themeFill="text1"/>
          </w:tcPr>
          <w:p w14:paraId="4B186347" w14:textId="77777777" w:rsidR="0060627A" w:rsidRPr="00B503EF" w:rsidRDefault="0060627A" w:rsidP="00B73E8B">
            <w:pPr>
              <w:pStyle w:val="BodyText"/>
              <w:rPr>
                <w:b/>
                <w:color w:val="FFFFFF" w:themeColor="background1"/>
                <w:sz w:val="20"/>
                <w:szCs w:val="20"/>
              </w:rPr>
            </w:pPr>
          </w:p>
        </w:tc>
      </w:tr>
      <w:tr w:rsidR="0060627A" w:rsidRPr="00B503EF" w14:paraId="0DBFBFB5" w14:textId="77777777" w:rsidTr="00B73E8B">
        <w:tc>
          <w:tcPr>
            <w:tcW w:w="988" w:type="dxa"/>
          </w:tcPr>
          <w:p w14:paraId="71FDB339" w14:textId="677E8DFD" w:rsidR="0060627A" w:rsidRPr="00B503EF" w:rsidRDefault="00011C79" w:rsidP="00B73E8B">
            <w:pPr>
              <w:pStyle w:val="BodyText"/>
              <w:rPr>
                <w:sz w:val="20"/>
                <w:szCs w:val="20"/>
              </w:rPr>
            </w:pPr>
            <w:r>
              <w:rPr>
                <w:sz w:val="20"/>
                <w:szCs w:val="20"/>
              </w:rPr>
              <w:t>7.2.1</w:t>
            </w:r>
          </w:p>
        </w:tc>
        <w:tc>
          <w:tcPr>
            <w:tcW w:w="5760" w:type="dxa"/>
          </w:tcPr>
          <w:p w14:paraId="2CD18360" w14:textId="0DE2AC41" w:rsidR="0060627A" w:rsidRPr="00B503EF" w:rsidRDefault="00B73E8B" w:rsidP="002F6A23">
            <w:pPr>
              <w:pStyle w:val="BodyText"/>
              <w:rPr>
                <w:sz w:val="20"/>
                <w:szCs w:val="20"/>
              </w:rPr>
            </w:pPr>
            <w:r>
              <w:rPr>
                <w:sz w:val="20"/>
                <w:szCs w:val="20"/>
              </w:rPr>
              <w:t xml:space="preserve">How does the </w:t>
            </w:r>
            <w:r w:rsidR="00BE64AA">
              <w:rPr>
                <w:sz w:val="20"/>
                <w:szCs w:val="20"/>
              </w:rPr>
              <w:t>training organization</w:t>
            </w:r>
            <w:r>
              <w:rPr>
                <w:sz w:val="20"/>
                <w:szCs w:val="20"/>
              </w:rPr>
              <w:t xml:space="preserve"> determine the competency of its instructors/assessors in terms of education, training experience?</w:t>
            </w:r>
            <w:r w:rsidR="00901AF1">
              <w:rPr>
                <w:sz w:val="20"/>
                <w:szCs w:val="20"/>
              </w:rPr>
              <w:t xml:space="preserve"> Are there procedures/processes in place?</w:t>
            </w:r>
          </w:p>
        </w:tc>
        <w:tc>
          <w:tcPr>
            <w:tcW w:w="1765" w:type="dxa"/>
          </w:tcPr>
          <w:p w14:paraId="7CA9C27A" w14:textId="77777777" w:rsidR="0060627A" w:rsidRPr="00B503EF" w:rsidRDefault="0060627A" w:rsidP="00B73E8B">
            <w:pPr>
              <w:pStyle w:val="BodyText"/>
              <w:rPr>
                <w:sz w:val="20"/>
                <w:szCs w:val="20"/>
              </w:rPr>
            </w:pPr>
          </w:p>
        </w:tc>
        <w:tc>
          <w:tcPr>
            <w:tcW w:w="1766" w:type="dxa"/>
          </w:tcPr>
          <w:p w14:paraId="1796C2E6" w14:textId="77777777" w:rsidR="0060627A" w:rsidRPr="00B503EF" w:rsidRDefault="0060627A" w:rsidP="00B73E8B">
            <w:pPr>
              <w:pStyle w:val="BodyText"/>
              <w:rPr>
                <w:sz w:val="20"/>
                <w:szCs w:val="20"/>
              </w:rPr>
            </w:pPr>
          </w:p>
        </w:tc>
      </w:tr>
      <w:tr w:rsidR="00B73E8B" w:rsidRPr="00B503EF" w14:paraId="3944F24D" w14:textId="77777777" w:rsidTr="00B73E8B">
        <w:tc>
          <w:tcPr>
            <w:tcW w:w="988" w:type="dxa"/>
          </w:tcPr>
          <w:p w14:paraId="6B9783B0" w14:textId="2A744DFB" w:rsidR="00B73E8B" w:rsidRPr="00B503EF" w:rsidRDefault="00011C79" w:rsidP="00B73E8B">
            <w:pPr>
              <w:pStyle w:val="BodyText"/>
              <w:rPr>
                <w:sz w:val="20"/>
                <w:szCs w:val="20"/>
              </w:rPr>
            </w:pPr>
            <w:r>
              <w:rPr>
                <w:sz w:val="20"/>
                <w:szCs w:val="20"/>
              </w:rPr>
              <w:t>7.2.2</w:t>
            </w:r>
          </w:p>
        </w:tc>
        <w:tc>
          <w:tcPr>
            <w:tcW w:w="5760" w:type="dxa"/>
          </w:tcPr>
          <w:p w14:paraId="2EA3F498" w14:textId="496E3EC5" w:rsidR="00B73E8B" w:rsidRDefault="00B73E8B" w:rsidP="00601721">
            <w:pPr>
              <w:pStyle w:val="BodyText"/>
              <w:rPr>
                <w:sz w:val="20"/>
                <w:szCs w:val="20"/>
              </w:rPr>
            </w:pPr>
            <w:r>
              <w:rPr>
                <w:sz w:val="20"/>
                <w:szCs w:val="20"/>
              </w:rPr>
              <w:t>How is the performance of instructors/assessors evaluated?</w:t>
            </w:r>
          </w:p>
        </w:tc>
        <w:tc>
          <w:tcPr>
            <w:tcW w:w="1765" w:type="dxa"/>
          </w:tcPr>
          <w:p w14:paraId="62EB3638" w14:textId="77777777" w:rsidR="00B73E8B" w:rsidRPr="00B503EF" w:rsidRDefault="00B73E8B" w:rsidP="00B73E8B">
            <w:pPr>
              <w:pStyle w:val="BodyText"/>
              <w:rPr>
                <w:sz w:val="20"/>
                <w:szCs w:val="20"/>
              </w:rPr>
            </w:pPr>
          </w:p>
        </w:tc>
        <w:tc>
          <w:tcPr>
            <w:tcW w:w="1766" w:type="dxa"/>
          </w:tcPr>
          <w:p w14:paraId="748BFBBA" w14:textId="77777777" w:rsidR="00B73E8B" w:rsidRPr="00B503EF" w:rsidRDefault="00B73E8B" w:rsidP="00B73E8B">
            <w:pPr>
              <w:pStyle w:val="BodyText"/>
              <w:rPr>
                <w:sz w:val="20"/>
                <w:szCs w:val="20"/>
              </w:rPr>
            </w:pPr>
          </w:p>
        </w:tc>
      </w:tr>
      <w:tr w:rsidR="0060627A" w:rsidRPr="00B503EF" w14:paraId="43174E2F" w14:textId="77777777" w:rsidTr="00B73E8B">
        <w:tc>
          <w:tcPr>
            <w:tcW w:w="988" w:type="dxa"/>
            <w:shd w:val="clear" w:color="auto" w:fill="000000" w:themeFill="text1"/>
          </w:tcPr>
          <w:p w14:paraId="1D8DF0FB"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.3</w:t>
            </w:r>
          </w:p>
        </w:tc>
        <w:tc>
          <w:tcPr>
            <w:tcW w:w="5760" w:type="dxa"/>
            <w:shd w:val="clear" w:color="auto" w:fill="000000" w:themeFill="text1"/>
          </w:tcPr>
          <w:p w14:paraId="69627D6F"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Awareness</w:t>
            </w:r>
          </w:p>
        </w:tc>
        <w:tc>
          <w:tcPr>
            <w:tcW w:w="1765" w:type="dxa"/>
            <w:shd w:val="clear" w:color="auto" w:fill="000000" w:themeFill="text1"/>
          </w:tcPr>
          <w:p w14:paraId="02730AA2" w14:textId="77777777" w:rsidR="0060627A" w:rsidRPr="00B503EF" w:rsidRDefault="0060627A" w:rsidP="00B73E8B">
            <w:pPr>
              <w:pStyle w:val="BodyText"/>
              <w:rPr>
                <w:b/>
                <w:color w:val="FFFFFF" w:themeColor="background1"/>
                <w:sz w:val="20"/>
                <w:szCs w:val="20"/>
              </w:rPr>
            </w:pPr>
          </w:p>
        </w:tc>
        <w:tc>
          <w:tcPr>
            <w:tcW w:w="1766" w:type="dxa"/>
            <w:shd w:val="clear" w:color="auto" w:fill="000000" w:themeFill="text1"/>
          </w:tcPr>
          <w:p w14:paraId="126B8D45" w14:textId="77777777" w:rsidR="0060627A" w:rsidRPr="00B503EF" w:rsidRDefault="0060627A" w:rsidP="00B73E8B">
            <w:pPr>
              <w:pStyle w:val="BodyText"/>
              <w:rPr>
                <w:b/>
                <w:color w:val="FFFFFF" w:themeColor="background1"/>
                <w:sz w:val="20"/>
                <w:szCs w:val="20"/>
              </w:rPr>
            </w:pPr>
          </w:p>
        </w:tc>
      </w:tr>
      <w:tr w:rsidR="0060627A" w:rsidRPr="00B503EF" w14:paraId="22D11CC8" w14:textId="77777777" w:rsidTr="00B73E8B">
        <w:tc>
          <w:tcPr>
            <w:tcW w:w="988" w:type="dxa"/>
          </w:tcPr>
          <w:p w14:paraId="7FA058FF" w14:textId="386FD106" w:rsidR="0060627A" w:rsidRPr="00B503EF" w:rsidRDefault="00011C79" w:rsidP="00B73E8B">
            <w:pPr>
              <w:pStyle w:val="BodyText"/>
              <w:rPr>
                <w:sz w:val="20"/>
                <w:szCs w:val="20"/>
              </w:rPr>
            </w:pPr>
            <w:r>
              <w:rPr>
                <w:sz w:val="20"/>
                <w:szCs w:val="20"/>
              </w:rPr>
              <w:t>7.3.1</w:t>
            </w:r>
          </w:p>
        </w:tc>
        <w:tc>
          <w:tcPr>
            <w:tcW w:w="5760" w:type="dxa"/>
          </w:tcPr>
          <w:p w14:paraId="49B375E9" w14:textId="58F873CA" w:rsidR="00601721" w:rsidRDefault="007C5014" w:rsidP="00F40EB6">
            <w:pPr>
              <w:pStyle w:val="BodyText"/>
              <w:rPr>
                <w:sz w:val="20"/>
                <w:szCs w:val="20"/>
              </w:rPr>
            </w:pPr>
            <w:r>
              <w:rPr>
                <w:sz w:val="20"/>
                <w:szCs w:val="20"/>
              </w:rPr>
              <w:t xml:space="preserve">How does the </w:t>
            </w:r>
            <w:r w:rsidR="00BE64AA">
              <w:rPr>
                <w:sz w:val="20"/>
                <w:szCs w:val="20"/>
              </w:rPr>
              <w:t>training organization</w:t>
            </w:r>
            <w:r>
              <w:rPr>
                <w:sz w:val="20"/>
                <w:szCs w:val="20"/>
              </w:rPr>
              <w:t xml:space="preserve"> ensure that</w:t>
            </w:r>
            <w:r w:rsidR="00601721">
              <w:rPr>
                <w:sz w:val="20"/>
                <w:szCs w:val="20"/>
              </w:rPr>
              <w:t>:</w:t>
            </w:r>
          </w:p>
          <w:p w14:paraId="1BD058FC" w14:textId="74B7B15C" w:rsidR="00601721" w:rsidRDefault="007C5014" w:rsidP="00601721">
            <w:pPr>
              <w:pStyle w:val="BodyText"/>
              <w:numPr>
                <w:ilvl w:val="0"/>
                <w:numId w:val="49"/>
              </w:numPr>
              <w:spacing w:after="0"/>
              <w:ind w:left="357" w:hanging="357"/>
              <w:rPr>
                <w:sz w:val="20"/>
                <w:szCs w:val="20"/>
              </w:rPr>
            </w:pPr>
            <w:r w:rsidRPr="007C5014">
              <w:rPr>
                <w:sz w:val="20"/>
                <w:szCs w:val="20"/>
              </w:rPr>
              <w:t xml:space="preserve">persons doing work under the </w:t>
            </w:r>
            <w:r w:rsidR="00BE64AA">
              <w:rPr>
                <w:sz w:val="20"/>
                <w:szCs w:val="20"/>
              </w:rPr>
              <w:t>training organization</w:t>
            </w:r>
            <w:r w:rsidRPr="007C5014">
              <w:rPr>
                <w:sz w:val="20"/>
                <w:szCs w:val="20"/>
              </w:rPr>
              <w:t>s control</w:t>
            </w:r>
            <w:r w:rsidR="00B73E8B">
              <w:rPr>
                <w:sz w:val="20"/>
                <w:szCs w:val="20"/>
              </w:rPr>
              <w:t xml:space="preserve"> </w:t>
            </w:r>
            <w:r w:rsidR="00F40EB6">
              <w:rPr>
                <w:sz w:val="20"/>
                <w:szCs w:val="20"/>
              </w:rPr>
              <w:t>is</w:t>
            </w:r>
            <w:r w:rsidR="00B73E8B">
              <w:rPr>
                <w:sz w:val="20"/>
                <w:szCs w:val="20"/>
              </w:rPr>
              <w:t xml:space="preserve"> aware of the EOMS</w:t>
            </w:r>
            <w:r w:rsidR="00601721">
              <w:rPr>
                <w:sz w:val="20"/>
                <w:szCs w:val="20"/>
              </w:rPr>
              <w:t>,</w:t>
            </w:r>
            <w:r w:rsidR="00B73E8B">
              <w:rPr>
                <w:sz w:val="20"/>
                <w:szCs w:val="20"/>
              </w:rPr>
              <w:t xml:space="preserve"> and </w:t>
            </w:r>
          </w:p>
          <w:p w14:paraId="458336A2" w14:textId="56A02003" w:rsidR="0060627A" w:rsidRPr="00B503EF" w:rsidRDefault="00B73E8B" w:rsidP="00601721">
            <w:pPr>
              <w:pStyle w:val="BodyText"/>
              <w:numPr>
                <w:ilvl w:val="0"/>
                <w:numId w:val="49"/>
              </w:numPr>
              <w:spacing w:after="0"/>
              <w:ind w:left="357" w:hanging="357"/>
              <w:rPr>
                <w:sz w:val="20"/>
                <w:szCs w:val="20"/>
              </w:rPr>
            </w:pPr>
            <w:proofErr w:type="gramStart"/>
            <w:r>
              <w:rPr>
                <w:sz w:val="20"/>
                <w:szCs w:val="20"/>
              </w:rPr>
              <w:t>they</w:t>
            </w:r>
            <w:proofErr w:type="gramEnd"/>
            <w:r>
              <w:rPr>
                <w:sz w:val="20"/>
                <w:szCs w:val="20"/>
              </w:rPr>
              <w:t xml:space="preserve"> contribute to the effectiveness of the EOMS?</w:t>
            </w:r>
            <w:r w:rsidR="007C5014">
              <w:rPr>
                <w:sz w:val="20"/>
                <w:szCs w:val="20"/>
              </w:rPr>
              <w:t xml:space="preserve"> </w:t>
            </w:r>
          </w:p>
        </w:tc>
        <w:tc>
          <w:tcPr>
            <w:tcW w:w="1765" w:type="dxa"/>
          </w:tcPr>
          <w:p w14:paraId="55D3B267" w14:textId="77777777" w:rsidR="0060627A" w:rsidRPr="00B503EF" w:rsidRDefault="0060627A" w:rsidP="00B73E8B">
            <w:pPr>
              <w:pStyle w:val="BodyText"/>
              <w:rPr>
                <w:sz w:val="20"/>
                <w:szCs w:val="20"/>
              </w:rPr>
            </w:pPr>
          </w:p>
        </w:tc>
        <w:tc>
          <w:tcPr>
            <w:tcW w:w="1766" w:type="dxa"/>
          </w:tcPr>
          <w:p w14:paraId="356FF32F" w14:textId="77777777" w:rsidR="0060627A" w:rsidRPr="00B503EF" w:rsidRDefault="0060627A" w:rsidP="00B73E8B">
            <w:pPr>
              <w:pStyle w:val="BodyText"/>
              <w:rPr>
                <w:sz w:val="20"/>
                <w:szCs w:val="20"/>
              </w:rPr>
            </w:pPr>
          </w:p>
        </w:tc>
      </w:tr>
      <w:tr w:rsidR="0060627A" w:rsidRPr="00B503EF" w14:paraId="210A6CCB" w14:textId="77777777" w:rsidTr="00B73E8B">
        <w:tc>
          <w:tcPr>
            <w:tcW w:w="988" w:type="dxa"/>
            <w:shd w:val="clear" w:color="auto" w:fill="000000" w:themeFill="text1"/>
          </w:tcPr>
          <w:p w14:paraId="371CA90F"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.4</w:t>
            </w:r>
          </w:p>
        </w:tc>
        <w:tc>
          <w:tcPr>
            <w:tcW w:w="5760" w:type="dxa"/>
            <w:shd w:val="clear" w:color="auto" w:fill="000000" w:themeFill="text1"/>
          </w:tcPr>
          <w:p w14:paraId="3B6BAD26" w14:textId="258B43E9" w:rsidR="0060627A" w:rsidRPr="00B503EF" w:rsidRDefault="0060627A" w:rsidP="007C5014">
            <w:pPr>
              <w:pStyle w:val="BodyText"/>
              <w:rPr>
                <w:b/>
                <w:color w:val="FFFFFF" w:themeColor="background1"/>
                <w:sz w:val="20"/>
                <w:szCs w:val="20"/>
              </w:rPr>
            </w:pPr>
            <w:r w:rsidRPr="00B503EF">
              <w:rPr>
                <w:b/>
                <w:color w:val="FFFFFF" w:themeColor="background1"/>
                <w:sz w:val="20"/>
                <w:szCs w:val="20"/>
              </w:rPr>
              <w:t>Communication</w:t>
            </w:r>
          </w:p>
        </w:tc>
        <w:tc>
          <w:tcPr>
            <w:tcW w:w="1765" w:type="dxa"/>
            <w:shd w:val="clear" w:color="auto" w:fill="000000" w:themeFill="text1"/>
          </w:tcPr>
          <w:p w14:paraId="2CDE5343" w14:textId="77777777" w:rsidR="0060627A" w:rsidRPr="00B503EF" w:rsidRDefault="0060627A" w:rsidP="00B73E8B">
            <w:pPr>
              <w:pStyle w:val="BodyText"/>
              <w:rPr>
                <w:b/>
                <w:color w:val="FFFFFF" w:themeColor="background1"/>
                <w:sz w:val="20"/>
                <w:szCs w:val="20"/>
              </w:rPr>
            </w:pPr>
          </w:p>
        </w:tc>
        <w:tc>
          <w:tcPr>
            <w:tcW w:w="1766" w:type="dxa"/>
            <w:shd w:val="clear" w:color="auto" w:fill="000000" w:themeFill="text1"/>
          </w:tcPr>
          <w:p w14:paraId="682CFD9D" w14:textId="77777777" w:rsidR="0060627A" w:rsidRPr="00B503EF" w:rsidRDefault="0060627A" w:rsidP="00B73E8B">
            <w:pPr>
              <w:pStyle w:val="BodyText"/>
              <w:rPr>
                <w:b/>
                <w:color w:val="FFFFFF" w:themeColor="background1"/>
                <w:sz w:val="20"/>
                <w:szCs w:val="20"/>
              </w:rPr>
            </w:pPr>
          </w:p>
        </w:tc>
      </w:tr>
      <w:tr w:rsidR="0060627A" w:rsidRPr="00B503EF" w14:paraId="7E4A4A6D" w14:textId="77777777" w:rsidTr="00B73E8B">
        <w:tc>
          <w:tcPr>
            <w:tcW w:w="988" w:type="dxa"/>
          </w:tcPr>
          <w:p w14:paraId="4BCE19E6" w14:textId="77777777" w:rsidR="0060627A" w:rsidRPr="00B503EF" w:rsidRDefault="0060627A" w:rsidP="00B73E8B">
            <w:pPr>
              <w:pStyle w:val="BodyText"/>
              <w:rPr>
                <w:sz w:val="20"/>
                <w:szCs w:val="20"/>
              </w:rPr>
            </w:pPr>
          </w:p>
        </w:tc>
        <w:tc>
          <w:tcPr>
            <w:tcW w:w="5760" w:type="dxa"/>
          </w:tcPr>
          <w:p w14:paraId="3CC45D1A" w14:textId="405A92B5" w:rsidR="0060627A" w:rsidRPr="00B503EF" w:rsidRDefault="007C5014" w:rsidP="00692158">
            <w:pPr>
              <w:pStyle w:val="BodyText"/>
              <w:rPr>
                <w:sz w:val="20"/>
                <w:szCs w:val="20"/>
              </w:rPr>
            </w:pPr>
            <w:r>
              <w:rPr>
                <w:sz w:val="20"/>
                <w:szCs w:val="20"/>
              </w:rPr>
              <w:t>??</w:t>
            </w:r>
          </w:p>
        </w:tc>
        <w:tc>
          <w:tcPr>
            <w:tcW w:w="1765" w:type="dxa"/>
          </w:tcPr>
          <w:p w14:paraId="54349266" w14:textId="77777777" w:rsidR="0060627A" w:rsidRPr="00B503EF" w:rsidRDefault="0060627A" w:rsidP="00B73E8B">
            <w:pPr>
              <w:pStyle w:val="BodyText"/>
              <w:rPr>
                <w:sz w:val="20"/>
                <w:szCs w:val="20"/>
              </w:rPr>
            </w:pPr>
          </w:p>
        </w:tc>
        <w:tc>
          <w:tcPr>
            <w:tcW w:w="1766" w:type="dxa"/>
          </w:tcPr>
          <w:p w14:paraId="7FE138BB" w14:textId="77777777" w:rsidR="0060627A" w:rsidRPr="00B503EF" w:rsidRDefault="0060627A" w:rsidP="00B73E8B">
            <w:pPr>
              <w:pStyle w:val="BodyText"/>
              <w:rPr>
                <w:sz w:val="20"/>
                <w:szCs w:val="20"/>
              </w:rPr>
            </w:pPr>
          </w:p>
        </w:tc>
      </w:tr>
      <w:tr w:rsidR="0060627A" w:rsidRPr="00B503EF" w14:paraId="096664B3" w14:textId="77777777" w:rsidTr="00B73E8B">
        <w:tc>
          <w:tcPr>
            <w:tcW w:w="988" w:type="dxa"/>
            <w:shd w:val="clear" w:color="auto" w:fill="000000" w:themeFill="text1"/>
          </w:tcPr>
          <w:p w14:paraId="6A957E7D" w14:textId="77777777" w:rsidR="0060627A" w:rsidRPr="00B503EF" w:rsidRDefault="0060627A" w:rsidP="00B73E8B">
            <w:pPr>
              <w:pStyle w:val="BodyText"/>
              <w:rPr>
                <w:b/>
                <w:color w:val="FFFFFF" w:themeColor="background1"/>
                <w:sz w:val="20"/>
                <w:szCs w:val="20"/>
              </w:rPr>
            </w:pPr>
            <w:r w:rsidRPr="00B503EF">
              <w:rPr>
                <w:b/>
                <w:color w:val="FFFFFF" w:themeColor="background1"/>
                <w:sz w:val="20"/>
                <w:szCs w:val="20"/>
              </w:rPr>
              <w:t>7</w:t>
            </w:r>
            <w:r>
              <w:rPr>
                <w:b/>
                <w:color w:val="FFFFFF" w:themeColor="background1"/>
                <w:sz w:val="20"/>
                <w:szCs w:val="20"/>
              </w:rPr>
              <w:t>.5</w:t>
            </w:r>
          </w:p>
        </w:tc>
        <w:tc>
          <w:tcPr>
            <w:tcW w:w="5760" w:type="dxa"/>
            <w:shd w:val="clear" w:color="auto" w:fill="000000" w:themeFill="text1"/>
          </w:tcPr>
          <w:p w14:paraId="3B8EB6F7" w14:textId="3CE921BA" w:rsidR="0060627A" w:rsidRPr="00B503EF" w:rsidRDefault="0060627A" w:rsidP="007C5014">
            <w:pPr>
              <w:pStyle w:val="BodyText"/>
              <w:rPr>
                <w:b/>
                <w:color w:val="FFFFFF" w:themeColor="background1"/>
                <w:sz w:val="20"/>
                <w:szCs w:val="20"/>
              </w:rPr>
            </w:pPr>
            <w:r w:rsidRPr="00B503EF">
              <w:rPr>
                <w:b/>
                <w:color w:val="FFFFFF" w:themeColor="background1"/>
                <w:sz w:val="20"/>
                <w:szCs w:val="20"/>
              </w:rPr>
              <w:t>Documented information</w:t>
            </w:r>
          </w:p>
        </w:tc>
        <w:tc>
          <w:tcPr>
            <w:tcW w:w="1765" w:type="dxa"/>
            <w:shd w:val="clear" w:color="auto" w:fill="000000" w:themeFill="text1"/>
          </w:tcPr>
          <w:p w14:paraId="6D0E0515" w14:textId="77777777" w:rsidR="0060627A" w:rsidRPr="00B503EF" w:rsidRDefault="0060627A" w:rsidP="00B73E8B">
            <w:pPr>
              <w:pStyle w:val="BodyText"/>
              <w:rPr>
                <w:b/>
                <w:color w:val="FFFFFF" w:themeColor="background1"/>
                <w:sz w:val="20"/>
                <w:szCs w:val="20"/>
              </w:rPr>
            </w:pPr>
          </w:p>
        </w:tc>
        <w:tc>
          <w:tcPr>
            <w:tcW w:w="1766" w:type="dxa"/>
            <w:shd w:val="clear" w:color="auto" w:fill="000000" w:themeFill="text1"/>
          </w:tcPr>
          <w:p w14:paraId="4DE5F149" w14:textId="77777777" w:rsidR="0060627A" w:rsidRPr="00B503EF" w:rsidRDefault="0060627A" w:rsidP="00B73E8B">
            <w:pPr>
              <w:pStyle w:val="BodyText"/>
              <w:rPr>
                <w:b/>
                <w:color w:val="FFFFFF" w:themeColor="background1"/>
                <w:sz w:val="20"/>
                <w:szCs w:val="20"/>
              </w:rPr>
            </w:pPr>
          </w:p>
        </w:tc>
      </w:tr>
      <w:tr w:rsidR="0060627A" w:rsidRPr="00B503EF" w14:paraId="1B3E0251" w14:textId="77777777" w:rsidTr="00B73E8B">
        <w:tc>
          <w:tcPr>
            <w:tcW w:w="988" w:type="dxa"/>
          </w:tcPr>
          <w:p w14:paraId="00B13B38" w14:textId="21084FD5" w:rsidR="0060627A" w:rsidRPr="00B503EF" w:rsidRDefault="00601721" w:rsidP="00B73E8B">
            <w:pPr>
              <w:pStyle w:val="BodyText"/>
              <w:rPr>
                <w:sz w:val="20"/>
                <w:szCs w:val="20"/>
              </w:rPr>
            </w:pPr>
            <w:r>
              <w:rPr>
                <w:sz w:val="20"/>
                <w:szCs w:val="20"/>
              </w:rPr>
              <w:t>7.5.1</w:t>
            </w:r>
          </w:p>
        </w:tc>
        <w:tc>
          <w:tcPr>
            <w:tcW w:w="5760" w:type="dxa"/>
          </w:tcPr>
          <w:p w14:paraId="3DAE57A6" w14:textId="5EF5AD04" w:rsidR="00264EAE" w:rsidRDefault="00264EAE" w:rsidP="00264EAE">
            <w:pPr>
              <w:pStyle w:val="BodyText"/>
              <w:rPr>
                <w:sz w:val="20"/>
                <w:szCs w:val="20"/>
              </w:rPr>
            </w:pPr>
            <w:r>
              <w:rPr>
                <w:sz w:val="20"/>
                <w:szCs w:val="20"/>
              </w:rPr>
              <w:t>Are there procedures</w:t>
            </w:r>
            <w:r w:rsidR="005C6A07">
              <w:rPr>
                <w:sz w:val="20"/>
                <w:szCs w:val="20"/>
              </w:rPr>
              <w:t>/processes</w:t>
            </w:r>
            <w:r>
              <w:rPr>
                <w:sz w:val="20"/>
                <w:szCs w:val="20"/>
              </w:rPr>
              <w:t xml:space="preserve"> to address </w:t>
            </w:r>
            <w:r w:rsidR="005C6A07">
              <w:rPr>
                <w:sz w:val="20"/>
                <w:szCs w:val="20"/>
              </w:rPr>
              <w:t>the c</w:t>
            </w:r>
            <w:r w:rsidR="005C6A07" w:rsidRPr="005C6A07">
              <w:rPr>
                <w:sz w:val="20"/>
                <w:szCs w:val="20"/>
              </w:rPr>
              <w:t>ontrol of documents and records</w:t>
            </w:r>
            <w:r w:rsidR="005C6A07">
              <w:rPr>
                <w:sz w:val="20"/>
                <w:szCs w:val="20"/>
              </w:rPr>
              <w:t>,</w:t>
            </w:r>
            <w:r>
              <w:rPr>
                <w:sz w:val="20"/>
                <w:szCs w:val="20"/>
              </w:rPr>
              <w:t xml:space="preserve"> such as:</w:t>
            </w:r>
          </w:p>
          <w:p w14:paraId="5D7570CD" w14:textId="77777777"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distribution, access, retrieval and use;</w:t>
            </w:r>
          </w:p>
          <w:p w14:paraId="7D755078" w14:textId="5801D672"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protection and security, including redundancy;</w:t>
            </w:r>
          </w:p>
          <w:p w14:paraId="189D104B" w14:textId="4B1DCA66"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storage and preservation, including preservation of legibility;</w:t>
            </w:r>
          </w:p>
          <w:p w14:paraId="5C86DB18" w14:textId="2129EB67"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control of changes (e.g. version control);</w:t>
            </w:r>
          </w:p>
          <w:p w14:paraId="3C901D5B" w14:textId="44BBE4FC"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retention and disposition;</w:t>
            </w:r>
          </w:p>
          <w:p w14:paraId="7FC30CA3" w14:textId="2C8E5470" w:rsidR="007C5014" w:rsidRPr="007C5014" w:rsidRDefault="007C5014" w:rsidP="00601721">
            <w:pPr>
              <w:pStyle w:val="BodyText"/>
              <w:numPr>
                <w:ilvl w:val="0"/>
                <w:numId w:val="46"/>
              </w:numPr>
              <w:spacing w:after="0" w:line="240" w:lineRule="auto"/>
              <w:ind w:left="357" w:hanging="357"/>
              <w:rPr>
                <w:sz w:val="20"/>
                <w:szCs w:val="20"/>
              </w:rPr>
            </w:pPr>
            <w:r w:rsidRPr="007C5014">
              <w:rPr>
                <w:sz w:val="20"/>
                <w:szCs w:val="20"/>
              </w:rPr>
              <w:t>ensuring confidentiality;</w:t>
            </w:r>
          </w:p>
          <w:p w14:paraId="2A398E8B" w14:textId="71FC4C4A" w:rsidR="0060627A" w:rsidRPr="007C5014" w:rsidRDefault="007C5014" w:rsidP="00601721">
            <w:pPr>
              <w:pStyle w:val="BodyText"/>
              <w:numPr>
                <w:ilvl w:val="0"/>
                <w:numId w:val="46"/>
              </w:numPr>
              <w:spacing w:after="0" w:line="240" w:lineRule="auto"/>
              <w:ind w:left="357" w:hanging="357"/>
              <w:rPr>
                <w:sz w:val="20"/>
                <w:szCs w:val="20"/>
              </w:rPr>
            </w:pPr>
            <w:proofErr w:type="gramStart"/>
            <w:r w:rsidRPr="007C5014">
              <w:rPr>
                <w:sz w:val="20"/>
                <w:szCs w:val="20"/>
              </w:rPr>
              <w:t>prevention</w:t>
            </w:r>
            <w:proofErr w:type="gramEnd"/>
            <w:r w:rsidRPr="007C5014">
              <w:rPr>
                <w:sz w:val="20"/>
                <w:szCs w:val="20"/>
              </w:rPr>
              <w:t xml:space="preserve"> of the unintended use of obsolete documented information.</w:t>
            </w:r>
          </w:p>
        </w:tc>
        <w:tc>
          <w:tcPr>
            <w:tcW w:w="1765" w:type="dxa"/>
          </w:tcPr>
          <w:p w14:paraId="7D1E21A2" w14:textId="77777777" w:rsidR="0060627A" w:rsidRPr="00B503EF" w:rsidRDefault="0060627A" w:rsidP="00B73E8B">
            <w:pPr>
              <w:pStyle w:val="BodyText"/>
              <w:rPr>
                <w:sz w:val="20"/>
                <w:szCs w:val="20"/>
              </w:rPr>
            </w:pPr>
          </w:p>
        </w:tc>
        <w:tc>
          <w:tcPr>
            <w:tcW w:w="1766" w:type="dxa"/>
          </w:tcPr>
          <w:p w14:paraId="07FD4B4A" w14:textId="77777777" w:rsidR="0060627A" w:rsidRPr="00B503EF" w:rsidRDefault="0060627A" w:rsidP="00B73E8B">
            <w:pPr>
              <w:pStyle w:val="BodyText"/>
              <w:rPr>
                <w:sz w:val="20"/>
                <w:szCs w:val="20"/>
              </w:rPr>
            </w:pPr>
          </w:p>
        </w:tc>
      </w:tr>
      <w:tr w:rsidR="005721B1" w:rsidRPr="00B503EF" w14:paraId="7D8FF823" w14:textId="77777777" w:rsidTr="005721B1">
        <w:tc>
          <w:tcPr>
            <w:tcW w:w="988" w:type="dxa"/>
            <w:shd w:val="clear" w:color="auto" w:fill="000000" w:themeFill="text1"/>
          </w:tcPr>
          <w:p w14:paraId="4C71789B" w14:textId="31EBE49F" w:rsidR="00692158" w:rsidRPr="00B503EF" w:rsidRDefault="005721B1" w:rsidP="00B73E8B">
            <w:pPr>
              <w:pStyle w:val="BodyText"/>
              <w:rPr>
                <w:b/>
                <w:color w:val="FFFFFF" w:themeColor="background1"/>
                <w:sz w:val="20"/>
                <w:szCs w:val="20"/>
              </w:rPr>
            </w:pPr>
            <w:r w:rsidRPr="00B503EF">
              <w:rPr>
                <w:b/>
                <w:color w:val="FFFFFF" w:themeColor="background1"/>
                <w:sz w:val="20"/>
                <w:szCs w:val="20"/>
              </w:rPr>
              <w:t>8</w:t>
            </w:r>
          </w:p>
        </w:tc>
        <w:tc>
          <w:tcPr>
            <w:tcW w:w="5760" w:type="dxa"/>
            <w:shd w:val="clear" w:color="auto" w:fill="000000" w:themeFill="text1"/>
          </w:tcPr>
          <w:p w14:paraId="382CAC13" w14:textId="6C225B2E" w:rsidR="00692158" w:rsidRPr="00B503EF" w:rsidRDefault="00D16D46" w:rsidP="005721B1">
            <w:pPr>
              <w:pStyle w:val="BodyText"/>
              <w:rPr>
                <w:b/>
                <w:color w:val="FFFFFF" w:themeColor="background1"/>
                <w:sz w:val="20"/>
                <w:szCs w:val="20"/>
              </w:rPr>
            </w:pPr>
            <w:r>
              <w:rPr>
                <w:b/>
                <w:color w:val="FFFFFF" w:themeColor="background1"/>
                <w:sz w:val="20"/>
                <w:szCs w:val="20"/>
              </w:rPr>
              <w:t>OPERATION</w:t>
            </w:r>
          </w:p>
        </w:tc>
        <w:tc>
          <w:tcPr>
            <w:tcW w:w="1765" w:type="dxa"/>
            <w:shd w:val="clear" w:color="auto" w:fill="000000" w:themeFill="text1"/>
          </w:tcPr>
          <w:p w14:paraId="24D21F9C" w14:textId="77777777" w:rsidR="00692158" w:rsidRPr="00B503EF" w:rsidRDefault="00692158" w:rsidP="00B73E8B">
            <w:pPr>
              <w:pStyle w:val="BodyText"/>
              <w:rPr>
                <w:b/>
                <w:color w:val="FFFFFF" w:themeColor="background1"/>
                <w:sz w:val="20"/>
                <w:szCs w:val="20"/>
              </w:rPr>
            </w:pPr>
          </w:p>
        </w:tc>
        <w:tc>
          <w:tcPr>
            <w:tcW w:w="1766" w:type="dxa"/>
            <w:shd w:val="clear" w:color="auto" w:fill="000000" w:themeFill="text1"/>
          </w:tcPr>
          <w:p w14:paraId="2C135AD2" w14:textId="10A68604" w:rsidR="00F40EB6" w:rsidRPr="00B503EF" w:rsidRDefault="00F40EB6" w:rsidP="00B73E8B">
            <w:pPr>
              <w:pStyle w:val="BodyText"/>
              <w:rPr>
                <w:b/>
                <w:color w:val="FFFFFF" w:themeColor="background1"/>
                <w:sz w:val="20"/>
                <w:szCs w:val="20"/>
              </w:rPr>
            </w:pPr>
          </w:p>
        </w:tc>
      </w:tr>
      <w:tr w:rsidR="00F40EB6" w:rsidRPr="00B503EF" w14:paraId="23FECA50" w14:textId="77777777" w:rsidTr="005721B1">
        <w:tc>
          <w:tcPr>
            <w:tcW w:w="988" w:type="dxa"/>
            <w:shd w:val="clear" w:color="auto" w:fill="000000" w:themeFill="text1"/>
          </w:tcPr>
          <w:p w14:paraId="6156AC01" w14:textId="6FBC83A8" w:rsidR="00F40EB6" w:rsidRPr="00B503EF" w:rsidRDefault="00F40EB6" w:rsidP="00B73E8B">
            <w:pPr>
              <w:pStyle w:val="BodyText"/>
              <w:rPr>
                <w:b/>
                <w:color w:val="FFFFFF" w:themeColor="background1"/>
                <w:sz w:val="20"/>
                <w:szCs w:val="20"/>
              </w:rPr>
            </w:pPr>
            <w:r>
              <w:rPr>
                <w:b/>
                <w:color w:val="FFFFFF" w:themeColor="background1"/>
                <w:sz w:val="20"/>
                <w:szCs w:val="20"/>
              </w:rPr>
              <w:t>8.1</w:t>
            </w:r>
          </w:p>
        </w:tc>
        <w:tc>
          <w:tcPr>
            <w:tcW w:w="5760" w:type="dxa"/>
            <w:shd w:val="clear" w:color="auto" w:fill="000000" w:themeFill="text1"/>
          </w:tcPr>
          <w:p w14:paraId="5511947A" w14:textId="47E5ACF5" w:rsidR="00F40EB6" w:rsidRDefault="00F40EB6" w:rsidP="002E3F95">
            <w:pPr>
              <w:pStyle w:val="BodyText"/>
              <w:rPr>
                <w:b/>
                <w:color w:val="FFFFFF" w:themeColor="background1"/>
                <w:sz w:val="20"/>
                <w:szCs w:val="20"/>
              </w:rPr>
            </w:pPr>
            <w:r w:rsidRPr="00B503EF">
              <w:rPr>
                <w:b/>
                <w:color w:val="FFFFFF" w:themeColor="background1"/>
                <w:sz w:val="20"/>
                <w:szCs w:val="20"/>
              </w:rPr>
              <w:t>O</w:t>
            </w:r>
            <w:r w:rsidR="002E3F95">
              <w:rPr>
                <w:b/>
                <w:color w:val="FFFFFF" w:themeColor="background1"/>
                <w:sz w:val="20"/>
                <w:szCs w:val="20"/>
              </w:rPr>
              <w:t>perational planning and control</w:t>
            </w:r>
          </w:p>
        </w:tc>
        <w:tc>
          <w:tcPr>
            <w:tcW w:w="1765" w:type="dxa"/>
            <w:shd w:val="clear" w:color="auto" w:fill="000000" w:themeFill="text1"/>
          </w:tcPr>
          <w:p w14:paraId="1E79FEAA" w14:textId="77777777" w:rsidR="00F40EB6" w:rsidRPr="00B503EF" w:rsidRDefault="00F40EB6" w:rsidP="00B73E8B">
            <w:pPr>
              <w:pStyle w:val="BodyText"/>
              <w:rPr>
                <w:b/>
                <w:color w:val="FFFFFF" w:themeColor="background1"/>
                <w:sz w:val="20"/>
                <w:szCs w:val="20"/>
              </w:rPr>
            </w:pPr>
          </w:p>
        </w:tc>
        <w:tc>
          <w:tcPr>
            <w:tcW w:w="1766" w:type="dxa"/>
            <w:shd w:val="clear" w:color="auto" w:fill="000000" w:themeFill="text1"/>
          </w:tcPr>
          <w:p w14:paraId="492B7A47" w14:textId="77777777" w:rsidR="00F40EB6" w:rsidRDefault="00F40EB6" w:rsidP="00B73E8B">
            <w:pPr>
              <w:pStyle w:val="BodyText"/>
              <w:rPr>
                <w:b/>
                <w:color w:val="FFFFFF" w:themeColor="background1"/>
                <w:sz w:val="20"/>
                <w:szCs w:val="20"/>
              </w:rPr>
            </w:pPr>
          </w:p>
        </w:tc>
      </w:tr>
      <w:tr w:rsidR="00F40EB6" w:rsidRPr="00F40EB6" w14:paraId="6E116A86" w14:textId="77777777" w:rsidTr="00F40EB6">
        <w:tc>
          <w:tcPr>
            <w:tcW w:w="988" w:type="dxa"/>
            <w:shd w:val="clear" w:color="auto" w:fill="auto"/>
          </w:tcPr>
          <w:p w14:paraId="6FA78D48" w14:textId="77777777" w:rsidR="00F40EB6" w:rsidRPr="00F40EB6" w:rsidRDefault="00F40EB6" w:rsidP="00B73E8B">
            <w:pPr>
              <w:pStyle w:val="BodyText"/>
              <w:rPr>
                <w:sz w:val="20"/>
                <w:szCs w:val="20"/>
              </w:rPr>
            </w:pPr>
          </w:p>
        </w:tc>
        <w:tc>
          <w:tcPr>
            <w:tcW w:w="5760" w:type="dxa"/>
            <w:shd w:val="clear" w:color="auto" w:fill="auto"/>
          </w:tcPr>
          <w:p w14:paraId="09E3FF04" w14:textId="0992FA1B" w:rsidR="00F40EB6" w:rsidRPr="00F40EB6" w:rsidRDefault="00F40EB6" w:rsidP="00F40EB6">
            <w:pPr>
              <w:pStyle w:val="BodyText"/>
              <w:rPr>
                <w:sz w:val="20"/>
                <w:szCs w:val="20"/>
              </w:rPr>
            </w:pPr>
            <w:r>
              <w:rPr>
                <w:sz w:val="20"/>
                <w:szCs w:val="20"/>
              </w:rPr>
              <w:t>?</w:t>
            </w:r>
          </w:p>
        </w:tc>
        <w:tc>
          <w:tcPr>
            <w:tcW w:w="1765" w:type="dxa"/>
            <w:shd w:val="clear" w:color="auto" w:fill="auto"/>
          </w:tcPr>
          <w:p w14:paraId="0ABAF9AC" w14:textId="77777777" w:rsidR="00F40EB6" w:rsidRPr="00F40EB6" w:rsidRDefault="00F40EB6" w:rsidP="00B73E8B">
            <w:pPr>
              <w:pStyle w:val="BodyText"/>
              <w:rPr>
                <w:sz w:val="20"/>
                <w:szCs w:val="20"/>
              </w:rPr>
            </w:pPr>
          </w:p>
        </w:tc>
        <w:tc>
          <w:tcPr>
            <w:tcW w:w="1766" w:type="dxa"/>
            <w:shd w:val="clear" w:color="auto" w:fill="auto"/>
          </w:tcPr>
          <w:p w14:paraId="4208FE52" w14:textId="77777777" w:rsidR="00F40EB6" w:rsidRPr="00F40EB6" w:rsidRDefault="00F40EB6" w:rsidP="00B73E8B">
            <w:pPr>
              <w:pStyle w:val="BodyText"/>
              <w:rPr>
                <w:sz w:val="20"/>
                <w:szCs w:val="20"/>
              </w:rPr>
            </w:pPr>
          </w:p>
        </w:tc>
      </w:tr>
      <w:tr w:rsidR="00F40EB6" w:rsidRPr="00B503EF" w14:paraId="1038CE45" w14:textId="77777777" w:rsidTr="005721B1">
        <w:tc>
          <w:tcPr>
            <w:tcW w:w="988" w:type="dxa"/>
            <w:shd w:val="clear" w:color="auto" w:fill="000000" w:themeFill="text1"/>
          </w:tcPr>
          <w:p w14:paraId="00B7680D" w14:textId="45BC9988" w:rsidR="00F40EB6" w:rsidRPr="00B503EF" w:rsidRDefault="00F40EB6" w:rsidP="00B73E8B">
            <w:pPr>
              <w:pStyle w:val="BodyText"/>
              <w:rPr>
                <w:b/>
                <w:color w:val="FFFFFF" w:themeColor="background1"/>
                <w:sz w:val="20"/>
                <w:szCs w:val="20"/>
              </w:rPr>
            </w:pPr>
            <w:r>
              <w:rPr>
                <w:b/>
                <w:color w:val="FFFFFF" w:themeColor="background1"/>
                <w:sz w:val="20"/>
                <w:szCs w:val="20"/>
              </w:rPr>
              <w:t>8.2</w:t>
            </w:r>
          </w:p>
        </w:tc>
        <w:tc>
          <w:tcPr>
            <w:tcW w:w="5760" w:type="dxa"/>
            <w:shd w:val="clear" w:color="auto" w:fill="000000" w:themeFill="text1"/>
          </w:tcPr>
          <w:p w14:paraId="171F76E5" w14:textId="40F2E5FE" w:rsidR="00F40EB6" w:rsidRDefault="00F40EB6" w:rsidP="002E3F95">
            <w:pPr>
              <w:pStyle w:val="BodyText"/>
              <w:rPr>
                <w:b/>
                <w:color w:val="FFFFFF" w:themeColor="background1"/>
                <w:sz w:val="20"/>
                <w:szCs w:val="20"/>
              </w:rPr>
            </w:pPr>
            <w:r w:rsidRPr="00B503EF">
              <w:rPr>
                <w:b/>
                <w:color w:val="FFFFFF" w:themeColor="background1"/>
                <w:sz w:val="20"/>
                <w:szCs w:val="20"/>
              </w:rPr>
              <w:t xml:space="preserve">Requirements for the educational products </w:t>
            </w:r>
            <w:r w:rsidR="002E3F95">
              <w:rPr>
                <w:b/>
                <w:color w:val="FFFFFF" w:themeColor="background1"/>
                <w:sz w:val="20"/>
                <w:szCs w:val="20"/>
              </w:rPr>
              <w:t>and services</w:t>
            </w:r>
          </w:p>
        </w:tc>
        <w:tc>
          <w:tcPr>
            <w:tcW w:w="1765" w:type="dxa"/>
            <w:shd w:val="clear" w:color="auto" w:fill="000000" w:themeFill="text1"/>
          </w:tcPr>
          <w:p w14:paraId="2D20DD33" w14:textId="77777777" w:rsidR="00F40EB6" w:rsidRPr="00B503EF" w:rsidRDefault="00F40EB6" w:rsidP="00B73E8B">
            <w:pPr>
              <w:pStyle w:val="BodyText"/>
              <w:rPr>
                <w:b/>
                <w:color w:val="FFFFFF" w:themeColor="background1"/>
                <w:sz w:val="20"/>
                <w:szCs w:val="20"/>
              </w:rPr>
            </w:pPr>
          </w:p>
        </w:tc>
        <w:tc>
          <w:tcPr>
            <w:tcW w:w="1766" w:type="dxa"/>
            <w:shd w:val="clear" w:color="auto" w:fill="000000" w:themeFill="text1"/>
          </w:tcPr>
          <w:p w14:paraId="60D2C0BC" w14:textId="77777777" w:rsidR="00F40EB6" w:rsidRPr="00B503EF" w:rsidRDefault="00F40EB6" w:rsidP="00B73E8B">
            <w:pPr>
              <w:pStyle w:val="BodyText"/>
              <w:rPr>
                <w:b/>
                <w:color w:val="FFFFFF" w:themeColor="background1"/>
                <w:sz w:val="20"/>
                <w:szCs w:val="20"/>
              </w:rPr>
            </w:pPr>
          </w:p>
        </w:tc>
      </w:tr>
      <w:tr w:rsidR="00F40EB6" w:rsidRPr="00F40EB6" w14:paraId="413E744B" w14:textId="77777777" w:rsidTr="00F40EB6">
        <w:tc>
          <w:tcPr>
            <w:tcW w:w="988" w:type="dxa"/>
            <w:shd w:val="clear" w:color="auto" w:fill="auto"/>
          </w:tcPr>
          <w:p w14:paraId="5CA4EBC3" w14:textId="77777777" w:rsidR="00F40EB6" w:rsidRPr="00F40EB6" w:rsidRDefault="00F40EB6" w:rsidP="00B73E8B">
            <w:pPr>
              <w:pStyle w:val="BodyText"/>
              <w:rPr>
                <w:sz w:val="20"/>
                <w:szCs w:val="20"/>
              </w:rPr>
            </w:pPr>
          </w:p>
        </w:tc>
        <w:tc>
          <w:tcPr>
            <w:tcW w:w="5760" w:type="dxa"/>
            <w:shd w:val="clear" w:color="auto" w:fill="auto"/>
          </w:tcPr>
          <w:p w14:paraId="3DF58F5A" w14:textId="48B8BC2D" w:rsidR="00F40EB6" w:rsidRPr="00F40EB6" w:rsidRDefault="00F40EB6" w:rsidP="00F40EB6">
            <w:pPr>
              <w:pStyle w:val="BodyText"/>
              <w:rPr>
                <w:sz w:val="20"/>
                <w:szCs w:val="20"/>
              </w:rPr>
            </w:pPr>
            <w:r>
              <w:rPr>
                <w:sz w:val="20"/>
                <w:szCs w:val="20"/>
              </w:rPr>
              <w:t>?</w:t>
            </w:r>
          </w:p>
        </w:tc>
        <w:tc>
          <w:tcPr>
            <w:tcW w:w="1765" w:type="dxa"/>
            <w:shd w:val="clear" w:color="auto" w:fill="auto"/>
          </w:tcPr>
          <w:p w14:paraId="10893EAC" w14:textId="77777777" w:rsidR="00F40EB6" w:rsidRPr="00F40EB6" w:rsidRDefault="00F40EB6" w:rsidP="00B73E8B">
            <w:pPr>
              <w:pStyle w:val="BodyText"/>
              <w:rPr>
                <w:sz w:val="20"/>
                <w:szCs w:val="20"/>
              </w:rPr>
            </w:pPr>
          </w:p>
        </w:tc>
        <w:tc>
          <w:tcPr>
            <w:tcW w:w="1766" w:type="dxa"/>
            <w:shd w:val="clear" w:color="auto" w:fill="auto"/>
          </w:tcPr>
          <w:p w14:paraId="7C361131" w14:textId="77777777" w:rsidR="00F40EB6" w:rsidRPr="00F40EB6" w:rsidRDefault="00F40EB6" w:rsidP="00B73E8B">
            <w:pPr>
              <w:pStyle w:val="BodyText"/>
              <w:rPr>
                <w:sz w:val="20"/>
                <w:szCs w:val="20"/>
              </w:rPr>
            </w:pPr>
          </w:p>
        </w:tc>
      </w:tr>
      <w:tr w:rsidR="00F40EB6" w:rsidRPr="00B503EF" w14:paraId="5C15A505" w14:textId="77777777" w:rsidTr="005721B1">
        <w:tc>
          <w:tcPr>
            <w:tcW w:w="988" w:type="dxa"/>
            <w:shd w:val="clear" w:color="auto" w:fill="000000" w:themeFill="text1"/>
          </w:tcPr>
          <w:p w14:paraId="74660CAA" w14:textId="0A3B341F" w:rsidR="00F40EB6" w:rsidRPr="00B503EF" w:rsidRDefault="00F40EB6" w:rsidP="00B73E8B">
            <w:pPr>
              <w:pStyle w:val="BodyText"/>
              <w:rPr>
                <w:b/>
                <w:color w:val="FFFFFF" w:themeColor="background1"/>
                <w:sz w:val="20"/>
                <w:szCs w:val="20"/>
              </w:rPr>
            </w:pPr>
            <w:r>
              <w:rPr>
                <w:b/>
                <w:color w:val="FFFFFF" w:themeColor="background1"/>
                <w:sz w:val="20"/>
                <w:szCs w:val="20"/>
              </w:rPr>
              <w:t>8.3</w:t>
            </w:r>
          </w:p>
        </w:tc>
        <w:tc>
          <w:tcPr>
            <w:tcW w:w="5760" w:type="dxa"/>
            <w:shd w:val="clear" w:color="auto" w:fill="000000" w:themeFill="text1"/>
          </w:tcPr>
          <w:p w14:paraId="0A00C135" w14:textId="232B35AE" w:rsidR="00F40EB6" w:rsidRPr="00B503EF" w:rsidRDefault="00F40EB6" w:rsidP="002E3F95">
            <w:pPr>
              <w:pStyle w:val="BodyText"/>
              <w:rPr>
                <w:b/>
                <w:color w:val="FFFFFF" w:themeColor="background1"/>
                <w:sz w:val="20"/>
                <w:szCs w:val="20"/>
              </w:rPr>
            </w:pPr>
            <w:r w:rsidRPr="00B503EF">
              <w:rPr>
                <w:b/>
                <w:color w:val="FFFFFF" w:themeColor="background1"/>
                <w:sz w:val="20"/>
                <w:szCs w:val="20"/>
              </w:rPr>
              <w:t>Design and development of the ed</w:t>
            </w:r>
            <w:r w:rsidR="002E3F95">
              <w:rPr>
                <w:b/>
                <w:color w:val="FFFFFF" w:themeColor="background1"/>
                <w:sz w:val="20"/>
                <w:szCs w:val="20"/>
              </w:rPr>
              <w:t>ucational products and services</w:t>
            </w:r>
          </w:p>
        </w:tc>
        <w:tc>
          <w:tcPr>
            <w:tcW w:w="1765" w:type="dxa"/>
            <w:shd w:val="clear" w:color="auto" w:fill="000000" w:themeFill="text1"/>
          </w:tcPr>
          <w:p w14:paraId="5A00D403" w14:textId="77777777" w:rsidR="00F40EB6" w:rsidRPr="00B503EF" w:rsidRDefault="00F40EB6" w:rsidP="00B73E8B">
            <w:pPr>
              <w:pStyle w:val="BodyText"/>
              <w:rPr>
                <w:b/>
                <w:color w:val="FFFFFF" w:themeColor="background1"/>
                <w:sz w:val="20"/>
                <w:szCs w:val="20"/>
              </w:rPr>
            </w:pPr>
          </w:p>
        </w:tc>
        <w:tc>
          <w:tcPr>
            <w:tcW w:w="1766" w:type="dxa"/>
            <w:shd w:val="clear" w:color="auto" w:fill="000000" w:themeFill="text1"/>
          </w:tcPr>
          <w:p w14:paraId="6CD2550C" w14:textId="77777777" w:rsidR="00F40EB6" w:rsidRPr="00B503EF" w:rsidRDefault="00F40EB6" w:rsidP="00B73E8B">
            <w:pPr>
              <w:pStyle w:val="BodyText"/>
              <w:rPr>
                <w:b/>
                <w:color w:val="FFFFFF" w:themeColor="background1"/>
                <w:sz w:val="20"/>
                <w:szCs w:val="20"/>
              </w:rPr>
            </w:pPr>
          </w:p>
        </w:tc>
      </w:tr>
      <w:tr w:rsidR="00F40EB6" w:rsidRPr="00F40EB6" w14:paraId="6C965C2D" w14:textId="77777777" w:rsidTr="00F40EB6">
        <w:tc>
          <w:tcPr>
            <w:tcW w:w="988" w:type="dxa"/>
            <w:shd w:val="clear" w:color="auto" w:fill="auto"/>
          </w:tcPr>
          <w:p w14:paraId="0A005BA3" w14:textId="77777777" w:rsidR="00F40EB6" w:rsidRPr="00F40EB6" w:rsidRDefault="00F40EB6" w:rsidP="00B73E8B">
            <w:pPr>
              <w:pStyle w:val="BodyText"/>
              <w:rPr>
                <w:sz w:val="20"/>
                <w:szCs w:val="20"/>
              </w:rPr>
            </w:pPr>
          </w:p>
        </w:tc>
        <w:tc>
          <w:tcPr>
            <w:tcW w:w="5760" w:type="dxa"/>
            <w:shd w:val="clear" w:color="auto" w:fill="auto"/>
          </w:tcPr>
          <w:p w14:paraId="4AC82D84" w14:textId="3E82A9AC" w:rsidR="00F40EB6" w:rsidRPr="00F40EB6" w:rsidRDefault="002E3F95" w:rsidP="00EB1F1A">
            <w:pPr>
              <w:pStyle w:val="BodyText"/>
              <w:rPr>
                <w:sz w:val="20"/>
                <w:szCs w:val="20"/>
              </w:rPr>
            </w:pPr>
            <w:r>
              <w:rPr>
                <w:sz w:val="20"/>
                <w:szCs w:val="20"/>
              </w:rPr>
              <w:t>Are</w:t>
            </w:r>
            <w:r w:rsidR="009F444E">
              <w:rPr>
                <w:sz w:val="20"/>
                <w:szCs w:val="20"/>
              </w:rPr>
              <w:t xml:space="preserve"> </w:t>
            </w:r>
            <w:r>
              <w:rPr>
                <w:sz w:val="20"/>
                <w:szCs w:val="20"/>
              </w:rPr>
              <w:t>there</w:t>
            </w:r>
            <w:r w:rsidR="009F444E">
              <w:rPr>
                <w:sz w:val="20"/>
                <w:szCs w:val="20"/>
              </w:rPr>
              <w:t xml:space="preserve"> pro</w:t>
            </w:r>
            <w:r w:rsidR="009F444E" w:rsidRPr="009F444E">
              <w:rPr>
                <w:sz w:val="20"/>
                <w:szCs w:val="20"/>
              </w:rPr>
              <w:t>cedure</w:t>
            </w:r>
            <w:r>
              <w:rPr>
                <w:sz w:val="20"/>
                <w:szCs w:val="20"/>
              </w:rPr>
              <w:t>s</w:t>
            </w:r>
            <w:r w:rsidR="009F444E">
              <w:rPr>
                <w:sz w:val="20"/>
                <w:szCs w:val="20"/>
              </w:rPr>
              <w:t xml:space="preserve"> in place </w:t>
            </w:r>
            <w:r w:rsidR="009F444E" w:rsidRPr="009F444E">
              <w:rPr>
                <w:sz w:val="20"/>
                <w:szCs w:val="20"/>
              </w:rPr>
              <w:t>for periodic design reviewing the curriculum, and educational materials</w:t>
            </w:r>
            <w:r w:rsidR="009F444E">
              <w:rPr>
                <w:sz w:val="20"/>
                <w:szCs w:val="20"/>
              </w:rPr>
              <w:t xml:space="preserve">?                                                                                   </w:t>
            </w:r>
          </w:p>
        </w:tc>
        <w:tc>
          <w:tcPr>
            <w:tcW w:w="1765" w:type="dxa"/>
            <w:shd w:val="clear" w:color="auto" w:fill="auto"/>
          </w:tcPr>
          <w:p w14:paraId="7C870EB8" w14:textId="77777777" w:rsidR="00F40EB6" w:rsidRPr="00F40EB6" w:rsidRDefault="00F40EB6" w:rsidP="00B73E8B">
            <w:pPr>
              <w:pStyle w:val="BodyText"/>
              <w:rPr>
                <w:sz w:val="20"/>
                <w:szCs w:val="20"/>
              </w:rPr>
            </w:pPr>
          </w:p>
        </w:tc>
        <w:tc>
          <w:tcPr>
            <w:tcW w:w="1766" w:type="dxa"/>
            <w:shd w:val="clear" w:color="auto" w:fill="auto"/>
          </w:tcPr>
          <w:p w14:paraId="644CAD04" w14:textId="77777777" w:rsidR="00F40EB6" w:rsidRPr="00F40EB6" w:rsidRDefault="00F40EB6" w:rsidP="00B73E8B">
            <w:pPr>
              <w:pStyle w:val="BodyText"/>
              <w:rPr>
                <w:sz w:val="20"/>
                <w:szCs w:val="20"/>
              </w:rPr>
            </w:pPr>
          </w:p>
        </w:tc>
      </w:tr>
      <w:tr w:rsidR="00F40EB6" w:rsidRPr="002E3F95" w14:paraId="363733C6" w14:textId="77777777" w:rsidTr="002E3F95">
        <w:tc>
          <w:tcPr>
            <w:tcW w:w="988" w:type="dxa"/>
            <w:shd w:val="clear" w:color="auto" w:fill="D9D9D9" w:themeFill="background1" w:themeFillShade="D9"/>
          </w:tcPr>
          <w:p w14:paraId="73B57574" w14:textId="77777777" w:rsidR="00F40EB6" w:rsidRPr="002E3F95" w:rsidRDefault="00F40EB6" w:rsidP="00B73E8B">
            <w:pPr>
              <w:pStyle w:val="BodyText"/>
              <w:rPr>
                <w:i/>
                <w:sz w:val="20"/>
                <w:szCs w:val="20"/>
              </w:rPr>
            </w:pPr>
          </w:p>
        </w:tc>
        <w:tc>
          <w:tcPr>
            <w:tcW w:w="5760" w:type="dxa"/>
            <w:shd w:val="clear" w:color="auto" w:fill="D9D9D9" w:themeFill="background1" w:themeFillShade="D9"/>
          </w:tcPr>
          <w:p w14:paraId="1367C584" w14:textId="5CCA7A9C" w:rsidR="00F40EB6" w:rsidRPr="002E3F95" w:rsidRDefault="009F444E" w:rsidP="002E3F95">
            <w:pPr>
              <w:pStyle w:val="BodyText"/>
              <w:rPr>
                <w:b/>
                <w:i/>
                <w:sz w:val="20"/>
                <w:szCs w:val="20"/>
              </w:rPr>
            </w:pPr>
            <w:r w:rsidRPr="002E3F95">
              <w:rPr>
                <w:b/>
                <w:i/>
                <w:sz w:val="20"/>
                <w:szCs w:val="20"/>
              </w:rPr>
              <w:t xml:space="preserve">Refer to the </w:t>
            </w:r>
            <w:r w:rsidR="002E3F95">
              <w:rPr>
                <w:b/>
                <w:i/>
                <w:sz w:val="20"/>
                <w:szCs w:val="20"/>
              </w:rPr>
              <w:t xml:space="preserve">Annex B - </w:t>
            </w:r>
            <w:r w:rsidRPr="002E3F95">
              <w:rPr>
                <w:b/>
                <w:i/>
                <w:sz w:val="20"/>
                <w:szCs w:val="20"/>
              </w:rPr>
              <w:t>Compliance Matrix for the Approval of model courses</w:t>
            </w:r>
            <w:r w:rsidR="002E3F95" w:rsidRPr="002E3F95">
              <w:rPr>
                <w:b/>
                <w:i/>
                <w:sz w:val="20"/>
                <w:szCs w:val="20"/>
              </w:rPr>
              <w:t xml:space="preserve"> for detailed information on the design and development of individual model courses.   </w:t>
            </w:r>
          </w:p>
        </w:tc>
        <w:tc>
          <w:tcPr>
            <w:tcW w:w="1765" w:type="dxa"/>
            <w:shd w:val="clear" w:color="auto" w:fill="D9D9D9" w:themeFill="background1" w:themeFillShade="D9"/>
          </w:tcPr>
          <w:p w14:paraId="0F11102E" w14:textId="77777777" w:rsidR="00F40EB6" w:rsidRPr="002E3F95" w:rsidRDefault="00F40EB6" w:rsidP="00B73E8B">
            <w:pPr>
              <w:pStyle w:val="BodyText"/>
              <w:rPr>
                <w:i/>
                <w:sz w:val="20"/>
                <w:szCs w:val="20"/>
              </w:rPr>
            </w:pPr>
          </w:p>
        </w:tc>
        <w:tc>
          <w:tcPr>
            <w:tcW w:w="1766" w:type="dxa"/>
            <w:shd w:val="clear" w:color="auto" w:fill="D9D9D9" w:themeFill="background1" w:themeFillShade="D9"/>
          </w:tcPr>
          <w:p w14:paraId="1CA6632B" w14:textId="77777777" w:rsidR="00F40EB6" w:rsidRPr="002E3F95" w:rsidRDefault="00F40EB6" w:rsidP="00B73E8B">
            <w:pPr>
              <w:pStyle w:val="BodyText"/>
              <w:rPr>
                <w:i/>
                <w:sz w:val="20"/>
                <w:szCs w:val="20"/>
              </w:rPr>
            </w:pPr>
          </w:p>
        </w:tc>
      </w:tr>
      <w:tr w:rsidR="00F40EB6" w:rsidRPr="00B503EF" w14:paraId="5C0FC51C" w14:textId="77777777" w:rsidTr="005721B1">
        <w:tc>
          <w:tcPr>
            <w:tcW w:w="988" w:type="dxa"/>
            <w:shd w:val="clear" w:color="auto" w:fill="000000" w:themeFill="text1"/>
          </w:tcPr>
          <w:p w14:paraId="5FD5DE55" w14:textId="34AA1F08" w:rsidR="00F40EB6" w:rsidRPr="00B503EF" w:rsidRDefault="00F40EB6" w:rsidP="00B73E8B">
            <w:pPr>
              <w:pStyle w:val="BodyText"/>
              <w:rPr>
                <w:b/>
                <w:color w:val="FFFFFF" w:themeColor="background1"/>
                <w:sz w:val="20"/>
                <w:szCs w:val="20"/>
              </w:rPr>
            </w:pPr>
            <w:r>
              <w:rPr>
                <w:b/>
                <w:color w:val="FFFFFF" w:themeColor="background1"/>
                <w:sz w:val="20"/>
                <w:szCs w:val="20"/>
              </w:rPr>
              <w:t>8.4</w:t>
            </w:r>
          </w:p>
        </w:tc>
        <w:tc>
          <w:tcPr>
            <w:tcW w:w="5760" w:type="dxa"/>
            <w:shd w:val="clear" w:color="auto" w:fill="000000" w:themeFill="text1"/>
          </w:tcPr>
          <w:p w14:paraId="2ABF3A79" w14:textId="1F6F93FE" w:rsidR="00F40EB6" w:rsidRPr="00B503EF" w:rsidRDefault="00F40EB6" w:rsidP="00DA5537">
            <w:pPr>
              <w:pStyle w:val="BodyText"/>
              <w:rPr>
                <w:b/>
                <w:color w:val="FFFFFF" w:themeColor="background1"/>
                <w:sz w:val="20"/>
                <w:szCs w:val="20"/>
              </w:rPr>
            </w:pPr>
            <w:r w:rsidRPr="00B503EF">
              <w:rPr>
                <w:b/>
                <w:color w:val="FFFFFF" w:themeColor="background1"/>
                <w:sz w:val="20"/>
                <w:szCs w:val="20"/>
              </w:rPr>
              <w:t>Control of externally provided p</w:t>
            </w:r>
            <w:r w:rsidR="00DA5537">
              <w:rPr>
                <w:b/>
                <w:color w:val="FFFFFF" w:themeColor="background1"/>
                <w:sz w:val="20"/>
                <w:szCs w:val="20"/>
              </w:rPr>
              <w:t>rocesses, products and services</w:t>
            </w:r>
          </w:p>
        </w:tc>
        <w:tc>
          <w:tcPr>
            <w:tcW w:w="1765" w:type="dxa"/>
            <w:shd w:val="clear" w:color="auto" w:fill="000000" w:themeFill="text1"/>
          </w:tcPr>
          <w:p w14:paraId="0532F466" w14:textId="77777777" w:rsidR="00F40EB6" w:rsidRPr="00B503EF" w:rsidRDefault="00F40EB6" w:rsidP="00B73E8B">
            <w:pPr>
              <w:pStyle w:val="BodyText"/>
              <w:rPr>
                <w:b/>
                <w:color w:val="FFFFFF" w:themeColor="background1"/>
                <w:sz w:val="20"/>
                <w:szCs w:val="20"/>
              </w:rPr>
            </w:pPr>
          </w:p>
        </w:tc>
        <w:tc>
          <w:tcPr>
            <w:tcW w:w="1766" w:type="dxa"/>
            <w:shd w:val="clear" w:color="auto" w:fill="000000" w:themeFill="text1"/>
          </w:tcPr>
          <w:p w14:paraId="0ED6A8A0" w14:textId="77777777" w:rsidR="00F40EB6" w:rsidRPr="00B503EF" w:rsidRDefault="00F40EB6" w:rsidP="00B73E8B">
            <w:pPr>
              <w:pStyle w:val="BodyText"/>
              <w:rPr>
                <w:b/>
                <w:color w:val="FFFFFF" w:themeColor="background1"/>
                <w:sz w:val="20"/>
                <w:szCs w:val="20"/>
              </w:rPr>
            </w:pPr>
          </w:p>
        </w:tc>
      </w:tr>
      <w:tr w:rsidR="00D16D46" w:rsidRPr="00D16D46" w14:paraId="587AE377" w14:textId="77777777" w:rsidTr="002E3F95">
        <w:tc>
          <w:tcPr>
            <w:tcW w:w="988" w:type="dxa"/>
            <w:shd w:val="clear" w:color="auto" w:fill="D9D9D9" w:themeFill="background1" w:themeFillShade="D9"/>
          </w:tcPr>
          <w:p w14:paraId="205301E9" w14:textId="77777777" w:rsidR="00D16D46" w:rsidRPr="00D16D46" w:rsidRDefault="00D16D46" w:rsidP="00B73E8B">
            <w:pPr>
              <w:pStyle w:val="BodyText"/>
              <w:rPr>
                <w:sz w:val="20"/>
                <w:szCs w:val="20"/>
              </w:rPr>
            </w:pPr>
          </w:p>
        </w:tc>
        <w:tc>
          <w:tcPr>
            <w:tcW w:w="5760" w:type="dxa"/>
            <w:shd w:val="clear" w:color="auto" w:fill="D9D9D9" w:themeFill="background1" w:themeFillShade="D9"/>
          </w:tcPr>
          <w:p w14:paraId="2B7D15CC" w14:textId="58BD4F16" w:rsidR="00D16D46" w:rsidRPr="00D16D46" w:rsidRDefault="002E3F95" w:rsidP="00D16D46">
            <w:pPr>
              <w:pStyle w:val="BodyText"/>
              <w:rPr>
                <w:sz w:val="20"/>
                <w:szCs w:val="20"/>
              </w:rPr>
            </w:pPr>
            <w:r w:rsidRPr="002E3F95">
              <w:rPr>
                <w:b/>
                <w:i/>
                <w:sz w:val="20"/>
                <w:szCs w:val="20"/>
              </w:rPr>
              <w:t xml:space="preserve">Refer to the </w:t>
            </w:r>
            <w:r>
              <w:rPr>
                <w:b/>
                <w:i/>
                <w:sz w:val="20"/>
                <w:szCs w:val="20"/>
              </w:rPr>
              <w:t xml:space="preserve">Ref# 4.6.1 of Annex B - </w:t>
            </w:r>
            <w:r w:rsidRPr="002E3F95">
              <w:rPr>
                <w:b/>
                <w:i/>
                <w:sz w:val="20"/>
                <w:szCs w:val="20"/>
              </w:rPr>
              <w:t>Compliance Matrix for the Approval of model courses for detailed information on the design and development of individual model courses.</w:t>
            </w:r>
          </w:p>
        </w:tc>
        <w:tc>
          <w:tcPr>
            <w:tcW w:w="1765" w:type="dxa"/>
            <w:shd w:val="clear" w:color="auto" w:fill="D9D9D9" w:themeFill="background1" w:themeFillShade="D9"/>
          </w:tcPr>
          <w:p w14:paraId="78B9F7E4" w14:textId="77777777" w:rsidR="00D16D46" w:rsidRPr="00D16D46" w:rsidRDefault="00D16D46" w:rsidP="00B73E8B">
            <w:pPr>
              <w:pStyle w:val="BodyText"/>
              <w:rPr>
                <w:sz w:val="20"/>
                <w:szCs w:val="20"/>
              </w:rPr>
            </w:pPr>
          </w:p>
        </w:tc>
        <w:tc>
          <w:tcPr>
            <w:tcW w:w="1766" w:type="dxa"/>
            <w:shd w:val="clear" w:color="auto" w:fill="D9D9D9" w:themeFill="background1" w:themeFillShade="D9"/>
          </w:tcPr>
          <w:p w14:paraId="1167DC4B" w14:textId="77777777" w:rsidR="00D16D46" w:rsidRPr="00D16D46" w:rsidRDefault="00D16D46" w:rsidP="00B73E8B">
            <w:pPr>
              <w:pStyle w:val="BodyText"/>
              <w:rPr>
                <w:sz w:val="20"/>
                <w:szCs w:val="20"/>
              </w:rPr>
            </w:pPr>
          </w:p>
        </w:tc>
      </w:tr>
      <w:tr w:rsidR="00D16D46" w:rsidRPr="00B503EF" w14:paraId="14E44549" w14:textId="77777777" w:rsidTr="005721B1">
        <w:tc>
          <w:tcPr>
            <w:tcW w:w="988" w:type="dxa"/>
            <w:shd w:val="clear" w:color="auto" w:fill="000000" w:themeFill="text1"/>
          </w:tcPr>
          <w:p w14:paraId="3DC8FF3F" w14:textId="43FF0CFA" w:rsidR="00D16D46" w:rsidRPr="00B503EF" w:rsidRDefault="00F40EB6" w:rsidP="00D16D46">
            <w:pPr>
              <w:pStyle w:val="BodyText"/>
              <w:rPr>
                <w:b/>
                <w:color w:val="FFFFFF" w:themeColor="background1"/>
                <w:sz w:val="20"/>
                <w:szCs w:val="20"/>
              </w:rPr>
            </w:pPr>
            <w:r>
              <w:rPr>
                <w:b/>
                <w:color w:val="FFFFFF" w:themeColor="background1"/>
                <w:sz w:val="20"/>
                <w:szCs w:val="20"/>
              </w:rPr>
              <w:t>8.5</w:t>
            </w:r>
          </w:p>
        </w:tc>
        <w:tc>
          <w:tcPr>
            <w:tcW w:w="5760" w:type="dxa"/>
            <w:shd w:val="clear" w:color="auto" w:fill="000000" w:themeFill="text1"/>
          </w:tcPr>
          <w:p w14:paraId="62F4E9AE" w14:textId="3046EC66" w:rsidR="00D16D46" w:rsidRPr="00B503EF" w:rsidRDefault="00D16D46" w:rsidP="00EB1F1A">
            <w:pPr>
              <w:pStyle w:val="BodyText"/>
              <w:rPr>
                <w:b/>
                <w:color w:val="FFFFFF" w:themeColor="background1"/>
                <w:sz w:val="20"/>
                <w:szCs w:val="20"/>
              </w:rPr>
            </w:pPr>
            <w:r w:rsidRPr="00B503EF">
              <w:rPr>
                <w:b/>
                <w:color w:val="FFFFFF" w:themeColor="background1"/>
                <w:sz w:val="20"/>
                <w:szCs w:val="20"/>
              </w:rPr>
              <w:t>Delivery of the educational products and services</w:t>
            </w:r>
          </w:p>
        </w:tc>
        <w:tc>
          <w:tcPr>
            <w:tcW w:w="1765" w:type="dxa"/>
            <w:shd w:val="clear" w:color="auto" w:fill="000000" w:themeFill="text1"/>
          </w:tcPr>
          <w:p w14:paraId="68B59139" w14:textId="77777777" w:rsidR="00D16D46" w:rsidRPr="00B503EF" w:rsidRDefault="00D16D46" w:rsidP="00D16D46">
            <w:pPr>
              <w:pStyle w:val="BodyText"/>
              <w:rPr>
                <w:b/>
                <w:color w:val="FFFFFF" w:themeColor="background1"/>
                <w:sz w:val="20"/>
                <w:szCs w:val="20"/>
              </w:rPr>
            </w:pPr>
          </w:p>
        </w:tc>
        <w:tc>
          <w:tcPr>
            <w:tcW w:w="1766" w:type="dxa"/>
            <w:shd w:val="clear" w:color="auto" w:fill="000000" w:themeFill="text1"/>
          </w:tcPr>
          <w:p w14:paraId="18912FD2" w14:textId="77777777" w:rsidR="00D16D46" w:rsidRPr="00B503EF" w:rsidRDefault="00D16D46" w:rsidP="00D16D46">
            <w:pPr>
              <w:pStyle w:val="BodyText"/>
              <w:rPr>
                <w:b/>
                <w:color w:val="FFFFFF" w:themeColor="background1"/>
                <w:sz w:val="20"/>
                <w:szCs w:val="20"/>
              </w:rPr>
            </w:pPr>
          </w:p>
        </w:tc>
      </w:tr>
      <w:tr w:rsidR="00F40EB6" w:rsidRPr="00EB1F1A" w14:paraId="2875A069" w14:textId="77777777" w:rsidTr="00F40EB6">
        <w:tc>
          <w:tcPr>
            <w:tcW w:w="988" w:type="dxa"/>
            <w:shd w:val="clear" w:color="auto" w:fill="auto"/>
          </w:tcPr>
          <w:p w14:paraId="7E58C3A2" w14:textId="77777777" w:rsidR="00F40EB6" w:rsidRPr="00EB1F1A" w:rsidRDefault="00F40EB6" w:rsidP="00D16D46">
            <w:pPr>
              <w:pStyle w:val="BodyText"/>
              <w:rPr>
                <w:sz w:val="20"/>
                <w:szCs w:val="20"/>
              </w:rPr>
            </w:pPr>
          </w:p>
        </w:tc>
        <w:tc>
          <w:tcPr>
            <w:tcW w:w="5760" w:type="dxa"/>
            <w:shd w:val="clear" w:color="auto" w:fill="auto"/>
          </w:tcPr>
          <w:p w14:paraId="2E5619DC" w14:textId="152A0876" w:rsidR="00F40EB6" w:rsidRPr="00EB1F1A" w:rsidRDefault="00EB1F1A" w:rsidP="00D16D46">
            <w:pPr>
              <w:pStyle w:val="BodyText"/>
              <w:rPr>
                <w:sz w:val="20"/>
                <w:szCs w:val="20"/>
              </w:rPr>
            </w:pPr>
            <w:r w:rsidRPr="00EB1F1A">
              <w:rPr>
                <w:sz w:val="20"/>
                <w:szCs w:val="20"/>
              </w:rPr>
              <w:t>???</w:t>
            </w:r>
            <w:r>
              <w:rPr>
                <w:sz w:val="20"/>
                <w:szCs w:val="20"/>
              </w:rPr>
              <w:t xml:space="preserve"> perhaps refer to Annex B</w:t>
            </w:r>
          </w:p>
        </w:tc>
        <w:tc>
          <w:tcPr>
            <w:tcW w:w="1765" w:type="dxa"/>
            <w:shd w:val="clear" w:color="auto" w:fill="auto"/>
          </w:tcPr>
          <w:p w14:paraId="382AD813" w14:textId="77777777" w:rsidR="00F40EB6" w:rsidRPr="00EB1F1A" w:rsidRDefault="00F40EB6" w:rsidP="00D16D46">
            <w:pPr>
              <w:pStyle w:val="BodyText"/>
              <w:rPr>
                <w:sz w:val="20"/>
                <w:szCs w:val="20"/>
              </w:rPr>
            </w:pPr>
          </w:p>
        </w:tc>
        <w:tc>
          <w:tcPr>
            <w:tcW w:w="1766" w:type="dxa"/>
            <w:shd w:val="clear" w:color="auto" w:fill="auto"/>
          </w:tcPr>
          <w:p w14:paraId="5EB031DC" w14:textId="77777777" w:rsidR="00F40EB6" w:rsidRPr="00EB1F1A" w:rsidRDefault="00F40EB6" w:rsidP="00D16D46">
            <w:pPr>
              <w:pStyle w:val="BodyText"/>
              <w:rPr>
                <w:sz w:val="20"/>
                <w:szCs w:val="20"/>
              </w:rPr>
            </w:pPr>
          </w:p>
        </w:tc>
      </w:tr>
      <w:tr w:rsidR="00F40EB6" w:rsidRPr="00B503EF" w14:paraId="31231AB1" w14:textId="77777777" w:rsidTr="005721B1">
        <w:tc>
          <w:tcPr>
            <w:tcW w:w="988" w:type="dxa"/>
            <w:shd w:val="clear" w:color="auto" w:fill="000000" w:themeFill="text1"/>
          </w:tcPr>
          <w:p w14:paraId="5AA3E582" w14:textId="034C7F33" w:rsidR="00F40EB6" w:rsidRDefault="00F40EB6" w:rsidP="00D16D46">
            <w:pPr>
              <w:pStyle w:val="BodyText"/>
              <w:rPr>
                <w:b/>
                <w:color w:val="FFFFFF" w:themeColor="background1"/>
                <w:sz w:val="20"/>
                <w:szCs w:val="20"/>
              </w:rPr>
            </w:pPr>
            <w:r>
              <w:rPr>
                <w:b/>
                <w:color w:val="FFFFFF" w:themeColor="background1"/>
                <w:sz w:val="20"/>
                <w:szCs w:val="20"/>
              </w:rPr>
              <w:t>8.6</w:t>
            </w:r>
          </w:p>
        </w:tc>
        <w:tc>
          <w:tcPr>
            <w:tcW w:w="5760" w:type="dxa"/>
            <w:shd w:val="clear" w:color="auto" w:fill="000000" w:themeFill="text1"/>
          </w:tcPr>
          <w:p w14:paraId="5CA89520" w14:textId="0FC07C42" w:rsidR="00F40EB6" w:rsidRPr="00B503EF" w:rsidRDefault="00F40EB6" w:rsidP="00D16D46">
            <w:pPr>
              <w:pStyle w:val="BodyText"/>
              <w:rPr>
                <w:b/>
                <w:color w:val="FFFFFF" w:themeColor="background1"/>
                <w:sz w:val="20"/>
                <w:szCs w:val="20"/>
              </w:rPr>
            </w:pPr>
            <w:r w:rsidRPr="00B503EF">
              <w:rPr>
                <w:b/>
                <w:color w:val="FFFFFF" w:themeColor="background1"/>
                <w:sz w:val="20"/>
                <w:szCs w:val="20"/>
              </w:rPr>
              <w:t>Release of the ed</w:t>
            </w:r>
            <w:r>
              <w:rPr>
                <w:b/>
                <w:color w:val="FFFFFF" w:themeColor="background1"/>
                <w:sz w:val="20"/>
                <w:szCs w:val="20"/>
              </w:rPr>
              <w:t>ucational products and services</w:t>
            </w:r>
          </w:p>
        </w:tc>
        <w:tc>
          <w:tcPr>
            <w:tcW w:w="1765" w:type="dxa"/>
            <w:shd w:val="clear" w:color="auto" w:fill="000000" w:themeFill="text1"/>
          </w:tcPr>
          <w:p w14:paraId="4A6DD1DA" w14:textId="77777777" w:rsidR="00F40EB6" w:rsidRPr="00B503EF" w:rsidRDefault="00F40EB6" w:rsidP="00D16D46">
            <w:pPr>
              <w:pStyle w:val="BodyText"/>
              <w:rPr>
                <w:b/>
                <w:color w:val="FFFFFF" w:themeColor="background1"/>
                <w:sz w:val="20"/>
                <w:szCs w:val="20"/>
              </w:rPr>
            </w:pPr>
          </w:p>
        </w:tc>
        <w:tc>
          <w:tcPr>
            <w:tcW w:w="1766" w:type="dxa"/>
            <w:shd w:val="clear" w:color="auto" w:fill="000000" w:themeFill="text1"/>
          </w:tcPr>
          <w:p w14:paraId="7218813E" w14:textId="77777777" w:rsidR="00F40EB6" w:rsidRPr="00B503EF" w:rsidRDefault="00F40EB6" w:rsidP="00D16D46">
            <w:pPr>
              <w:pStyle w:val="BodyText"/>
              <w:rPr>
                <w:b/>
                <w:color w:val="FFFFFF" w:themeColor="background1"/>
                <w:sz w:val="20"/>
                <w:szCs w:val="20"/>
              </w:rPr>
            </w:pPr>
          </w:p>
        </w:tc>
      </w:tr>
      <w:tr w:rsidR="00F40EB6" w:rsidRPr="00EB1F1A" w14:paraId="7D27FB83" w14:textId="77777777" w:rsidTr="00F40EB6">
        <w:tc>
          <w:tcPr>
            <w:tcW w:w="988" w:type="dxa"/>
            <w:shd w:val="clear" w:color="auto" w:fill="auto"/>
          </w:tcPr>
          <w:p w14:paraId="39B69104" w14:textId="77777777" w:rsidR="00F40EB6" w:rsidRPr="00EB1F1A" w:rsidRDefault="00F40EB6" w:rsidP="00D16D46">
            <w:pPr>
              <w:pStyle w:val="BodyText"/>
              <w:rPr>
                <w:sz w:val="20"/>
                <w:szCs w:val="20"/>
              </w:rPr>
            </w:pPr>
          </w:p>
        </w:tc>
        <w:tc>
          <w:tcPr>
            <w:tcW w:w="5760" w:type="dxa"/>
            <w:shd w:val="clear" w:color="auto" w:fill="auto"/>
          </w:tcPr>
          <w:p w14:paraId="2BE616DA" w14:textId="61C26CB2" w:rsidR="00F40EB6" w:rsidRPr="00EB1F1A" w:rsidRDefault="00EB1F1A" w:rsidP="00D16D46">
            <w:pPr>
              <w:pStyle w:val="BodyText"/>
              <w:rPr>
                <w:sz w:val="20"/>
                <w:szCs w:val="20"/>
              </w:rPr>
            </w:pPr>
            <w:r w:rsidRPr="00EB1F1A">
              <w:rPr>
                <w:sz w:val="20"/>
                <w:szCs w:val="20"/>
              </w:rPr>
              <w:t>?</w:t>
            </w:r>
          </w:p>
        </w:tc>
        <w:tc>
          <w:tcPr>
            <w:tcW w:w="1765" w:type="dxa"/>
            <w:shd w:val="clear" w:color="auto" w:fill="auto"/>
          </w:tcPr>
          <w:p w14:paraId="35077F37" w14:textId="77777777" w:rsidR="00F40EB6" w:rsidRPr="00EB1F1A" w:rsidRDefault="00F40EB6" w:rsidP="00D16D46">
            <w:pPr>
              <w:pStyle w:val="BodyText"/>
              <w:rPr>
                <w:sz w:val="20"/>
                <w:szCs w:val="20"/>
              </w:rPr>
            </w:pPr>
          </w:p>
        </w:tc>
        <w:tc>
          <w:tcPr>
            <w:tcW w:w="1766" w:type="dxa"/>
            <w:shd w:val="clear" w:color="auto" w:fill="auto"/>
          </w:tcPr>
          <w:p w14:paraId="7BA82889" w14:textId="77777777" w:rsidR="00F40EB6" w:rsidRPr="00EB1F1A" w:rsidRDefault="00F40EB6" w:rsidP="00D16D46">
            <w:pPr>
              <w:pStyle w:val="BodyText"/>
              <w:rPr>
                <w:sz w:val="20"/>
                <w:szCs w:val="20"/>
              </w:rPr>
            </w:pPr>
          </w:p>
        </w:tc>
      </w:tr>
      <w:tr w:rsidR="00F40EB6" w:rsidRPr="00B503EF" w14:paraId="56D37B62" w14:textId="77777777" w:rsidTr="005721B1">
        <w:tc>
          <w:tcPr>
            <w:tcW w:w="988" w:type="dxa"/>
            <w:shd w:val="clear" w:color="auto" w:fill="000000" w:themeFill="text1"/>
          </w:tcPr>
          <w:p w14:paraId="6F923F1F" w14:textId="441B0C8E" w:rsidR="00F40EB6" w:rsidRDefault="00F40EB6" w:rsidP="00D16D46">
            <w:pPr>
              <w:pStyle w:val="BodyText"/>
              <w:rPr>
                <w:b/>
                <w:color w:val="FFFFFF" w:themeColor="background1"/>
                <w:sz w:val="20"/>
                <w:szCs w:val="20"/>
              </w:rPr>
            </w:pPr>
            <w:r>
              <w:rPr>
                <w:b/>
                <w:color w:val="FFFFFF" w:themeColor="background1"/>
                <w:sz w:val="20"/>
                <w:szCs w:val="20"/>
              </w:rPr>
              <w:t>8.7</w:t>
            </w:r>
          </w:p>
        </w:tc>
        <w:tc>
          <w:tcPr>
            <w:tcW w:w="5760" w:type="dxa"/>
            <w:shd w:val="clear" w:color="auto" w:fill="000000" w:themeFill="text1"/>
          </w:tcPr>
          <w:p w14:paraId="588C7A4D" w14:textId="0439C90B" w:rsidR="00F40EB6" w:rsidRPr="00B503EF" w:rsidRDefault="00F40EB6" w:rsidP="00D16D46">
            <w:pPr>
              <w:pStyle w:val="BodyText"/>
              <w:rPr>
                <w:b/>
                <w:color w:val="FFFFFF" w:themeColor="background1"/>
                <w:sz w:val="20"/>
                <w:szCs w:val="20"/>
              </w:rPr>
            </w:pPr>
            <w:r w:rsidRPr="00B503EF">
              <w:rPr>
                <w:b/>
                <w:color w:val="FFFFFF" w:themeColor="background1"/>
                <w:sz w:val="20"/>
                <w:szCs w:val="20"/>
              </w:rPr>
              <w:t>Control of the educational nonconforming outputs</w:t>
            </w:r>
          </w:p>
        </w:tc>
        <w:tc>
          <w:tcPr>
            <w:tcW w:w="1765" w:type="dxa"/>
            <w:shd w:val="clear" w:color="auto" w:fill="000000" w:themeFill="text1"/>
          </w:tcPr>
          <w:p w14:paraId="203CC77F" w14:textId="77777777" w:rsidR="00F40EB6" w:rsidRPr="00B503EF" w:rsidRDefault="00F40EB6" w:rsidP="00D16D46">
            <w:pPr>
              <w:pStyle w:val="BodyText"/>
              <w:rPr>
                <w:b/>
                <w:color w:val="FFFFFF" w:themeColor="background1"/>
                <w:sz w:val="20"/>
                <w:szCs w:val="20"/>
              </w:rPr>
            </w:pPr>
          </w:p>
        </w:tc>
        <w:tc>
          <w:tcPr>
            <w:tcW w:w="1766" w:type="dxa"/>
            <w:shd w:val="clear" w:color="auto" w:fill="000000" w:themeFill="text1"/>
          </w:tcPr>
          <w:p w14:paraId="56BE1FB6" w14:textId="77777777" w:rsidR="00F40EB6" w:rsidRPr="00B503EF" w:rsidRDefault="00F40EB6" w:rsidP="00D16D46">
            <w:pPr>
              <w:pStyle w:val="BodyText"/>
              <w:rPr>
                <w:b/>
                <w:color w:val="FFFFFF" w:themeColor="background1"/>
                <w:sz w:val="20"/>
                <w:szCs w:val="20"/>
              </w:rPr>
            </w:pPr>
          </w:p>
        </w:tc>
      </w:tr>
      <w:tr w:rsidR="00D16D46" w:rsidRPr="00B503EF" w14:paraId="6B84588F" w14:textId="77777777" w:rsidTr="00B73E8B">
        <w:tc>
          <w:tcPr>
            <w:tcW w:w="988" w:type="dxa"/>
          </w:tcPr>
          <w:p w14:paraId="0A540F9E" w14:textId="77777777" w:rsidR="00D16D46" w:rsidRPr="00B503EF" w:rsidRDefault="00D16D46" w:rsidP="00D16D46">
            <w:pPr>
              <w:pStyle w:val="BodyText"/>
              <w:rPr>
                <w:sz w:val="20"/>
                <w:szCs w:val="20"/>
              </w:rPr>
            </w:pPr>
          </w:p>
        </w:tc>
        <w:tc>
          <w:tcPr>
            <w:tcW w:w="5760" w:type="dxa"/>
          </w:tcPr>
          <w:p w14:paraId="55E7E927" w14:textId="463ED8E2" w:rsidR="00D16D46" w:rsidRPr="00B503EF" w:rsidRDefault="00EB1F1A" w:rsidP="00D16D46">
            <w:pPr>
              <w:pStyle w:val="BodyText"/>
              <w:rPr>
                <w:sz w:val="20"/>
                <w:szCs w:val="20"/>
              </w:rPr>
            </w:pPr>
            <w:r>
              <w:rPr>
                <w:sz w:val="20"/>
                <w:szCs w:val="20"/>
              </w:rPr>
              <w:t>?</w:t>
            </w:r>
          </w:p>
        </w:tc>
        <w:tc>
          <w:tcPr>
            <w:tcW w:w="1765" w:type="dxa"/>
          </w:tcPr>
          <w:p w14:paraId="3CE86552" w14:textId="77777777" w:rsidR="00D16D46" w:rsidRPr="00B503EF" w:rsidRDefault="00D16D46" w:rsidP="00D16D46">
            <w:pPr>
              <w:pStyle w:val="BodyText"/>
              <w:rPr>
                <w:sz w:val="20"/>
                <w:szCs w:val="20"/>
              </w:rPr>
            </w:pPr>
          </w:p>
        </w:tc>
        <w:tc>
          <w:tcPr>
            <w:tcW w:w="1766" w:type="dxa"/>
          </w:tcPr>
          <w:p w14:paraId="3A83C0B3" w14:textId="77777777" w:rsidR="00D16D46" w:rsidRPr="00B503EF" w:rsidRDefault="00D16D46" w:rsidP="00D16D46">
            <w:pPr>
              <w:pStyle w:val="BodyText"/>
              <w:rPr>
                <w:sz w:val="20"/>
                <w:szCs w:val="20"/>
              </w:rPr>
            </w:pPr>
          </w:p>
        </w:tc>
      </w:tr>
      <w:tr w:rsidR="00D16D46" w:rsidRPr="00B503EF" w14:paraId="0778F12A" w14:textId="77777777" w:rsidTr="005721B1">
        <w:tc>
          <w:tcPr>
            <w:tcW w:w="988" w:type="dxa"/>
            <w:shd w:val="clear" w:color="auto" w:fill="000000" w:themeFill="text1"/>
          </w:tcPr>
          <w:p w14:paraId="2D58385B" w14:textId="6245AF1C" w:rsidR="00D16D46" w:rsidRPr="00B503EF" w:rsidRDefault="00D16D46" w:rsidP="00D16D46">
            <w:pPr>
              <w:pStyle w:val="BodyText"/>
              <w:rPr>
                <w:b/>
                <w:color w:val="FFFFFF" w:themeColor="background1"/>
                <w:sz w:val="20"/>
                <w:szCs w:val="20"/>
              </w:rPr>
            </w:pPr>
            <w:r w:rsidRPr="00B503EF">
              <w:rPr>
                <w:b/>
                <w:color w:val="FFFFFF" w:themeColor="background1"/>
                <w:sz w:val="20"/>
                <w:szCs w:val="20"/>
              </w:rPr>
              <w:t>9</w:t>
            </w:r>
          </w:p>
        </w:tc>
        <w:tc>
          <w:tcPr>
            <w:tcW w:w="5760" w:type="dxa"/>
            <w:shd w:val="clear" w:color="auto" w:fill="000000" w:themeFill="text1"/>
          </w:tcPr>
          <w:p w14:paraId="2C76B641" w14:textId="4E48D1DE" w:rsidR="00D16D46" w:rsidRPr="00B503EF" w:rsidRDefault="00F40EB6" w:rsidP="00F40EB6">
            <w:pPr>
              <w:pStyle w:val="BodyText"/>
              <w:rPr>
                <w:b/>
                <w:color w:val="FFFFFF" w:themeColor="background1"/>
                <w:sz w:val="20"/>
                <w:szCs w:val="20"/>
              </w:rPr>
            </w:pPr>
            <w:r>
              <w:rPr>
                <w:b/>
                <w:color w:val="FFFFFF" w:themeColor="background1"/>
                <w:sz w:val="20"/>
                <w:szCs w:val="20"/>
              </w:rPr>
              <w:t>PERFORMANCE EVALUATION</w:t>
            </w:r>
          </w:p>
        </w:tc>
        <w:tc>
          <w:tcPr>
            <w:tcW w:w="1765" w:type="dxa"/>
            <w:shd w:val="clear" w:color="auto" w:fill="000000" w:themeFill="text1"/>
          </w:tcPr>
          <w:p w14:paraId="613AA21E" w14:textId="77777777" w:rsidR="00D16D46" w:rsidRPr="00B503EF" w:rsidRDefault="00D16D46" w:rsidP="00D16D46">
            <w:pPr>
              <w:pStyle w:val="BodyText"/>
              <w:rPr>
                <w:b/>
                <w:color w:val="FFFFFF" w:themeColor="background1"/>
                <w:sz w:val="20"/>
                <w:szCs w:val="20"/>
              </w:rPr>
            </w:pPr>
          </w:p>
        </w:tc>
        <w:tc>
          <w:tcPr>
            <w:tcW w:w="1766" w:type="dxa"/>
            <w:shd w:val="clear" w:color="auto" w:fill="000000" w:themeFill="text1"/>
          </w:tcPr>
          <w:p w14:paraId="216A562E" w14:textId="77777777" w:rsidR="00D16D46" w:rsidRPr="00B503EF" w:rsidRDefault="00D16D46" w:rsidP="00D16D46">
            <w:pPr>
              <w:pStyle w:val="BodyText"/>
              <w:rPr>
                <w:b/>
                <w:color w:val="FFFFFF" w:themeColor="background1"/>
                <w:sz w:val="20"/>
                <w:szCs w:val="20"/>
              </w:rPr>
            </w:pPr>
          </w:p>
        </w:tc>
      </w:tr>
      <w:tr w:rsidR="00F40EB6" w:rsidRPr="00B503EF" w14:paraId="0627D669" w14:textId="77777777" w:rsidTr="005721B1">
        <w:tc>
          <w:tcPr>
            <w:tcW w:w="988" w:type="dxa"/>
            <w:shd w:val="clear" w:color="auto" w:fill="000000" w:themeFill="text1"/>
          </w:tcPr>
          <w:p w14:paraId="04CAA04F" w14:textId="220FA872" w:rsidR="00F40EB6" w:rsidRPr="00B503EF" w:rsidRDefault="00F40EB6" w:rsidP="00D16D46">
            <w:pPr>
              <w:pStyle w:val="BodyText"/>
              <w:rPr>
                <w:b/>
                <w:color w:val="FFFFFF" w:themeColor="background1"/>
                <w:sz w:val="20"/>
                <w:szCs w:val="20"/>
              </w:rPr>
            </w:pPr>
            <w:r>
              <w:rPr>
                <w:b/>
                <w:color w:val="FFFFFF" w:themeColor="background1"/>
                <w:sz w:val="20"/>
                <w:szCs w:val="20"/>
              </w:rPr>
              <w:t>9.1</w:t>
            </w:r>
          </w:p>
        </w:tc>
        <w:tc>
          <w:tcPr>
            <w:tcW w:w="5760" w:type="dxa"/>
            <w:shd w:val="clear" w:color="auto" w:fill="000000" w:themeFill="text1"/>
          </w:tcPr>
          <w:p w14:paraId="6C74BBEE" w14:textId="7496863B" w:rsidR="00F40EB6" w:rsidRPr="00B503EF" w:rsidRDefault="00F40EB6" w:rsidP="00601721">
            <w:pPr>
              <w:pStyle w:val="BodyText"/>
              <w:rPr>
                <w:b/>
                <w:color w:val="FFFFFF" w:themeColor="background1"/>
                <w:sz w:val="20"/>
                <w:szCs w:val="20"/>
              </w:rPr>
            </w:pPr>
            <w:r w:rsidRPr="00B503EF">
              <w:rPr>
                <w:b/>
                <w:color w:val="FFFFFF" w:themeColor="background1"/>
                <w:sz w:val="20"/>
                <w:szCs w:val="20"/>
              </w:rPr>
              <w:t>Monitoring, measu</w:t>
            </w:r>
            <w:r w:rsidR="00601721">
              <w:rPr>
                <w:b/>
                <w:color w:val="FFFFFF" w:themeColor="background1"/>
                <w:sz w:val="20"/>
                <w:szCs w:val="20"/>
              </w:rPr>
              <w:t>rement, analysis and evaluation</w:t>
            </w:r>
          </w:p>
        </w:tc>
        <w:tc>
          <w:tcPr>
            <w:tcW w:w="1765" w:type="dxa"/>
            <w:shd w:val="clear" w:color="auto" w:fill="000000" w:themeFill="text1"/>
          </w:tcPr>
          <w:p w14:paraId="555A935E" w14:textId="77777777" w:rsidR="00F40EB6" w:rsidRPr="00B503EF" w:rsidRDefault="00F40EB6" w:rsidP="00D16D46">
            <w:pPr>
              <w:pStyle w:val="BodyText"/>
              <w:rPr>
                <w:b/>
                <w:color w:val="FFFFFF" w:themeColor="background1"/>
                <w:sz w:val="20"/>
                <w:szCs w:val="20"/>
              </w:rPr>
            </w:pPr>
          </w:p>
        </w:tc>
        <w:tc>
          <w:tcPr>
            <w:tcW w:w="1766" w:type="dxa"/>
            <w:shd w:val="clear" w:color="auto" w:fill="000000" w:themeFill="text1"/>
          </w:tcPr>
          <w:p w14:paraId="0ED46B5F" w14:textId="77777777" w:rsidR="00F40EB6" w:rsidRPr="00B503EF" w:rsidRDefault="00F40EB6" w:rsidP="00D16D46">
            <w:pPr>
              <w:pStyle w:val="BodyText"/>
              <w:rPr>
                <w:b/>
                <w:color w:val="FFFFFF" w:themeColor="background1"/>
                <w:sz w:val="20"/>
                <w:szCs w:val="20"/>
              </w:rPr>
            </w:pPr>
          </w:p>
        </w:tc>
      </w:tr>
      <w:tr w:rsidR="00F40EB6" w:rsidRPr="00F40EB6" w14:paraId="1D1EA758" w14:textId="77777777" w:rsidTr="00F40EB6">
        <w:tc>
          <w:tcPr>
            <w:tcW w:w="988" w:type="dxa"/>
            <w:shd w:val="clear" w:color="auto" w:fill="auto"/>
          </w:tcPr>
          <w:p w14:paraId="319294DD" w14:textId="66858BF4" w:rsidR="00F40EB6" w:rsidRPr="00F40EB6" w:rsidRDefault="00601721" w:rsidP="00D16D46">
            <w:pPr>
              <w:pStyle w:val="BodyText"/>
              <w:rPr>
                <w:sz w:val="20"/>
                <w:szCs w:val="20"/>
              </w:rPr>
            </w:pPr>
            <w:r>
              <w:rPr>
                <w:sz w:val="20"/>
                <w:szCs w:val="20"/>
              </w:rPr>
              <w:t>9.1.1</w:t>
            </w:r>
          </w:p>
        </w:tc>
        <w:tc>
          <w:tcPr>
            <w:tcW w:w="5760" w:type="dxa"/>
            <w:shd w:val="clear" w:color="auto" w:fill="auto"/>
          </w:tcPr>
          <w:p w14:paraId="5F65A425" w14:textId="19F4BD39" w:rsidR="00F40EB6" w:rsidRPr="00F40EB6" w:rsidRDefault="00086D4A" w:rsidP="00086D4A">
            <w:pPr>
              <w:pStyle w:val="BodyText"/>
              <w:rPr>
                <w:sz w:val="20"/>
                <w:szCs w:val="20"/>
              </w:rPr>
            </w:pPr>
            <w:r>
              <w:rPr>
                <w:sz w:val="20"/>
                <w:szCs w:val="20"/>
              </w:rPr>
              <w:t xml:space="preserve">How is the satisfaction of learners, other beneficiaries and staff </w:t>
            </w:r>
            <w:r w:rsidR="00601721">
              <w:rPr>
                <w:sz w:val="20"/>
                <w:szCs w:val="20"/>
              </w:rPr>
              <w:t>both negative (</w:t>
            </w:r>
            <w:proofErr w:type="spellStart"/>
            <w:r w:rsidR="00601721">
              <w:rPr>
                <w:sz w:val="20"/>
                <w:szCs w:val="20"/>
              </w:rPr>
              <w:t>eg</w:t>
            </w:r>
            <w:proofErr w:type="spellEnd"/>
            <w:r w:rsidR="00601721">
              <w:rPr>
                <w:sz w:val="20"/>
                <w:szCs w:val="20"/>
              </w:rPr>
              <w:t xml:space="preserve"> complaints, appeals) and positive (</w:t>
            </w:r>
            <w:proofErr w:type="spellStart"/>
            <w:r w:rsidR="00601721">
              <w:rPr>
                <w:sz w:val="20"/>
                <w:szCs w:val="20"/>
              </w:rPr>
              <w:t>eg</w:t>
            </w:r>
            <w:proofErr w:type="spellEnd"/>
            <w:r w:rsidR="00601721">
              <w:rPr>
                <w:sz w:val="20"/>
                <w:szCs w:val="20"/>
              </w:rPr>
              <w:t xml:space="preserve"> compliments) feedback being </w:t>
            </w:r>
            <w:r>
              <w:rPr>
                <w:sz w:val="20"/>
                <w:szCs w:val="20"/>
              </w:rPr>
              <w:t>measured</w:t>
            </w:r>
            <w:r w:rsidR="00601721">
              <w:rPr>
                <w:sz w:val="20"/>
                <w:szCs w:val="20"/>
              </w:rPr>
              <w:t xml:space="preserve"> and evaluated</w:t>
            </w:r>
            <w:r>
              <w:rPr>
                <w:sz w:val="20"/>
                <w:szCs w:val="20"/>
              </w:rPr>
              <w:t>?</w:t>
            </w:r>
          </w:p>
        </w:tc>
        <w:tc>
          <w:tcPr>
            <w:tcW w:w="1765" w:type="dxa"/>
            <w:shd w:val="clear" w:color="auto" w:fill="auto"/>
          </w:tcPr>
          <w:p w14:paraId="595712AE" w14:textId="77777777" w:rsidR="00F40EB6" w:rsidRPr="00F40EB6" w:rsidRDefault="00F40EB6" w:rsidP="00D16D46">
            <w:pPr>
              <w:pStyle w:val="BodyText"/>
              <w:rPr>
                <w:sz w:val="20"/>
                <w:szCs w:val="20"/>
              </w:rPr>
            </w:pPr>
          </w:p>
        </w:tc>
        <w:tc>
          <w:tcPr>
            <w:tcW w:w="1766" w:type="dxa"/>
            <w:shd w:val="clear" w:color="auto" w:fill="auto"/>
          </w:tcPr>
          <w:p w14:paraId="7C7484FC" w14:textId="77777777" w:rsidR="00F40EB6" w:rsidRPr="00F40EB6" w:rsidRDefault="00F40EB6" w:rsidP="00D16D46">
            <w:pPr>
              <w:pStyle w:val="BodyText"/>
              <w:rPr>
                <w:sz w:val="20"/>
                <w:szCs w:val="20"/>
              </w:rPr>
            </w:pPr>
          </w:p>
        </w:tc>
      </w:tr>
      <w:tr w:rsidR="00F541D1" w:rsidRPr="00F40EB6" w14:paraId="3D1E7324" w14:textId="77777777" w:rsidTr="00F40EB6">
        <w:tc>
          <w:tcPr>
            <w:tcW w:w="988" w:type="dxa"/>
            <w:shd w:val="clear" w:color="auto" w:fill="auto"/>
          </w:tcPr>
          <w:p w14:paraId="161760C7" w14:textId="65DC1F7A" w:rsidR="00F541D1" w:rsidRPr="00F40EB6" w:rsidRDefault="00601721" w:rsidP="00D16D46">
            <w:pPr>
              <w:pStyle w:val="BodyText"/>
              <w:rPr>
                <w:sz w:val="20"/>
                <w:szCs w:val="20"/>
              </w:rPr>
            </w:pPr>
            <w:r>
              <w:rPr>
                <w:sz w:val="20"/>
                <w:szCs w:val="20"/>
              </w:rPr>
              <w:t>9.1.2</w:t>
            </w:r>
          </w:p>
        </w:tc>
        <w:tc>
          <w:tcPr>
            <w:tcW w:w="5760" w:type="dxa"/>
            <w:shd w:val="clear" w:color="auto" w:fill="auto"/>
          </w:tcPr>
          <w:p w14:paraId="19E87881" w14:textId="34F7921B" w:rsidR="00F541D1" w:rsidRDefault="00601721" w:rsidP="00086D4A">
            <w:pPr>
              <w:pStyle w:val="BodyText"/>
              <w:rPr>
                <w:sz w:val="20"/>
                <w:szCs w:val="20"/>
              </w:rPr>
            </w:pPr>
            <w:r>
              <w:rPr>
                <w:sz w:val="20"/>
                <w:szCs w:val="20"/>
              </w:rPr>
              <w:t>Are there procedures in place for addressing complaints and appeals?</w:t>
            </w:r>
          </w:p>
        </w:tc>
        <w:tc>
          <w:tcPr>
            <w:tcW w:w="1765" w:type="dxa"/>
            <w:shd w:val="clear" w:color="auto" w:fill="auto"/>
          </w:tcPr>
          <w:p w14:paraId="0663A7E9" w14:textId="77777777" w:rsidR="00F541D1" w:rsidRPr="00F40EB6" w:rsidRDefault="00F541D1" w:rsidP="00D16D46">
            <w:pPr>
              <w:pStyle w:val="BodyText"/>
              <w:rPr>
                <w:sz w:val="20"/>
                <w:szCs w:val="20"/>
              </w:rPr>
            </w:pPr>
          </w:p>
        </w:tc>
        <w:tc>
          <w:tcPr>
            <w:tcW w:w="1766" w:type="dxa"/>
            <w:shd w:val="clear" w:color="auto" w:fill="auto"/>
          </w:tcPr>
          <w:p w14:paraId="382D4E37" w14:textId="77777777" w:rsidR="00F541D1" w:rsidRPr="00F40EB6" w:rsidRDefault="00F541D1" w:rsidP="00D16D46">
            <w:pPr>
              <w:pStyle w:val="BodyText"/>
              <w:rPr>
                <w:sz w:val="20"/>
                <w:szCs w:val="20"/>
              </w:rPr>
            </w:pPr>
          </w:p>
        </w:tc>
      </w:tr>
      <w:tr w:rsidR="00601721" w:rsidRPr="00F40EB6" w14:paraId="6F646293" w14:textId="77777777" w:rsidTr="00F40EB6">
        <w:tc>
          <w:tcPr>
            <w:tcW w:w="988" w:type="dxa"/>
            <w:shd w:val="clear" w:color="auto" w:fill="auto"/>
          </w:tcPr>
          <w:p w14:paraId="2A449614" w14:textId="0106C1E1" w:rsidR="00601721" w:rsidRPr="00F40EB6" w:rsidRDefault="00601721" w:rsidP="00D16D46">
            <w:pPr>
              <w:pStyle w:val="BodyText"/>
              <w:rPr>
                <w:sz w:val="20"/>
                <w:szCs w:val="20"/>
              </w:rPr>
            </w:pPr>
            <w:r>
              <w:rPr>
                <w:sz w:val="20"/>
                <w:szCs w:val="20"/>
              </w:rPr>
              <w:t>9.1.3</w:t>
            </w:r>
          </w:p>
        </w:tc>
        <w:tc>
          <w:tcPr>
            <w:tcW w:w="5760" w:type="dxa"/>
            <w:shd w:val="clear" w:color="auto" w:fill="auto"/>
          </w:tcPr>
          <w:p w14:paraId="243E37DD" w14:textId="38BA5650" w:rsidR="00601721" w:rsidRDefault="00601721" w:rsidP="00086D4A">
            <w:pPr>
              <w:pStyle w:val="BodyText"/>
              <w:rPr>
                <w:sz w:val="20"/>
                <w:szCs w:val="20"/>
              </w:rPr>
            </w:pPr>
            <w:r>
              <w:rPr>
                <w:sz w:val="20"/>
                <w:szCs w:val="20"/>
              </w:rPr>
              <w:t>Are there procedures in place for feedback collection, evaluation and improvements?</w:t>
            </w:r>
          </w:p>
        </w:tc>
        <w:tc>
          <w:tcPr>
            <w:tcW w:w="1765" w:type="dxa"/>
            <w:shd w:val="clear" w:color="auto" w:fill="auto"/>
          </w:tcPr>
          <w:p w14:paraId="01F1CE6A" w14:textId="77777777" w:rsidR="00601721" w:rsidRPr="00F40EB6" w:rsidRDefault="00601721" w:rsidP="00D16D46">
            <w:pPr>
              <w:pStyle w:val="BodyText"/>
              <w:rPr>
                <w:sz w:val="20"/>
                <w:szCs w:val="20"/>
              </w:rPr>
            </w:pPr>
          </w:p>
        </w:tc>
        <w:tc>
          <w:tcPr>
            <w:tcW w:w="1766" w:type="dxa"/>
            <w:shd w:val="clear" w:color="auto" w:fill="auto"/>
          </w:tcPr>
          <w:p w14:paraId="348863AB" w14:textId="77777777" w:rsidR="00601721" w:rsidRPr="00F40EB6" w:rsidRDefault="00601721" w:rsidP="00D16D46">
            <w:pPr>
              <w:pStyle w:val="BodyText"/>
              <w:rPr>
                <w:sz w:val="20"/>
                <w:szCs w:val="20"/>
              </w:rPr>
            </w:pPr>
          </w:p>
        </w:tc>
      </w:tr>
      <w:tr w:rsidR="00F40EB6" w:rsidRPr="00B503EF" w14:paraId="2B5E0A2F" w14:textId="77777777" w:rsidTr="005721B1">
        <w:tc>
          <w:tcPr>
            <w:tcW w:w="988" w:type="dxa"/>
            <w:shd w:val="clear" w:color="auto" w:fill="000000" w:themeFill="text1"/>
          </w:tcPr>
          <w:p w14:paraId="0C97FA40" w14:textId="5F230CE5" w:rsidR="00F40EB6" w:rsidRPr="00B503EF" w:rsidRDefault="00B76221" w:rsidP="00D16D46">
            <w:pPr>
              <w:pStyle w:val="BodyText"/>
              <w:rPr>
                <w:b/>
                <w:color w:val="FFFFFF" w:themeColor="background1"/>
                <w:sz w:val="20"/>
                <w:szCs w:val="20"/>
              </w:rPr>
            </w:pPr>
            <w:r>
              <w:rPr>
                <w:b/>
                <w:color w:val="FFFFFF" w:themeColor="background1"/>
                <w:sz w:val="20"/>
                <w:szCs w:val="20"/>
              </w:rPr>
              <w:t>9.2</w:t>
            </w:r>
          </w:p>
        </w:tc>
        <w:tc>
          <w:tcPr>
            <w:tcW w:w="5760" w:type="dxa"/>
            <w:shd w:val="clear" w:color="auto" w:fill="000000" w:themeFill="text1"/>
          </w:tcPr>
          <w:p w14:paraId="3D681083" w14:textId="2CF3E737" w:rsidR="00F40EB6" w:rsidRPr="00B503EF" w:rsidRDefault="00F40EB6" w:rsidP="00D16D46">
            <w:pPr>
              <w:pStyle w:val="BodyText"/>
              <w:rPr>
                <w:b/>
                <w:color w:val="FFFFFF" w:themeColor="background1"/>
                <w:sz w:val="20"/>
                <w:szCs w:val="20"/>
              </w:rPr>
            </w:pPr>
            <w:r>
              <w:rPr>
                <w:b/>
                <w:color w:val="FFFFFF" w:themeColor="background1"/>
                <w:sz w:val="20"/>
                <w:szCs w:val="20"/>
              </w:rPr>
              <w:t>Internal audit</w:t>
            </w:r>
          </w:p>
        </w:tc>
        <w:tc>
          <w:tcPr>
            <w:tcW w:w="1765" w:type="dxa"/>
            <w:shd w:val="clear" w:color="auto" w:fill="000000" w:themeFill="text1"/>
          </w:tcPr>
          <w:p w14:paraId="5C4E5252" w14:textId="77777777" w:rsidR="00F40EB6" w:rsidRPr="00B503EF" w:rsidRDefault="00F40EB6" w:rsidP="00D16D46">
            <w:pPr>
              <w:pStyle w:val="BodyText"/>
              <w:rPr>
                <w:b/>
                <w:color w:val="FFFFFF" w:themeColor="background1"/>
                <w:sz w:val="20"/>
                <w:szCs w:val="20"/>
              </w:rPr>
            </w:pPr>
          </w:p>
        </w:tc>
        <w:tc>
          <w:tcPr>
            <w:tcW w:w="1766" w:type="dxa"/>
            <w:shd w:val="clear" w:color="auto" w:fill="000000" w:themeFill="text1"/>
          </w:tcPr>
          <w:p w14:paraId="43B900BC" w14:textId="77777777" w:rsidR="00F40EB6" w:rsidRPr="00B503EF" w:rsidRDefault="00F40EB6" w:rsidP="00D16D46">
            <w:pPr>
              <w:pStyle w:val="BodyText"/>
              <w:rPr>
                <w:b/>
                <w:color w:val="FFFFFF" w:themeColor="background1"/>
                <w:sz w:val="20"/>
                <w:szCs w:val="20"/>
              </w:rPr>
            </w:pPr>
          </w:p>
        </w:tc>
      </w:tr>
      <w:tr w:rsidR="00011C79" w:rsidRPr="00B503EF" w14:paraId="247C1EEB" w14:textId="77777777" w:rsidTr="003E3D13">
        <w:tc>
          <w:tcPr>
            <w:tcW w:w="988" w:type="dxa"/>
          </w:tcPr>
          <w:p w14:paraId="7D17A474" w14:textId="71F81BDD" w:rsidR="00011C79" w:rsidRPr="00B503EF" w:rsidRDefault="00601721" w:rsidP="003E3D13">
            <w:pPr>
              <w:pStyle w:val="BodyText"/>
              <w:rPr>
                <w:sz w:val="20"/>
                <w:szCs w:val="20"/>
              </w:rPr>
            </w:pPr>
            <w:r>
              <w:rPr>
                <w:sz w:val="20"/>
                <w:szCs w:val="20"/>
              </w:rPr>
              <w:t>9.2.1</w:t>
            </w:r>
          </w:p>
        </w:tc>
        <w:tc>
          <w:tcPr>
            <w:tcW w:w="5760" w:type="dxa"/>
          </w:tcPr>
          <w:p w14:paraId="0F0CF79F" w14:textId="0C94AC4A" w:rsidR="00011C79" w:rsidRPr="00B503EF" w:rsidRDefault="00011C79" w:rsidP="00601721">
            <w:pPr>
              <w:pStyle w:val="BodyText"/>
              <w:rPr>
                <w:sz w:val="20"/>
                <w:szCs w:val="20"/>
              </w:rPr>
            </w:pPr>
            <w:r>
              <w:rPr>
                <w:sz w:val="20"/>
                <w:szCs w:val="20"/>
              </w:rPr>
              <w:t xml:space="preserve">Are internal audits </w:t>
            </w:r>
            <w:r w:rsidR="00601721">
              <w:rPr>
                <w:sz w:val="20"/>
                <w:szCs w:val="20"/>
              </w:rPr>
              <w:t xml:space="preserve">being </w:t>
            </w:r>
            <w:r>
              <w:rPr>
                <w:sz w:val="20"/>
                <w:szCs w:val="20"/>
              </w:rPr>
              <w:t xml:space="preserve">carried out </w:t>
            </w:r>
            <w:r w:rsidR="00601721">
              <w:rPr>
                <w:sz w:val="20"/>
                <w:szCs w:val="20"/>
              </w:rPr>
              <w:t>at planned intervals?  When was the last internal audit?</w:t>
            </w:r>
          </w:p>
        </w:tc>
        <w:tc>
          <w:tcPr>
            <w:tcW w:w="1765" w:type="dxa"/>
          </w:tcPr>
          <w:p w14:paraId="7F843D70" w14:textId="77777777" w:rsidR="00011C79" w:rsidRPr="00B503EF" w:rsidRDefault="00011C79" w:rsidP="003E3D13">
            <w:pPr>
              <w:pStyle w:val="BodyText"/>
              <w:rPr>
                <w:sz w:val="20"/>
                <w:szCs w:val="20"/>
              </w:rPr>
            </w:pPr>
          </w:p>
        </w:tc>
        <w:tc>
          <w:tcPr>
            <w:tcW w:w="1766" w:type="dxa"/>
          </w:tcPr>
          <w:p w14:paraId="0F35F81D" w14:textId="77777777" w:rsidR="00011C79" w:rsidRPr="00B503EF" w:rsidRDefault="00011C79" w:rsidP="003E3D13">
            <w:pPr>
              <w:pStyle w:val="BodyText"/>
              <w:rPr>
                <w:sz w:val="20"/>
                <w:szCs w:val="20"/>
              </w:rPr>
            </w:pPr>
          </w:p>
        </w:tc>
      </w:tr>
      <w:tr w:rsidR="00B76221" w:rsidRPr="00B503EF" w14:paraId="2ACB875F" w14:textId="77777777" w:rsidTr="003E3D13">
        <w:tc>
          <w:tcPr>
            <w:tcW w:w="988" w:type="dxa"/>
          </w:tcPr>
          <w:p w14:paraId="20556968" w14:textId="2D54966E" w:rsidR="00B76221" w:rsidRPr="00B503EF" w:rsidRDefault="00601721" w:rsidP="003E3D13">
            <w:pPr>
              <w:pStyle w:val="BodyText"/>
              <w:rPr>
                <w:sz w:val="20"/>
                <w:szCs w:val="20"/>
              </w:rPr>
            </w:pPr>
            <w:r>
              <w:rPr>
                <w:sz w:val="20"/>
                <w:szCs w:val="20"/>
              </w:rPr>
              <w:t>9.2.2</w:t>
            </w:r>
          </w:p>
        </w:tc>
        <w:tc>
          <w:tcPr>
            <w:tcW w:w="5760" w:type="dxa"/>
          </w:tcPr>
          <w:p w14:paraId="07B98783" w14:textId="4650EBD8" w:rsidR="00B76221" w:rsidRPr="00B503EF" w:rsidRDefault="00601721" w:rsidP="00086D4A">
            <w:pPr>
              <w:pStyle w:val="BodyText"/>
              <w:rPr>
                <w:sz w:val="20"/>
                <w:szCs w:val="20"/>
              </w:rPr>
            </w:pPr>
            <w:r>
              <w:rPr>
                <w:sz w:val="20"/>
                <w:szCs w:val="20"/>
              </w:rPr>
              <w:t>Has an audit programme been established?</w:t>
            </w:r>
          </w:p>
        </w:tc>
        <w:tc>
          <w:tcPr>
            <w:tcW w:w="1765" w:type="dxa"/>
          </w:tcPr>
          <w:p w14:paraId="73906010" w14:textId="77777777" w:rsidR="00B76221" w:rsidRPr="00B503EF" w:rsidRDefault="00B76221" w:rsidP="003E3D13">
            <w:pPr>
              <w:pStyle w:val="BodyText"/>
              <w:rPr>
                <w:sz w:val="20"/>
                <w:szCs w:val="20"/>
              </w:rPr>
            </w:pPr>
          </w:p>
        </w:tc>
        <w:tc>
          <w:tcPr>
            <w:tcW w:w="1766" w:type="dxa"/>
          </w:tcPr>
          <w:p w14:paraId="04C23DDA" w14:textId="77777777" w:rsidR="00B76221" w:rsidRPr="00B503EF" w:rsidRDefault="00B76221" w:rsidP="003E3D13">
            <w:pPr>
              <w:pStyle w:val="BodyText"/>
              <w:rPr>
                <w:sz w:val="20"/>
                <w:szCs w:val="20"/>
              </w:rPr>
            </w:pPr>
          </w:p>
        </w:tc>
      </w:tr>
      <w:tr w:rsidR="00B76221" w:rsidRPr="00B503EF" w14:paraId="0138D05D" w14:textId="77777777" w:rsidTr="003E3D13">
        <w:tc>
          <w:tcPr>
            <w:tcW w:w="988" w:type="dxa"/>
          </w:tcPr>
          <w:p w14:paraId="57F8076C" w14:textId="704F877B" w:rsidR="00B76221" w:rsidRPr="00B503EF" w:rsidRDefault="00601721" w:rsidP="003E3D13">
            <w:pPr>
              <w:pStyle w:val="BodyText"/>
              <w:rPr>
                <w:sz w:val="20"/>
                <w:szCs w:val="20"/>
              </w:rPr>
            </w:pPr>
            <w:r>
              <w:rPr>
                <w:sz w:val="20"/>
                <w:szCs w:val="20"/>
              </w:rPr>
              <w:t>9.2.3</w:t>
            </w:r>
          </w:p>
        </w:tc>
        <w:tc>
          <w:tcPr>
            <w:tcW w:w="5760" w:type="dxa"/>
          </w:tcPr>
          <w:p w14:paraId="6141AED2" w14:textId="0FAC047F" w:rsidR="00B76221" w:rsidRDefault="00086D4A" w:rsidP="00086D4A">
            <w:pPr>
              <w:pStyle w:val="BodyText"/>
              <w:rPr>
                <w:sz w:val="20"/>
                <w:szCs w:val="20"/>
              </w:rPr>
            </w:pPr>
            <w:r>
              <w:rPr>
                <w:sz w:val="20"/>
                <w:szCs w:val="20"/>
              </w:rPr>
              <w:t>Is a copy</w:t>
            </w:r>
            <w:r w:rsidR="00B76221">
              <w:rPr>
                <w:sz w:val="20"/>
                <w:szCs w:val="20"/>
              </w:rPr>
              <w:t xml:space="preserve"> of the </w:t>
            </w:r>
            <w:r>
              <w:rPr>
                <w:sz w:val="20"/>
                <w:szCs w:val="20"/>
              </w:rPr>
              <w:t xml:space="preserve">last internal audit </w:t>
            </w:r>
            <w:r w:rsidR="00B76221">
              <w:rPr>
                <w:sz w:val="20"/>
                <w:szCs w:val="20"/>
              </w:rPr>
              <w:t xml:space="preserve">report </w:t>
            </w:r>
            <w:r>
              <w:rPr>
                <w:sz w:val="20"/>
                <w:szCs w:val="20"/>
              </w:rPr>
              <w:t>available</w:t>
            </w:r>
            <w:r w:rsidR="00B76221">
              <w:rPr>
                <w:sz w:val="20"/>
                <w:szCs w:val="20"/>
              </w:rPr>
              <w:t>?</w:t>
            </w:r>
          </w:p>
        </w:tc>
        <w:tc>
          <w:tcPr>
            <w:tcW w:w="1765" w:type="dxa"/>
          </w:tcPr>
          <w:p w14:paraId="2FDCA068" w14:textId="77777777" w:rsidR="00B76221" w:rsidRPr="00B503EF" w:rsidRDefault="00B76221" w:rsidP="003E3D13">
            <w:pPr>
              <w:pStyle w:val="BodyText"/>
              <w:rPr>
                <w:sz w:val="20"/>
                <w:szCs w:val="20"/>
              </w:rPr>
            </w:pPr>
          </w:p>
        </w:tc>
        <w:tc>
          <w:tcPr>
            <w:tcW w:w="1766" w:type="dxa"/>
          </w:tcPr>
          <w:p w14:paraId="3E0281C2" w14:textId="77777777" w:rsidR="00B76221" w:rsidRPr="00B503EF" w:rsidRDefault="00B76221" w:rsidP="003E3D13">
            <w:pPr>
              <w:pStyle w:val="BodyText"/>
              <w:rPr>
                <w:sz w:val="20"/>
                <w:szCs w:val="20"/>
              </w:rPr>
            </w:pPr>
          </w:p>
        </w:tc>
      </w:tr>
      <w:tr w:rsidR="00F40EB6" w:rsidRPr="00B503EF" w14:paraId="4E531D7B" w14:textId="77777777" w:rsidTr="005721B1">
        <w:tc>
          <w:tcPr>
            <w:tcW w:w="988" w:type="dxa"/>
            <w:shd w:val="clear" w:color="auto" w:fill="000000" w:themeFill="text1"/>
          </w:tcPr>
          <w:p w14:paraId="540E8B82" w14:textId="611B83A4" w:rsidR="00F40EB6" w:rsidRPr="00B503EF" w:rsidRDefault="00B76221" w:rsidP="00D16D46">
            <w:pPr>
              <w:pStyle w:val="BodyText"/>
              <w:rPr>
                <w:b/>
                <w:color w:val="FFFFFF" w:themeColor="background1"/>
                <w:sz w:val="20"/>
                <w:szCs w:val="20"/>
              </w:rPr>
            </w:pPr>
            <w:r>
              <w:rPr>
                <w:b/>
                <w:color w:val="FFFFFF" w:themeColor="background1"/>
                <w:sz w:val="20"/>
                <w:szCs w:val="20"/>
              </w:rPr>
              <w:t>9.3</w:t>
            </w:r>
          </w:p>
        </w:tc>
        <w:tc>
          <w:tcPr>
            <w:tcW w:w="5760" w:type="dxa"/>
            <w:shd w:val="clear" w:color="auto" w:fill="000000" w:themeFill="text1"/>
          </w:tcPr>
          <w:p w14:paraId="4D0AEDC4" w14:textId="5E47E821" w:rsidR="00F40EB6" w:rsidRPr="00B503EF" w:rsidRDefault="005E2C68" w:rsidP="005E2C68">
            <w:pPr>
              <w:pStyle w:val="BodyText"/>
              <w:rPr>
                <w:b/>
                <w:color w:val="FFFFFF" w:themeColor="background1"/>
                <w:sz w:val="20"/>
                <w:szCs w:val="20"/>
              </w:rPr>
            </w:pPr>
            <w:r>
              <w:rPr>
                <w:b/>
                <w:color w:val="FFFFFF" w:themeColor="background1"/>
                <w:sz w:val="20"/>
                <w:szCs w:val="20"/>
              </w:rPr>
              <w:t>Management review</w:t>
            </w:r>
          </w:p>
        </w:tc>
        <w:tc>
          <w:tcPr>
            <w:tcW w:w="1765" w:type="dxa"/>
            <w:shd w:val="clear" w:color="auto" w:fill="000000" w:themeFill="text1"/>
          </w:tcPr>
          <w:p w14:paraId="3750557D" w14:textId="77777777" w:rsidR="00F40EB6" w:rsidRPr="00B503EF" w:rsidRDefault="00F40EB6" w:rsidP="00D16D46">
            <w:pPr>
              <w:pStyle w:val="BodyText"/>
              <w:rPr>
                <w:b/>
                <w:color w:val="FFFFFF" w:themeColor="background1"/>
                <w:sz w:val="20"/>
                <w:szCs w:val="20"/>
              </w:rPr>
            </w:pPr>
          </w:p>
        </w:tc>
        <w:tc>
          <w:tcPr>
            <w:tcW w:w="1766" w:type="dxa"/>
            <w:shd w:val="clear" w:color="auto" w:fill="000000" w:themeFill="text1"/>
          </w:tcPr>
          <w:p w14:paraId="1FEC7BB9" w14:textId="77777777" w:rsidR="00F40EB6" w:rsidRPr="00B503EF" w:rsidRDefault="00F40EB6" w:rsidP="00D16D46">
            <w:pPr>
              <w:pStyle w:val="BodyText"/>
              <w:rPr>
                <w:b/>
                <w:color w:val="FFFFFF" w:themeColor="background1"/>
                <w:sz w:val="20"/>
                <w:szCs w:val="20"/>
              </w:rPr>
            </w:pPr>
          </w:p>
        </w:tc>
      </w:tr>
      <w:tr w:rsidR="00B76221" w:rsidRPr="00B503EF" w14:paraId="579E1355" w14:textId="77777777" w:rsidTr="00B73E8B">
        <w:tc>
          <w:tcPr>
            <w:tcW w:w="988" w:type="dxa"/>
          </w:tcPr>
          <w:p w14:paraId="7EAEA5F9" w14:textId="35B68B34" w:rsidR="00B76221" w:rsidRPr="00B503EF" w:rsidRDefault="00601721" w:rsidP="00B76221">
            <w:pPr>
              <w:pStyle w:val="BodyText"/>
              <w:rPr>
                <w:sz w:val="20"/>
                <w:szCs w:val="20"/>
              </w:rPr>
            </w:pPr>
            <w:r>
              <w:rPr>
                <w:sz w:val="20"/>
                <w:szCs w:val="20"/>
              </w:rPr>
              <w:t>9.3.1</w:t>
            </w:r>
          </w:p>
        </w:tc>
        <w:tc>
          <w:tcPr>
            <w:tcW w:w="5760" w:type="dxa"/>
          </w:tcPr>
          <w:p w14:paraId="0D223E71" w14:textId="3C93D8AD" w:rsidR="00B76221" w:rsidRPr="00B503EF" w:rsidRDefault="005E2C68" w:rsidP="00B76221">
            <w:pPr>
              <w:pStyle w:val="BodyText"/>
              <w:rPr>
                <w:sz w:val="20"/>
                <w:szCs w:val="20"/>
              </w:rPr>
            </w:pPr>
            <w:r>
              <w:rPr>
                <w:sz w:val="20"/>
                <w:szCs w:val="20"/>
              </w:rPr>
              <w:t>Are management reviews carried out at planned intervals (</w:t>
            </w:r>
            <w:proofErr w:type="spellStart"/>
            <w:r>
              <w:rPr>
                <w:sz w:val="20"/>
                <w:szCs w:val="20"/>
              </w:rPr>
              <w:t>eg</w:t>
            </w:r>
            <w:proofErr w:type="spellEnd"/>
            <w:r>
              <w:rPr>
                <w:sz w:val="20"/>
                <w:szCs w:val="20"/>
              </w:rPr>
              <w:t xml:space="preserve"> at least once per year)?</w:t>
            </w:r>
          </w:p>
        </w:tc>
        <w:tc>
          <w:tcPr>
            <w:tcW w:w="1765" w:type="dxa"/>
          </w:tcPr>
          <w:p w14:paraId="75C227A0" w14:textId="77777777" w:rsidR="00B76221" w:rsidRPr="00B503EF" w:rsidRDefault="00B76221" w:rsidP="00B76221">
            <w:pPr>
              <w:pStyle w:val="BodyText"/>
              <w:rPr>
                <w:sz w:val="20"/>
                <w:szCs w:val="20"/>
              </w:rPr>
            </w:pPr>
          </w:p>
        </w:tc>
        <w:tc>
          <w:tcPr>
            <w:tcW w:w="1766" w:type="dxa"/>
          </w:tcPr>
          <w:p w14:paraId="34771645" w14:textId="77777777" w:rsidR="00B76221" w:rsidRPr="00B503EF" w:rsidRDefault="00B76221" w:rsidP="00B76221">
            <w:pPr>
              <w:pStyle w:val="BodyText"/>
              <w:rPr>
                <w:sz w:val="20"/>
                <w:szCs w:val="20"/>
              </w:rPr>
            </w:pPr>
          </w:p>
        </w:tc>
      </w:tr>
      <w:tr w:rsidR="005E2C68" w:rsidRPr="00B503EF" w14:paraId="38F4C6AC" w14:textId="77777777" w:rsidTr="00B73E8B">
        <w:tc>
          <w:tcPr>
            <w:tcW w:w="988" w:type="dxa"/>
          </w:tcPr>
          <w:p w14:paraId="079EFA81" w14:textId="0CA59860" w:rsidR="005E2C68" w:rsidRPr="00B503EF" w:rsidRDefault="00601721" w:rsidP="00B76221">
            <w:pPr>
              <w:pStyle w:val="BodyText"/>
              <w:rPr>
                <w:sz w:val="20"/>
                <w:szCs w:val="20"/>
              </w:rPr>
            </w:pPr>
            <w:r>
              <w:rPr>
                <w:sz w:val="20"/>
                <w:szCs w:val="20"/>
              </w:rPr>
              <w:t>9.3.2</w:t>
            </w:r>
          </w:p>
        </w:tc>
        <w:tc>
          <w:tcPr>
            <w:tcW w:w="5760" w:type="dxa"/>
          </w:tcPr>
          <w:p w14:paraId="78FCD431" w14:textId="6F0BEB76" w:rsidR="005E2C68" w:rsidRPr="00B503EF" w:rsidRDefault="005E2C68" w:rsidP="00B76221">
            <w:pPr>
              <w:pStyle w:val="BodyText"/>
              <w:rPr>
                <w:sz w:val="20"/>
                <w:szCs w:val="20"/>
              </w:rPr>
            </w:pPr>
            <w:r>
              <w:rPr>
                <w:sz w:val="20"/>
                <w:szCs w:val="20"/>
              </w:rPr>
              <w:t>Are outputs from management reviews documented?</w:t>
            </w:r>
          </w:p>
        </w:tc>
        <w:tc>
          <w:tcPr>
            <w:tcW w:w="1765" w:type="dxa"/>
          </w:tcPr>
          <w:p w14:paraId="166557E3" w14:textId="77777777" w:rsidR="005E2C68" w:rsidRPr="00B503EF" w:rsidRDefault="005E2C68" w:rsidP="00B76221">
            <w:pPr>
              <w:pStyle w:val="BodyText"/>
              <w:rPr>
                <w:sz w:val="20"/>
                <w:szCs w:val="20"/>
              </w:rPr>
            </w:pPr>
          </w:p>
        </w:tc>
        <w:tc>
          <w:tcPr>
            <w:tcW w:w="1766" w:type="dxa"/>
          </w:tcPr>
          <w:p w14:paraId="48E94B26" w14:textId="77777777" w:rsidR="005E2C68" w:rsidRPr="00B503EF" w:rsidRDefault="005E2C68" w:rsidP="00B76221">
            <w:pPr>
              <w:pStyle w:val="BodyText"/>
              <w:rPr>
                <w:sz w:val="20"/>
                <w:szCs w:val="20"/>
              </w:rPr>
            </w:pPr>
          </w:p>
        </w:tc>
      </w:tr>
      <w:tr w:rsidR="00B76221" w:rsidRPr="00B503EF" w14:paraId="02A25EF5" w14:textId="77777777" w:rsidTr="005721B1">
        <w:tc>
          <w:tcPr>
            <w:tcW w:w="988" w:type="dxa"/>
            <w:shd w:val="clear" w:color="auto" w:fill="000000" w:themeFill="text1"/>
          </w:tcPr>
          <w:p w14:paraId="03E3F58E" w14:textId="033B4AED" w:rsidR="00B76221" w:rsidRPr="00B503EF" w:rsidRDefault="00B76221" w:rsidP="00B76221">
            <w:pPr>
              <w:pStyle w:val="BodyText"/>
              <w:rPr>
                <w:b/>
                <w:color w:val="FFFFFF" w:themeColor="background1"/>
                <w:sz w:val="20"/>
                <w:szCs w:val="20"/>
              </w:rPr>
            </w:pPr>
            <w:r w:rsidRPr="00B503EF">
              <w:rPr>
                <w:b/>
                <w:color w:val="FFFFFF" w:themeColor="background1"/>
                <w:sz w:val="20"/>
                <w:szCs w:val="20"/>
              </w:rPr>
              <w:t>10</w:t>
            </w:r>
          </w:p>
        </w:tc>
        <w:tc>
          <w:tcPr>
            <w:tcW w:w="5760" w:type="dxa"/>
            <w:shd w:val="clear" w:color="auto" w:fill="000000" w:themeFill="text1"/>
          </w:tcPr>
          <w:p w14:paraId="5B4FECED" w14:textId="56DBB3C0" w:rsidR="00B76221" w:rsidRPr="00B503EF" w:rsidRDefault="00B76221" w:rsidP="00B76221">
            <w:pPr>
              <w:pStyle w:val="BodyText"/>
              <w:rPr>
                <w:b/>
                <w:color w:val="FFFFFF" w:themeColor="background1"/>
                <w:sz w:val="20"/>
                <w:szCs w:val="20"/>
              </w:rPr>
            </w:pPr>
            <w:r>
              <w:rPr>
                <w:b/>
                <w:color w:val="FFFFFF" w:themeColor="background1"/>
                <w:sz w:val="20"/>
                <w:szCs w:val="20"/>
              </w:rPr>
              <w:t>IMPROVEMENT</w:t>
            </w:r>
          </w:p>
        </w:tc>
        <w:tc>
          <w:tcPr>
            <w:tcW w:w="1765" w:type="dxa"/>
            <w:shd w:val="clear" w:color="auto" w:fill="000000" w:themeFill="text1"/>
          </w:tcPr>
          <w:p w14:paraId="24411D9C" w14:textId="77777777" w:rsidR="00B76221" w:rsidRPr="00B503EF" w:rsidRDefault="00B76221" w:rsidP="00B76221">
            <w:pPr>
              <w:pStyle w:val="BodyText"/>
              <w:rPr>
                <w:b/>
                <w:color w:val="FFFFFF" w:themeColor="background1"/>
                <w:sz w:val="20"/>
                <w:szCs w:val="20"/>
              </w:rPr>
            </w:pPr>
          </w:p>
        </w:tc>
        <w:tc>
          <w:tcPr>
            <w:tcW w:w="1766" w:type="dxa"/>
            <w:shd w:val="clear" w:color="auto" w:fill="000000" w:themeFill="text1"/>
          </w:tcPr>
          <w:p w14:paraId="7119B785" w14:textId="77777777" w:rsidR="00B76221" w:rsidRPr="00B503EF" w:rsidRDefault="00B76221" w:rsidP="00B76221">
            <w:pPr>
              <w:pStyle w:val="BodyText"/>
              <w:rPr>
                <w:b/>
                <w:color w:val="FFFFFF" w:themeColor="background1"/>
                <w:sz w:val="20"/>
                <w:szCs w:val="20"/>
              </w:rPr>
            </w:pPr>
          </w:p>
        </w:tc>
      </w:tr>
      <w:tr w:rsidR="00B76221" w:rsidRPr="00B503EF" w14:paraId="16AA275E" w14:textId="77777777" w:rsidTr="005721B1">
        <w:tc>
          <w:tcPr>
            <w:tcW w:w="988" w:type="dxa"/>
            <w:shd w:val="clear" w:color="auto" w:fill="000000" w:themeFill="text1"/>
          </w:tcPr>
          <w:p w14:paraId="7E36A0A2" w14:textId="3C1C28A4" w:rsidR="00B76221" w:rsidRPr="00B503EF" w:rsidRDefault="00B76221" w:rsidP="00B76221">
            <w:pPr>
              <w:pStyle w:val="BodyText"/>
              <w:rPr>
                <w:b/>
                <w:color w:val="FFFFFF" w:themeColor="background1"/>
                <w:sz w:val="20"/>
                <w:szCs w:val="20"/>
              </w:rPr>
            </w:pPr>
            <w:r>
              <w:rPr>
                <w:b/>
                <w:color w:val="FFFFFF" w:themeColor="background1"/>
                <w:sz w:val="20"/>
                <w:szCs w:val="20"/>
              </w:rPr>
              <w:t>10.1</w:t>
            </w:r>
          </w:p>
        </w:tc>
        <w:tc>
          <w:tcPr>
            <w:tcW w:w="5760" w:type="dxa"/>
            <w:shd w:val="clear" w:color="auto" w:fill="000000" w:themeFill="text1"/>
          </w:tcPr>
          <w:p w14:paraId="10BD6C74" w14:textId="5192153B" w:rsidR="00B76221" w:rsidRPr="00B503EF" w:rsidRDefault="00B76221" w:rsidP="00B76221">
            <w:pPr>
              <w:pStyle w:val="BodyText"/>
              <w:rPr>
                <w:b/>
                <w:color w:val="FFFFFF" w:themeColor="background1"/>
                <w:sz w:val="20"/>
                <w:szCs w:val="20"/>
              </w:rPr>
            </w:pPr>
            <w:r w:rsidRPr="00B503EF">
              <w:rPr>
                <w:b/>
                <w:color w:val="FFFFFF" w:themeColor="background1"/>
                <w:sz w:val="20"/>
                <w:szCs w:val="20"/>
              </w:rPr>
              <w:t>Nonconformity and corrective action</w:t>
            </w:r>
          </w:p>
        </w:tc>
        <w:tc>
          <w:tcPr>
            <w:tcW w:w="1765" w:type="dxa"/>
            <w:shd w:val="clear" w:color="auto" w:fill="000000" w:themeFill="text1"/>
          </w:tcPr>
          <w:p w14:paraId="4DF64C85" w14:textId="77777777" w:rsidR="00B76221" w:rsidRPr="00B503EF" w:rsidRDefault="00B76221" w:rsidP="00B76221">
            <w:pPr>
              <w:pStyle w:val="BodyText"/>
              <w:rPr>
                <w:b/>
                <w:color w:val="FFFFFF" w:themeColor="background1"/>
                <w:sz w:val="20"/>
                <w:szCs w:val="20"/>
              </w:rPr>
            </w:pPr>
          </w:p>
        </w:tc>
        <w:tc>
          <w:tcPr>
            <w:tcW w:w="1766" w:type="dxa"/>
            <w:shd w:val="clear" w:color="auto" w:fill="000000" w:themeFill="text1"/>
          </w:tcPr>
          <w:p w14:paraId="7CE274DC" w14:textId="77777777" w:rsidR="00B76221" w:rsidRPr="00B503EF" w:rsidRDefault="00B76221" w:rsidP="00B76221">
            <w:pPr>
              <w:pStyle w:val="BodyText"/>
              <w:rPr>
                <w:b/>
                <w:color w:val="FFFFFF" w:themeColor="background1"/>
                <w:sz w:val="20"/>
                <w:szCs w:val="20"/>
              </w:rPr>
            </w:pPr>
          </w:p>
        </w:tc>
      </w:tr>
      <w:tr w:rsidR="005E2C68" w:rsidRPr="00B76221" w14:paraId="74759B17" w14:textId="77777777" w:rsidTr="00B76221">
        <w:tc>
          <w:tcPr>
            <w:tcW w:w="988" w:type="dxa"/>
            <w:shd w:val="clear" w:color="auto" w:fill="auto"/>
          </w:tcPr>
          <w:p w14:paraId="1C19CC25" w14:textId="1770BDCF" w:rsidR="005E2C68" w:rsidRPr="00B76221" w:rsidRDefault="005E2C68" w:rsidP="00B76221">
            <w:pPr>
              <w:pStyle w:val="BodyText"/>
              <w:rPr>
                <w:sz w:val="20"/>
                <w:szCs w:val="20"/>
              </w:rPr>
            </w:pPr>
            <w:r>
              <w:rPr>
                <w:sz w:val="20"/>
                <w:szCs w:val="20"/>
              </w:rPr>
              <w:t>10.1.1</w:t>
            </w:r>
          </w:p>
        </w:tc>
        <w:tc>
          <w:tcPr>
            <w:tcW w:w="5760" w:type="dxa"/>
            <w:shd w:val="clear" w:color="auto" w:fill="auto"/>
          </w:tcPr>
          <w:p w14:paraId="24B978D1" w14:textId="14DEAE9A" w:rsidR="005E2C68" w:rsidRDefault="005E2C68" w:rsidP="005E2C68">
            <w:pPr>
              <w:pStyle w:val="BodyText"/>
              <w:rPr>
                <w:sz w:val="20"/>
                <w:szCs w:val="20"/>
              </w:rPr>
            </w:pPr>
            <w:r>
              <w:rPr>
                <w:sz w:val="20"/>
                <w:szCs w:val="20"/>
              </w:rPr>
              <w:t>Are there procedures/processes in place to deal with non-conformities (</w:t>
            </w:r>
            <w:proofErr w:type="spellStart"/>
            <w:r>
              <w:rPr>
                <w:sz w:val="20"/>
                <w:szCs w:val="20"/>
              </w:rPr>
              <w:t>eg</w:t>
            </w:r>
            <w:proofErr w:type="spellEnd"/>
            <w:r>
              <w:rPr>
                <w:sz w:val="20"/>
                <w:szCs w:val="20"/>
              </w:rPr>
              <w:t xml:space="preserve"> to react, evaluate, implement and review the effectiveness of actions taken)</w:t>
            </w:r>
          </w:p>
        </w:tc>
        <w:tc>
          <w:tcPr>
            <w:tcW w:w="1765" w:type="dxa"/>
            <w:shd w:val="clear" w:color="auto" w:fill="auto"/>
          </w:tcPr>
          <w:p w14:paraId="7A5CA770" w14:textId="77777777" w:rsidR="005E2C68" w:rsidRPr="00B76221" w:rsidRDefault="005E2C68" w:rsidP="00B76221">
            <w:pPr>
              <w:pStyle w:val="BodyText"/>
              <w:rPr>
                <w:sz w:val="20"/>
                <w:szCs w:val="20"/>
              </w:rPr>
            </w:pPr>
          </w:p>
        </w:tc>
        <w:tc>
          <w:tcPr>
            <w:tcW w:w="1766" w:type="dxa"/>
            <w:shd w:val="clear" w:color="auto" w:fill="auto"/>
          </w:tcPr>
          <w:p w14:paraId="4F9078C2" w14:textId="77777777" w:rsidR="005E2C68" w:rsidRPr="00B76221" w:rsidRDefault="005E2C68" w:rsidP="00B76221">
            <w:pPr>
              <w:pStyle w:val="BodyText"/>
              <w:rPr>
                <w:sz w:val="20"/>
                <w:szCs w:val="20"/>
              </w:rPr>
            </w:pPr>
          </w:p>
        </w:tc>
      </w:tr>
      <w:tr w:rsidR="00B76221" w:rsidRPr="00B76221" w14:paraId="650F5807" w14:textId="77777777" w:rsidTr="00B76221">
        <w:tc>
          <w:tcPr>
            <w:tcW w:w="988" w:type="dxa"/>
            <w:shd w:val="clear" w:color="auto" w:fill="auto"/>
          </w:tcPr>
          <w:p w14:paraId="790B9145" w14:textId="39BCC61C" w:rsidR="00B76221" w:rsidRPr="00B76221" w:rsidRDefault="005E2C68" w:rsidP="00B76221">
            <w:pPr>
              <w:pStyle w:val="BodyText"/>
              <w:rPr>
                <w:sz w:val="20"/>
                <w:szCs w:val="20"/>
              </w:rPr>
            </w:pPr>
            <w:r>
              <w:rPr>
                <w:sz w:val="20"/>
                <w:szCs w:val="20"/>
              </w:rPr>
              <w:t>10.1.2</w:t>
            </w:r>
          </w:p>
        </w:tc>
        <w:tc>
          <w:tcPr>
            <w:tcW w:w="5760" w:type="dxa"/>
            <w:shd w:val="clear" w:color="auto" w:fill="auto"/>
          </w:tcPr>
          <w:p w14:paraId="4BD0F6B5" w14:textId="5BF060A8" w:rsidR="00B76221" w:rsidRPr="00B76221" w:rsidRDefault="005E2C68" w:rsidP="005E2C68">
            <w:pPr>
              <w:pStyle w:val="BodyText"/>
              <w:rPr>
                <w:sz w:val="20"/>
                <w:szCs w:val="20"/>
              </w:rPr>
            </w:pPr>
            <w:r>
              <w:rPr>
                <w:sz w:val="20"/>
                <w:szCs w:val="20"/>
              </w:rPr>
              <w:t>Are nonconformities documented including any subsequent corrective actions taken?</w:t>
            </w:r>
          </w:p>
        </w:tc>
        <w:tc>
          <w:tcPr>
            <w:tcW w:w="1765" w:type="dxa"/>
            <w:shd w:val="clear" w:color="auto" w:fill="auto"/>
          </w:tcPr>
          <w:p w14:paraId="2A95544C" w14:textId="77777777" w:rsidR="00B76221" w:rsidRPr="00B76221" w:rsidRDefault="00B76221" w:rsidP="00B76221">
            <w:pPr>
              <w:pStyle w:val="BodyText"/>
              <w:rPr>
                <w:sz w:val="20"/>
                <w:szCs w:val="20"/>
              </w:rPr>
            </w:pPr>
          </w:p>
        </w:tc>
        <w:tc>
          <w:tcPr>
            <w:tcW w:w="1766" w:type="dxa"/>
            <w:shd w:val="clear" w:color="auto" w:fill="auto"/>
          </w:tcPr>
          <w:p w14:paraId="3DCFB995" w14:textId="77777777" w:rsidR="00B76221" w:rsidRPr="00B76221" w:rsidRDefault="00B76221" w:rsidP="00B76221">
            <w:pPr>
              <w:pStyle w:val="BodyText"/>
              <w:rPr>
                <w:sz w:val="20"/>
                <w:szCs w:val="20"/>
              </w:rPr>
            </w:pPr>
          </w:p>
        </w:tc>
      </w:tr>
      <w:tr w:rsidR="00B76221" w:rsidRPr="00B503EF" w14:paraId="009324BA" w14:textId="77777777" w:rsidTr="005721B1">
        <w:tc>
          <w:tcPr>
            <w:tcW w:w="988" w:type="dxa"/>
            <w:shd w:val="clear" w:color="auto" w:fill="000000" w:themeFill="text1"/>
          </w:tcPr>
          <w:p w14:paraId="6E5C3DFB" w14:textId="438DCAB9" w:rsidR="00B76221" w:rsidRPr="00B503EF" w:rsidRDefault="00B76221" w:rsidP="00B76221">
            <w:pPr>
              <w:pStyle w:val="BodyText"/>
              <w:rPr>
                <w:b/>
                <w:color w:val="FFFFFF" w:themeColor="background1"/>
                <w:sz w:val="20"/>
                <w:szCs w:val="20"/>
              </w:rPr>
            </w:pPr>
            <w:r>
              <w:rPr>
                <w:b/>
                <w:color w:val="FFFFFF" w:themeColor="background1"/>
                <w:sz w:val="20"/>
                <w:szCs w:val="20"/>
              </w:rPr>
              <w:t>10.2</w:t>
            </w:r>
          </w:p>
        </w:tc>
        <w:tc>
          <w:tcPr>
            <w:tcW w:w="5760" w:type="dxa"/>
            <w:shd w:val="clear" w:color="auto" w:fill="000000" w:themeFill="text1"/>
          </w:tcPr>
          <w:p w14:paraId="63C2C915" w14:textId="5BADE509" w:rsidR="00B76221" w:rsidRPr="00B503EF" w:rsidRDefault="00B76221" w:rsidP="00B76221">
            <w:pPr>
              <w:pStyle w:val="BodyText"/>
              <w:rPr>
                <w:b/>
                <w:color w:val="FFFFFF" w:themeColor="background1"/>
                <w:sz w:val="20"/>
                <w:szCs w:val="20"/>
              </w:rPr>
            </w:pPr>
            <w:r w:rsidRPr="00B503EF">
              <w:rPr>
                <w:b/>
                <w:color w:val="FFFFFF" w:themeColor="background1"/>
                <w:sz w:val="20"/>
                <w:szCs w:val="20"/>
              </w:rPr>
              <w:t>Continual improvement</w:t>
            </w:r>
          </w:p>
        </w:tc>
        <w:tc>
          <w:tcPr>
            <w:tcW w:w="1765" w:type="dxa"/>
            <w:shd w:val="clear" w:color="auto" w:fill="000000" w:themeFill="text1"/>
          </w:tcPr>
          <w:p w14:paraId="42A9110E" w14:textId="77777777" w:rsidR="00B76221" w:rsidRPr="00B503EF" w:rsidRDefault="00B76221" w:rsidP="00B76221">
            <w:pPr>
              <w:pStyle w:val="BodyText"/>
              <w:rPr>
                <w:b/>
                <w:color w:val="FFFFFF" w:themeColor="background1"/>
                <w:sz w:val="20"/>
                <w:szCs w:val="20"/>
              </w:rPr>
            </w:pPr>
          </w:p>
        </w:tc>
        <w:tc>
          <w:tcPr>
            <w:tcW w:w="1766" w:type="dxa"/>
            <w:shd w:val="clear" w:color="auto" w:fill="000000" w:themeFill="text1"/>
          </w:tcPr>
          <w:p w14:paraId="6B002B89" w14:textId="77777777" w:rsidR="00B76221" w:rsidRPr="00B503EF" w:rsidRDefault="00B76221" w:rsidP="00B76221">
            <w:pPr>
              <w:pStyle w:val="BodyText"/>
              <w:rPr>
                <w:b/>
                <w:color w:val="FFFFFF" w:themeColor="background1"/>
                <w:sz w:val="20"/>
                <w:szCs w:val="20"/>
              </w:rPr>
            </w:pPr>
          </w:p>
        </w:tc>
      </w:tr>
      <w:tr w:rsidR="00B76221" w:rsidRPr="00B76221" w14:paraId="23FF4EAD" w14:textId="77777777" w:rsidTr="00B76221">
        <w:tc>
          <w:tcPr>
            <w:tcW w:w="988" w:type="dxa"/>
            <w:shd w:val="clear" w:color="auto" w:fill="auto"/>
          </w:tcPr>
          <w:p w14:paraId="3F34456B" w14:textId="77777777" w:rsidR="00B76221" w:rsidRPr="00B76221" w:rsidRDefault="00B76221" w:rsidP="00B76221">
            <w:pPr>
              <w:pStyle w:val="BodyText"/>
              <w:rPr>
                <w:sz w:val="20"/>
                <w:szCs w:val="20"/>
              </w:rPr>
            </w:pPr>
          </w:p>
        </w:tc>
        <w:tc>
          <w:tcPr>
            <w:tcW w:w="5760" w:type="dxa"/>
            <w:shd w:val="clear" w:color="auto" w:fill="auto"/>
          </w:tcPr>
          <w:p w14:paraId="5357FFB3" w14:textId="1EEEFD28" w:rsidR="00B76221" w:rsidRPr="00B76221" w:rsidRDefault="00011C79" w:rsidP="00B76221">
            <w:pPr>
              <w:pStyle w:val="BodyText"/>
              <w:rPr>
                <w:sz w:val="20"/>
                <w:szCs w:val="20"/>
              </w:rPr>
            </w:pPr>
            <w:r>
              <w:rPr>
                <w:sz w:val="20"/>
                <w:szCs w:val="20"/>
              </w:rPr>
              <w:t>??</w:t>
            </w:r>
          </w:p>
        </w:tc>
        <w:tc>
          <w:tcPr>
            <w:tcW w:w="1765" w:type="dxa"/>
            <w:shd w:val="clear" w:color="auto" w:fill="auto"/>
          </w:tcPr>
          <w:p w14:paraId="71F94A18" w14:textId="77777777" w:rsidR="00B76221" w:rsidRPr="00B76221" w:rsidRDefault="00B76221" w:rsidP="00B76221">
            <w:pPr>
              <w:pStyle w:val="BodyText"/>
              <w:rPr>
                <w:sz w:val="20"/>
                <w:szCs w:val="20"/>
              </w:rPr>
            </w:pPr>
          </w:p>
        </w:tc>
        <w:tc>
          <w:tcPr>
            <w:tcW w:w="1766" w:type="dxa"/>
            <w:shd w:val="clear" w:color="auto" w:fill="auto"/>
          </w:tcPr>
          <w:p w14:paraId="039C7348" w14:textId="77777777" w:rsidR="00B76221" w:rsidRPr="00B76221" w:rsidRDefault="00B76221" w:rsidP="00B76221">
            <w:pPr>
              <w:pStyle w:val="BodyText"/>
              <w:rPr>
                <w:sz w:val="20"/>
                <w:szCs w:val="20"/>
              </w:rPr>
            </w:pPr>
          </w:p>
        </w:tc>
      </w:tr>
      <w:tr w:rsidR="00B76221" w:rsidRPr="00B503EF" w14:paraId="4B92CB05" w14:textId="77777777" w:rsidTr="005721B1">
        <w:tc>
          <w:tcPr>
            <w:tcW w:w="988" w:type="dxa"/>
            <w:shd w:val="clear" w:color="auto" w:fill="000000" w:themeFill="text1"/>
          </w:tcPr>
          <w:p w14:paraId="4AC5494E" w14:textId="4EB7899E" w:rsidR="00B76221" w:rsidRPr="00B503EF" w:rsidRDefault="00B76221" w:rsidP="00B76221">
            <w:pPr>
              <w:pStyle w:val="BodyText"/>
              <w:rPr>
                <w:b/>
                <w:color w:val="FFFFFF" w:themeColor="background1"/>
                <w:sz w:val="20"/>
                <w:szCs w:val="20"/>
              </w:rPr>
            </w:pPr>
            <w:r w:rsidRPr="00B503EF">
              <w:rPr>
                <w:b/>
                <w:color w:val="FFFFFF" w:themeColor="background1"/>
                <w:sz w:val="20"/>
                <w:szCs w:val="20"/>
              </w:rPr>
              <w:t>10.3</w:t>
            </w:r>
          </w:p>
        </w:tc>
        <w:tc>
          <w:tcPr>
            <w:tcW w:w="5760" w:type="dxa"/>
            <w:shd w:val="clear" w:color="auto" w:fill="000000" w:themeFill="text1"/>
          </w:tcPr>
          <w:p w14:paraId="0D9A0D88" w14:textId="231CAE33" w:rsidR="00B76221" w:rsidRPr="00B503EF" w:rsidRDefault="00B76221" w:rsidP="00B76221">
            <w:pPr>
              <w:pStyle w:val="BodyText"/>
              <w:rPr>
                <w:b/>
                <w:color w:val="FFFFFF" w:themeColor="background1"/>
                <w:sz w:val="20"/>
                <w:szCs w:val="20"/>
              </w:rPr>
            </w:pPr>
            <w:r w:rsidRPr="00B503EF">
              <w:rPr>
                <w:b/>
                <w:color w:val="FFFFFF" w:themeColor="background1"/>
                <w:sz w:val="20"/>
                <w:szCs w:val="20"/>
              </w:rPr>
              <w:t>Opportunities for improvement</w:t>
            </w:r>
          </w:p>
        </w:tc>
        <w:tc>
          <w:tcPr>
            <w:tcW w:w="1765" w:type="dxa"/>
            <w:shd w:val="clear" w:color="auto" w:fill="000000" w:themeFill="text1"/>
          </w:tcPr>
          <w:p w14:paraId="6A05C5DD" w14:textId="77777777" w:rsidR="00B76221" w:rsidRPr="00B503EF" w:rsidRDefault="00B76221" w:rsidP="00B76221">
            <w:pPr>
              <w:pStyle w:val="BodyText"/>
              <w:rPr>
                <w:b/>
                <w:color w:val="FFFFFF" w:themeColor="background1"/>
                <w:sz w:val="20"/>
                <w:szCs w:val="20"/>
              </w:rPr>
            </w:pPr>
          </w:p>
        </w:tc>
        <w:tc>
          <w:tcPr>
            <w:tcW w:w="1766" w:type="dxa"/>
            <w:shd w:val="clear" w:color="auto" w:fill="000000" w:themeFill="text1"/>
          </w:tcPr>
          <w:p w14:paraId="7A84969C" w14:textId="77777777" w:rsidR="00B76221" w:rsidRPr="00B503EF" w:rsidRDefault="00B76221" w:rsidP="00B76221">
            <w:pPr>
              <w:pStyle w:val="BodyText"/>
              <w:rPr>
                <w:b/>
                <w:color w:val="FFFFFF" w:themeColor="background1"/>
                <w:sz w:val="20"/>
                <w:szCs w:val="20"/>
              </w:rPr>
            </w:pPr>
          </w:p>
        </w:tc>
      </w:tr>
      <w:tr w:rsidR="00B76221" w:rsidRPr="00B503EF" w14:paraId="60B907F5" w14:textId="77777777" w:rsidTr="00B73E8B">
        <w:tc>
          <w:tcPr>
            <w:tcW w:w="988" w:type="dxa"/>
          </w:tcPr>
          <w:p w14:paraId="0213F100" w14:textId="0F885F1C" w:rsidR="00B76221" w:rsidRPr="00B503EF" w:rsidRDefault="00011C79" w:rsidP="00B76221">
            <w:pPr>
              <w:pStyle w:val="BodyText"/>
              <w:rPr>
                <w:sz w:val="20"/>
                <w:szCs w:val="20"/>
              </w:rPr>
            </w:pPr>
            <w:r>
              <w:rPr>
                <w:sz w:val="20"/>
                <w:szCs w:val="20"/>
              </w:rPr>
              <w:t>10.3.1</w:t>
            </w:r>
          </w:p>
        </w:tc>
        <w:tc>
          <w:tcPr>
            <w:tcW w:w="5760" w:type="dxa"/>
          </w:tcPr>
          <w:p w14:paraId="52113B28" w14:textId="74B5079F" w:rsidR="00B76221" w:rsidRPr="00B503EF" w:rsidRDefault="00601721" w:rsidP="00601721">
            <w:pPr>
              <w:pStyle w:val="BodyText"/>
              <w:rPr>
                <w:sz w:val="20"/>
                <w:szCs w:val="20"/>
              </w:rPr>
            </w:pPr>
            <w:r>
              <w:rPr>
                <w:sz w:val="20"/>
                <w:szCs w:val="20"/>
              </w:rPr>
              <w:t>Are there procedures/</w:t>
            </w:r>
            <w:r w:rsidR="00086D4A">
              <w:rPr>
                <w:sz w:val="20"/>
                <w:szCs w:val="20"/>
              </w:rPr>
              <w:t>process</w:t>
            </w:r>
            <w:r>
              <w:rPr>
                <w:sz w:val="20"/>
                <w:szCs w:val="20"/>
              </w:rPr>
              <w:t>es to</w:t>
            </w:r>
            <w:r w:rsidR="00086D4A">
              <w:rPr>
                <w:sz w:val="20"/>
                <w:szCs w:val="20"/>
              </w:rPr>
              <w:t xml:space="preserve"> identify and manag</w:t>
            </w:r>
            <w:r>
              <w:rPr>
                <w:sz w:val="20"/>
                <w:szCs w:val="20"/>
              </w:rPr>
              <w:t>e</w:t>
            </w:r>
            <w:r w:rsidR="00086D4A">
              <w:rPr>
                <w:sz w:val="20"/>
                <w:szCs w:val="20"/>
              </w:rPr>
              <w:t xml:space="preserve"> opportunities for improvement? </w:t>
            </w:r>
          </w:p>
        </w:tc>
        <w:tc>
          <w:tcPr>
            <w:tcW w:w="1765" w:type="dxa"/>
          </w:tcPr>
          <w:p w14:paraId="7A17432C" w14:textId="77777777" w:rsidR="00B76221" w:rsidRPr="00B503EF" w:rsidRDefault="00B76221" w:rsidP="00B76221">
            <w:pPr>
              <w:pStyle w:val="BodyText"/>
              <w:rPr>
                <w:sz w:val="20"/>
                <w:szCs w:val="20"/>
              </w:rPr>
            </w:pPr>
          </w:p>
        </w:tc>
        <w:tc>
          <w:tcPr>
            <w:tcW w:w="1766" w:type="dxa"/>
          </w:tcPr>
          <w:p w14:paraId="6978F76D" w14:textId="77777777" w:rsidR="00B76221" w:rsidRPr="00B503EF" w:rsidRDefault="00B76221" w:rsidP="00B76221">
            <w:pPr>
              <w:pStyle w:val="BodyText"/>
              <w:rPr>
                <w:sz w:val="20"/>
                <w:szCs w:val="20"/>
              </w:rPr>
            </w:pPr>
          </w:p>
        </w:tc>
      </w:tr>
    </w:tbl>
    <w:p w14:paraId="7DB6204B" w14:textId="494DD454" w:rsidR="009D741C" w:rsidRDefault="009D741C">
      <w:pPr>
        <w:spacing w:after="200" w:line="276" w:lineRule="auto"/>
        <w:rPr>
          <w:b/>
          <w:i/>
          <w:caps/>
          <w:color w:val="407EC9"/>
          <w:sz w:val="28"/>
          <w:u w:val="single"/>
        </w:rPr>
      </w:pPr>
      <w:bookmarkStart w:id="167" w:name="_Ref59456718"/>
      <w:bookmarkStart w:id="168" w:name="_Ref59456728"/>
      <w:r>
        <w:br w:type="page"/>
      </w:r>
    </w:p>
    <w:p w14:paraId="2CE2586A" w14:textId="36C34EE3" w:rsidR="00E3722A" w:rsidRDefault="00E3722A" w:rsidP="00E3722A">
      <w:pPr>
        <w:pStyle w:val="Annex"/>
      </w:pPr>
      <w:bookmarkStart w:id="169" w:name="_Toc63946430"/>
      <w:commentRangeStart w:id="170"/>
      <w:r>
        <w:lastRenderedPageBreak/>
        <w:t>EXAMPLE</w:t>
      </w:r>
      <w:commentRangeEnd w:id="170"/>
      <w:r w:rsidR="004C3A82">
        <w:rPr>
          <w:rStyle w:val="CommentReference"/>
          <w:b w:val="0"/>
          <w:i w:val="0"/>
          <w:caps w:val="0"/>
          <w:color w:val="auto"/>
          <w:u w:val="none"/>
        </w:rPr>
        <w:commentReference w:id="170"/>
      </w:r>
      <w:r>
        <w:t xml:space="preserve"> COMPLIANCE MATRIX FOR THE APPROVAL OF MODEL COURSES</w:t>
      </w:r>
      <w:bookmarkEnd w:id="167"/>
      <w:bookmarkEnd w:id="168"/>
      <w:bookmarkEnd w:id="169"/>
    </w:p>
    <w:p w14:paraId="037410FC" w14:textId="3D6657D7" w:rsidR="00B710BE" w:rsidRDefault="00B710BE" w:rsidP="00B710BE">
      <w:pPr>
        <w:pStyle w:val="BodyText"/>
      </w:pPr>
      <w:r>
        <w:t xml:space="preserve">A separate compliance matrix will need to be developed for each IALA model course.  The </w:t>
      </w:r>
      <w:r w:rsidR="00BE64AA">
        <w:t>training organization</w:t>
      </w:r>
      <w:r>
        <w:t xml:space="preserve"> should complete the compliance matrix for each course they intend to deliver. </w:t>
      </w:r>
    </w:p>
    <w:p w14:paraId="02ABD9EC" w14:textId="7C9D983C" w:rsidR="00063E62" w:rsidRPr="00063E62" w:rsidRDefault="00063E62" w:rsidP="00063E62">
      <w:pPr>
        <w:pStyle w:val="BodyText"/>
        <w:rPr>
          <w:b/>
        </w:rPr>
      </w:pPr>
      <w:r w:rsidRPr="00063E62">
        <w:rPr>
          <w:b/>
        </w:rPr>
        <w:t>Audit details</w:t>
      </w:r>
    </w:p>
    <w:tbl>
      <w:tblPr>
        <w:tblStyle w:val="TableGrid"/>
        <w:tblW w:w="10201" w:type="dxa"/>
        <w:tblLook w:val="04A0" w:firstRow="1" w:lastRow="0" w:firstColumn="1" w:lastColumn="0" w:noHBand="0" w:noVBand="1"/>
      </w:tblPr>
      <w:tblGrid>
        <w:gridCol w:w="2405"/>
        <w:gridCol w:w="1842"/>
        <w:gridCol w:w="1843"/>
        <w:gridCol w:w="1843"/>
        <w:gridCol w:w="2268"/>
      </w:tblGrid>
      <w:tr w:rsidR="00E4190F" w:rsidRPr="004A5501" w14:paraId="7A12FA72" w14:textId="77777777" w:rsidTr="00E4190F">
        <w:tc>
          <w:tcPr>
            <w:tcW w:w="2405" w:type="dxa"/>
          </w:tcPr>
          <w:p w14:paraId="4AF370B2" w14:textId="2FE9DA6A" w:rsidR="00E4190F" w:rsidRPr="004A5501" w:rsidRDefault="00924827" w:rsidP="00177292">
            <w:pPr>
              <w:pStyle w:val="BodyText"/>
              <w:rPr>
                <w:sz w:val="20"/>
              </w:rPr>
            </w:pPr>
            <w:r>
              <w:rPr>
                <w:sz w:val="20"/>
              </w:rPr>
              <w:t>O</w:t>
            </w:r>
            <w:r w:rsidR="00BE64AA">
              <w:rPr>
                <w:sz w:val="20"/>
              </w:rPr>
              <w:t>rganization</w:t>
            </w:r>
            <w:r w:rsidR="00E4190F" w:rsidRPr="004A5501">
              <w:rPr>
                <w:sz w:val="20"/>
              </w:rPr>
              <w:t xml:space="preserve"> Name</w:t>
            </w:r>
          </w:p>
        </w:tc>
        <w:tc>
          <w:tcPr>
            <w:tcW w:w="7796" w:type="dxa"/>
            <w:gridSpan w:val="4"/>
          </w:tcPr>
          <w:p w14:paraId="78373C58" w14:textId="77777777" w:rsidR="00E4190F" w:rsidRPr="004A5501" w:rsidRDefault="00E4190F" w:rsidP="00177292">
            <w:pPr>
              <w:pStyle w:val="BodyText"/>
              <w:rPr>
                <w:sz w:val="20"/>
              </w:rPr>
            </w:pPr>
          </w:p>
        </w:tc>
      </w:tr>
      <w:tr w:rsidR="00E4190F" w:rsidRPr="004A5501" w14:paraId="29FA33AB" w14:textId="77777777" w:rsidTr="00E4190F">
        <w:tc>
          <w:tcPr>
            <w:tcW w:w="2405" w:type="dxa"/>
          </w:tcPr>
          <w:p w14:paraId="451ED8A1" w14:textId="1AF03ABB" w:rsidR="00E4190F" w:rsidRPr="004A5501" w:rsidRDefault="00924827" w:rsidP="00177292">
            <w:pPr>
              <w:pStyle w:val="BodyText"/>
              <w:rPr>
                <w:sz w:val="20"/>
              </w:rPr>
            </w:pPr>
            <w:r>
              <w:rPr>
                <w:sz w:val="20"/>
              </w:rPr>
              <w:t>O</w:t>
            </w:r>
            <w:r w:rsidR="00BE64AA">
              <w:rPr>
                <w:sz w:val="20"/>
              </w:rPr>
              <w:t>rganization</w:t>
            </w:r>
            <w:r w:rsidR="00E4190F" w:rsidRPr="004A5501">
              <w:rPr>
                <w:sz w:val="20"/>
              </w:rPr>
              <w:t xml:space="preserve"> Contact</w:t>
            </w:r>
          </w:p>
        </w:tc>
        <w:tc>
          <w:tcPr>
            <w:tcW w:w="7796" w:type="dxa"/>
            <w:gridSpan w:val="4"/>
          </w:tcPr>
          <w:p w14:paraId="4B698403" w14:textId="77777777" w:rsidR="00E4190F" w:rsidRPr="004A5501" w:rsidRDefault="00E4190F" w:rsidP="00177292">
            <w:pPr>
              <w:pStyle w:val="BodyText"/>
              <w:rPr>
                <w:sz w:val="20"/>
              </w:rPr>
            </w:pPr>
          </w:p>
        </w:tc>
      </w:tr>
      <w:tr w:rsidR="00E4190F" w:rsidRPr="004A5501" w14:paraId="0F30FC5D" w14:textId="77777777" w:rsidTr="00E4190F">
        <w:tc>
          <w:tcPr>
            <w:tcW w:w="2405" w:type="dxa"/>
          </w:tcPr>
          <w:p w14:paraId="7E9CF305" w14:textId="5F04D7E4" w:rsidR="00E4190F" w:rsidRPr="004A5501" w:rsidRDefault="00E4190F" w:rsidP="00177292">
            <w:pPr>
              <w:pStyle w:val="BodyText"/>
              <w:rPr>
                <w:sz w:val="20"/>
              </w:rPr>
            </w:pPr>
            <w:r w:rsidRPr="004A5501">
              <w:rPr>
                <w:sz w:val="20"/>
              </w:rPr>
              <w:t>Phone/Mobile</w:t>
            </w:r>
          </w:p>
        </w:tc>
        <w:tc>
          <w:tcPr>
            <w:tcW w:w="7796" w:type="dxa"/>
            <w:gridSpan w:val="4"/>
          </w:tcPr>
          <w:p w14:paraId="66240717" w14:textId="77777777" w:rsidR="00E4190F" w:rsidRPr="004A5501" w:rsidRDefault="00E4190F" w:rsidP="00177292">
            <w:pPr>
              <w:pStyle w:val="BodyText"/>
              <w:rPr>
                <w:sz w:val="20"/>
              </w:rPr>
            </w:pPr>
          </w:p>
        </w:tc>
      </w:tr>
      <w:tr w:rsidR="00E4190F" w:rsidRPr="004A5501" w14:paraId="6451E426" w14:textId="77777777" w:rsidTr="00E4190F">
        <w:tc>
          <w:tcPr>
            <w:tcW w:w="2405" w:type="dxa"/>
          </w:tcPr>
          <w:p w14:paraId="654E2AB0" w14:textId="7249C1A9" w:rsidR="00E4190F" w:rsidRPr="004A5501" w:rsidRDefault="00E4190F" w:rsidP="00177292">
            <w:pPr>
              <w:pStyle w:val="BodyText"/>
              <w:rPr>
                <w:sz w:val="20"/>
              </w:rPr>
            </w:pPr>
            <w:r w:rsidRPr="004A5501">
              <w:rPr>
                <w:sz w:val="20"/>
              </w:rPr>
              <w:t>Email</w:t>
            </w:r>
          </w:p>
        </w:tc>
        <w:tc>
          <w:tcPr>
            <w:tcW w:w="7796" w:type="dxa"/>
            <w:gridSpan w:val="4"/>
          </w:tcPr>
          <w:p w14:paraId="02C896E8" w14:textId="77777777" w:rsidR="00E4190F" w:rsidRPr="004A5501" w:rsidRDefault="00E4190F" w:rsidP="00177292">
            <w:pPr>
              <w:pStyle w:val="BodyText"/>
              <w:rPr>
                <w:sz w:val="20"/>
              </w:rPr>
            </w:pPr>
          </w:p>
        </w:tc>
      </w:tr>
      <w:tr w:rsidR="00E4190F" w:rsidRPr="004A5501" w14:paraId="77117108" w14:textId="77777777" w:rsidTr="00E4190F">
        <w:tc>
          <w:tcPr>
            <w:tcW w:w="2405" w:type="dxa"/>
          </w:tcPr>
          <w:p w14:paraId="34AA638B" w14:textId="40824892" w:rsidR="00E4190F" w:rsidRPr="004A5501" w:rsidRDefault="00E4190F" w:rsidP="00177292">
            <w:pPr>
              <w:pStyle w:val="BodyText"/>
              <w:rPr>
                <w:sz w:val="20"/>
              </w:rPr>
            </w:pPr>
            <w:r w:rsidRPr="004A5501">
              <w:rPr>
                <w:sz w:val="20"/>
              </w:rPr>
              <w:t>Type of Audit</w:t>
            </w:r>
          </w:p>
        </w:tc>
        <w:tc>
          <w:tcPr>
            <w:tcW w:w="1842" w:type="dxa"/>
          </w:tcPr>
          <w:p w14:paraId="08FECB9A" w14:textId="09778FBF" w:rsidR="00E4190F" w:rsidRPr="004A5501" w:rsidRDefault="00E4190F" w:rsidP="00177292">
            <w:pPr>
              <w:pStyle w:val="BodyText"/>
              <w:rPr>
                <w:sz w:val="20"/>
              </w:rPr>
            </w:pPr>
            <w:r w:rsidRPr="004A5501">
              <w:rPr>
                <w:sz w:val="20"/>
              </w:rPr>
              <w:sym w:font="Symbol" w:char="F0F0"/>
            </w:r>
            <w:r w:rsidRPr="004A5501">
              <w:rPr>
                <w:sz w:val="20"/>
              </w:rPr>
              <w:t xml:space="preserve">  Initial</w:t>
            </w:r>
          </w:p>
        </w:tc>
        <w:tc>
          <w:tcPr>
            <w:tcW w:w="1843" w:type="dxa"/>
          </w:tcPr>
          <w:p w14:paraId="31D588D2" w14:textId="46BB9D15" w:rsidR="00E4190F" w:rsidRPr="004A5501" w:rsidRDefault="00E4190F" w:rsidP="00177292">
            <w:pPr>
              <w:pStyle w:val="BodyText"/>
              <w:rPr>
                <w:sz w:val="20"/>
              </w:rPr>
            </w:pPr>
            <w:r w:rsidRPr="004A5501">
              <w:rPr>
                <w:sz w:val="20"/>
              </w:rPr>
              <w:sym w:font="Symbol" w:char="F0F0"/>
            </w:r>
            <w:r w:rsidRPr="004A5501">
              <w:rPr>
                <w:sz w:val="20"/>
              </w:rPr>
              <w:t xml:space="preserve">  Interim</w:t>
            </w:r>
          </w:p>
        </w:tc>
        <w:tc>
          <w:tcPr>
            <w:tcW w:w="1843" w:type="dxa"/>
          </w:tcPr>
          <w:p w14:paraId="67EEAAC4" w14:textId="1C6135A1" w:rsidR="00E4190F" w:rsidRPr="004A5501" w:rsidRDefault="00E4190F" w:rsidP="00177292">
            <w:pPr>
              <w:pStyle w:val="BodyText"/>
              <w:rPr>
                <w:sz w:val="20"/>
              </w:rPr>
            </w:pPr>
            <w:r w:rsidRPr="004A5501">
              <w:rPr>
                <w:sz w:val="20"/>
              </w:rPr>
              <w:sym w:font="Symbol" w:char="F0F0"/>
            </w:r>
            <w:r w:rsidRPr="004A5501">
              <w:rPr>
                <w:sz w:val="20"/>
              </w:rPr>
              <w:t xml:space="preserve">  Renewal</w:t>
            </w:r>
          </w:p>
        </w:tc>
        <w:tc>
          <w:tcPr>
            <w:tcW w:w="2268" w:type="dxa"/>
          </w:tcPr>
          <w:p w14:paraId="07B99EE5" w14:textId="64345224" w:rsidR="00E4190F" w:rsidRPr="004A5501" w:rsidRDefault="00E4190F" w:rsidP="00177292">
            <w:pPr>
              <w:pStyle w:val="BodyText"/>
              <w:rPr>
                <w:sz w:val="20"/>
              </w:rPr>
            </w:pPr>
            <w:r w:rsidRPr="004A5501">
              <w:rPr>
                <w:sz w:val="20"/>
              </w:rPr>
              <w:sym w:font="Symbol" w:char="F0F0"/>
            </w:r>
            <w:r w:rsidRPr="004A5501">
              <w:rPr>
                <w:sz w:val="20"/>
              </w:rPr>
              <w:t xml:space="preserve">  Follow-up</w:t>
            </w:r>
          </w:p>
        </w:tc>
      </w:tr>
      <w:tr w:rsidR="00E4190F" w:rsidRPr="004A5501" w14:paraId="13E39D3A" w14:textId="77777777" w:rsidTr="00E4190F">
        <w:tc>
          <w:tcPr>
            <w:tcW w:w="2405" w:type="dxa"/>
          </w:tcPr>
          <w:p w14:paraId="40EF6A0F" w14:textId="4AC4E36E" w:rsidR="00E4190F" w:rsidRPr="004A5501" w:rsidRDefault="00E4190F" w:rsidP="00177292">
            <w:pPr>
              <w:pStyle w:val="BodyText"/>
              <w:rPr>
                <w:sz w:val="20"/>
              </w:rPr>
            </w:pPr>
            <w:r w:rsidRPr="004A5501">
              <w:rPr>
                <w:sz w:val="20"/>
              </w:rPr>
              <w:t>Model Course</w:t>
            </w:r>
          </w:p>
        </w:tc>
        <w:tc>
          <w:tcPr>
            <w:tcW w:w="1842" w:type="dxa"/>
          </w:tcPr>
          <w:p w14:paraId="3BC49A04" w14:textId="66C5A710" w:rsidR="00E4190F" w:rsidRPr="004A5501" w:rsidRDefault="00E4190F" w:rsidP="00177292">
            <w:pPr>
              <w:pStyle w:val="BodyText"/>
              <w:rPr>
                <w:sz w:val="20"/>
              </w:rPr>
            </w:pPr>
            <w:r w:rsidRPr="004A5501">
              <w:rPr>
                <w:sz w:val="20"/>
              </w:rPr>
              <w:sym w:font="Symbol" w:char="F0F0"/>
            </w:r>
            <w:r w:rsidRPr="004A5501">
              <w:rPr>
                <w:sz w:val="20"/>
              </w:rPr>
              <w:t xml:space="preserve">  V-103/1 </w:t>
            </w:r>
          </w:p>
        </w:tc>
        <w:tc>
          <w:tcPr>
            <w:tcW w:w="1843" w:type="dxa"/>
          </w:tcPr>
          <w:p w14:paraId="005559C2" w14:textId="612687DC" w:rsidR="00E4190F" w:rsidRPr="004A5501" w:rsidRDefault="00E4190F" w:rsidP="00177292">
            <w:pPr>
              <w:pStyle w:val="BodyText"/>
              <w:rPr>
                <w:sz w:val="20"/>
              </w:rPr>
            </w:pPr>
            <w:r w:rsidRPr="004A5501">
              <w:rPr>
                <w:sz w:val="20"/>
              </w:rPr>
              <w:sym w:font="Symbol" w:char="F0F0"/>
            </w:r>
            <w:r w:rsidRPr="004A5501">
              <w:rPr>
                <w:sz w:val="20"/>
              </w:rPr>
              <w:t xml:space="preserve">  V-103/2</w:t>
            </w:r>
          </w:p>
        </w:tc>
        <w:tc>
          <w:tcPr>
            <w:tcW w:w="1843" w:type="dxa"/>
          </w:tcPr>
          <w:p w14:paraId="656113D5" w14:textId="6318340F" w:rsidR="00E4190F" w:rsidRPr="004A5501" w:rsidRDefault="00E4190F" w:rsidP="00177292">
            <w:pPr>
              <w:pStyle w:val="BodyText"/>
              <w:rPr>
                <w:sz w:val="20"/>
              </w:rPr>
            </w:pPr>
            <w:r w:rsidRPr="004A5501">
              <w:rPr>
                <w:sz w:val="20"/>
              </w:rPr>
              <w:sym w:font="Symbol" w:char="F0F0"/>
            </w:r>
            <w:r w:rsidRPr="004A5501">
              <w:rPr>
                <w:sz w:val="20"/>
              </w:rPr>
              <w:t xml:space="preserve">  V-103/4</w:t>
            </w:r>
          </w:p>
        </w:tc>
        <w:tc>
          <w:tcPr>
            <w:tcW w:w="2268" w:type="dxa"/>
          </w:tcPr>
          <w:p w14:paraId="5842C099" w14:textId="30B0B001" w:rsidR="00E4190F" w:rsidRPr="004A5501" w:rsidRDefault="00E4190F" w:rsidP="00177292">
            <w:pPr>
              <w:pStyle w:val="BodyText"/>
              <w:rPr>
                <w:sz w:val="20"/>
              </w:rPr>
            </w:pPr>
            <w:r w:rsidRPr="004A5501">
              <w:rPr>
                <w:sz w:val="20"/>
              </w:rPr>
              <w:sym w:font="Symbol" w:char="F0F0"/>
            </w:r>
            <w:r w:rsidRPr="004A5501">
              <w:rPr>
                <w:sz w:val="20"/>
              </w:rPr>
              <w:t xml:space="preserve">  Recurrent V-103/5</w:t>
            </w:r>
          </w:p>
        </w:tc>
      </w:tr>
    </w:tbl>
    <w:p w14:paraId="219206AC" w14:textId="77777777" w:rsidR="004A5501" w:rsidRDefault="004A5501" w:rsidP="00063E62">
      <w:pPr>
        <w:pStyle w:val="BodyText"/>
        <w:rPr>
          <w:b/>
        </w:rPr>
      </w:pPr>
    </w:p>
    <w:p w14:paraId="5BC3DCF0" w14:textId="3E41B27C" w:rsidR="00063E62" w:rsidRDefault="004A5501" w:rsidP="00063E62">
      <w:pPr>
        <w:pStyle w:val="BodyText"/>
        <w:rPr>
          <w:b/>
        </w:rPr>
      </w:pPr>
      <w:commentRangeStart w:id="171"/>
      <w:r>
        <w:rPr>
          <w:b/>
        </w:rPr>
        <w:t>General</w:t>
      </w:r>
      <w:commentRangeEnd w:id="171"/>
      <w:r w:rsidR="00EB1F1A">
        <w:rPr>
          <w:rStyle w:val="CommentReference"/>
        </w:rPr>
        <w:commentReference w:id="171"/>
      </w:r>
    </w:p>
    <w:p w14:paraId="14F27789" w14:textId="04C71F8F" w:rsidR="00B710BE" w:rsidRPr="00B710BE" w:rsidRDefault="00B710BE" w:rsidP="00063E62">
      <w:pPr>
        <w:pStyle w:val="BodyText"/>
      </w:pPr>
      <w:r w:rsidRPr="00B710BE">
        <w:t>This section are general questions that relate to</w:t>
      </w:r>
      <w:r w:rsidR="009F444E">
        <w:t>,</w:t>
      </w:r>
      <w:r w:rsidRPr="00B710BE">
        <w:t xml:space="preserve"> and aligns with section 4 of this Guideline. </w:t>
      </w:r>
    </w:p>
    <w:tbl>
      <w:tblPr>
        <w:tblStyle w:val="TableGrid"/>
        <w:tblW w:w="10279" w:type="dxa"/>
        <w:tblLook w:val="04A0" w:firstRow="1" w:lastRow="0" w:firstColumn="1" w:lastColumn="0" w:noHBand="0" w:noVBand="1"/>
      </w:tblPr>
      <w:tblGrid>
        <w:gridCol w:w="988"/>
        <w:gridCol w:w="5760"/>
        <w:gridCol w:w="1765"/>
        <w:gridCol w:w="1766"/>
      </w:tblGrid>
      <w:tr w:rsidR="00177292" w:rsidRPr="00177292" w14:paraId="0DB9A531" w14:textId="77777777" w:rsidTr="009F444E">
        <w:trPr>
          <w:tblHeader/>
        </w:trPr>
        <w:tc>
          <w:tcPr>
            <w:tcW w:w="988" w:type="dxa"/>
            <w:vMerge w:val="restart"/>
            <w:shd w:val="clear" w:color="auto" w:fill="C6EDFF" w:themeFill="accent2" w:themeFillTint="33"/>
          </w:tcPr>
          <w:p w14:paraId="1DA1F65F" w14:textId="77777777" w:rsidR="00177292" w:rsidRDefault="00177292" w:rsidP="00D42B36">
            <w:pPr>
              <w:pStyle w:val="BodyText"/>
              <w:spacing w:after="0" w:line="240" w:lineRule="atLeast"/>
              <w:jc w:val="center"/>
              <w:rPr>
                <w:b/>
                <w:sz w:val="20"/>
              </w:rPr>
            </w:pPr>
            <w:r w:rsidRPr="00177292">
              <w:rPr>
                <w:b/>
                <w:sz w:val="20"/>
              </w:rPr>
              <w:t>Ref #</w:t>
            </w:r>
          </w:p>
          <w:p w14:paraId="3980236E" w14:textId="54E682FE" w:rsidR="00D42B36" w:rsidRPr="00177292" w:rsidRDefault="00D42B36" w:rsidP="00D42B36">
            <w:pPr>
              <w:pStyle w:val="BodyText"/>
              <w:spacing w:after="0" w:line="240" w:lineRule="auto"/>
              <w:jc w:val="center"/>
              <w:rPr>
                <w:b/>
                <w:sz w:val="20"/>
              </w:rPr>
            </w:pPr>
          </w:p>
        </w:tc>
        <w:tc>
          <w:tcPr>
            <w:tcW w:w="5760" w:type="dxa"/>
            <w:vMerge w:val="restart"/>
            <w:shd w:val="clear" w:color="auto" w:fill="C6EDFF" w:themeFill="accent2" w:themeFillTint="33"/>
          </w:tcPr>
          <w:p w14:paraId="03DC0191" w14:textId="6DBBB5CB" w:rsidR="00177292" w:rsidRPr="00177292" w:rsidRDefault="00177292" w:rsidP="00177292">
            <w:pPr>
              <w:pStyle w:val="BodyText"/>
              <w:jc w:val="center"/>
              <w:rPr>
                <w:b/>
                <w:sz w:val="20"/>
              </w:rPr>
            </w:pPr>
            <w:r w:rsidRPr="00177292">
              <w:rPr>
                <w:b/>
                <w:sz w:val="20"/>
              </w:rPr>
              <w:t>Elements</w:t>
            </w:r>
          </w:p>
        </w:tc>
        <w:tc>
          <w:tcPr>
            <w:tcW w:w="3531" w:type="dxa"/>
            <w:gridSpan w:val="2"/>
            <w:shd w:val="clear" w:color="auto" w:fill="C6EDFF" w:themeFill="accent2" w:themeFillTint="33"/>
          </w:tcPr>
          <w:p w14:paraId="43BEE73B" w14:textId="1462A2B1" w:rsidR="00177292" w:rsidRPr="00177292" w:rsidRDefault="00177292" w:rsidP="00177292">
            <w:pPr>
              <w:pStyle w:val="BodyText"/>
              <w:jc w:val="center"/>
              <w:rPr>
                <w:b/>
                <w:sz w:val="20"/>
              </w:rPr>
            </w:pPr>
            <w:r w:rsidRPr="00177292">
              <w:rPr>
                <w:b/>
                <w:sz w:val="20"/>
              </w:rPr>
              <w:t>Auditee</w:t>
            </w:r>
          </w:p>
        </w:tc>
      </w:tr>
      <w:tr w:rsidR="00177292" w:rsidRPr="00177292" w14:paraId="061223AE" w14:textId="77777777" w:rsidTr="009F444E">
        <w:trPr>
          <w:tblHeader/>
        </w:trPr>
        <w:tc>
          <w:tcPr>
            <w:tcW w:w="988" w:type="dxa"/>
            <w:vMerge/>
            <w:shd w:val="clear" w:color="auto" w:fill="C6EDFF" w:themeFill="accent2" w:themeFillTint="33"/>
          </w:tcPr>
          <w:p w14:paraId="26030BB7" w14:textId="77777777" w:rsidR="00177292" w:rsidRPr="00177292" w:rsidRDefault="00177292" w:rsidP="00177292">
            <w:pPr>
              <w:pStyle w:val="BodyText"/>
              <w:jc w:val="center"/>
              <w:rPr>
                <w:b/>
                <w:sz w:val="20"/>
              </w:rPr>
            </w:pPr>
          </w:p>
        </w:tc>
        <w:tc>
          <w:tcPr>
            <w:tcW w:w="5760" w:type="dxa"/>
            <w:vMerge/>
            <w:shd w:val="clear" w:color="auto" w:fill="C6EDFF" w:themeFill="accent2" w:themeFillTint="33"/>
          </w:tcPr>
          <w:p w14:paraId="5DE526D2" w14:textId="77777777" w:rsidR="00177292" w:rsidRPr="00177292" w:rsidRDefault="00177292" w:rsidP="00177292">
            <w:pPr>
              <w:pStyle w:val="BodyText"/>
              <w:jc w:val="center"/>
              <w:rPr>
                <w:b/>
                <w:sz w:val="20"/>
              </w:rPr>
            </w:pPr>
          </w:p>
        </w:tc>
        <w:tc>
          <w:tcPr>
            <w:tcW w:w="1765" w:type="dxa"/>
            <w:shd w:val="clear" w:color="auto" w:fill="C6EDFF" w:themeFill="accent2" w:themeFillTint="33"/>
          </w:tcPr>
          <w:p w14:paraId="3B0F4119" w14:textId="6347BF27" w:rsidR="00177292" w:rsidRPr="00177292" w:rsidRDefault="00177292" w:rsidP="00177292">
            <w:pPr>
              <w:pStyle w:val="BodyText"/>
              <w:jc w:val="center"/>
              <w:rPr>
                <w:b/>
                <w:sz w:val="20"/>
              </w:rPr>
            </w:pPr>
            <w:r w:rsidRPr="00177292">
              <w:rPr>
                <w:b/>
                <w:sz w:val="20"/>
              </w:rPr>
              <w:t>References</w:t>
            </w:r>
          </w:p>
        </w:tc>
        <w:tc>
          <w:tcPr>
            <w:tcW w:w="1766" w:type="dxa"/>
            <w:shd w:val="clear" w:color="auto" w:fill="C6EDFF" w:themeFill="accent2" w:themeFillTint="33"/>
          </w:tcPr>
          <w:p w14:paraId="53412AC2" w14:textId="7C3F637A" w:rsidR="00177292" w:rsidRPr="00177292" w:rsidRDefault="00177292" w:rsidP="00177292">
            <w:pPr>
              <w:pStyle w:val="BodyText"/>
              <w:jc w:val="center"/>
              <w:rPr>
                <w:b/>
                <w:sz w:val="20"/>
              </w:rPr>
            </w:pPr>
            <w:r w:rsidRPr="00177292">
              <w:rPr>
                <w:b/>
                <w:sz w:val="20"/>
              </w:rPr>
              <w:t>Comments</w:t>
            </w:r>
          </w:p>
        </w:tc>
      </w:tr>
      <w:tr w:rsidR="00177292" w:rsidRPr="00177292" w14:paraId="3B43E15D" w14:textId="77777777" w:rsidTr="00D42B36">
        <w:tc>
          <w:tcPr>
            <w:tcW w:w="988" w:type="dxa"/>
            <w:shd w:val="clear" w:color="auto" w:fill="000000" w:themeFill="text1"/>
          </w:tcPr>
          <w:p w14:paraId="00EF7D77" w14:textId="4024DB82" w:rsidR="00177292" w:rsidRPr="00177292" w:rsidRDefault="00177292" w:rsidP="00177292">
            <w:pPr>
              <w:pStyle w:val="BodyText"/>
              <w:rPr>
                <w:color w:val="FFFFFF" w:themeColor="background1"/>
                <w:sz w:val="20"/>
              </w:rPr>
            </w:pPr>
            <w:r>
              <w:rPr>
                <w:color w:val="FFFFFF" w:themeColor="background1"/>
                <w:sz w:val="20"/>
              </w:rPr>
              <w:t>4.1</w:t>
            </w:r>
          </w:p>
        </w:tc>
        <w:tc>
          <w:tcPr>
            <w:tcW w:w="5760" w:type="dxa"/>
            <w:shd w:val="clear" w:color="auto" w:fill="000000" w:themeFill="text1"/>
          </w:tcPr>
          <w:p w14:paraId="7EACFAFE" w14:textId="12580657" w:rsidR="00177292" w:rsidRPr="00177292" w:rsidRDefault="00B921A6" w:rsidP="00177292">
            <w:pPr>
              <w:pStyle w:val="BodyText"/>
              <w:rPr>
                <w:b/>
                <w:color w:val="FFFFFF" w:themeColor="background1"/>
                <w:sz w:val="20"/>
              </w:rPr>
            </w:pPr>
            <w:r w:rsidRPr="00177292">
              <w:rPr>
                <w:b/>
                <w:color w:val="FFFFFF" w:themeColor="background1"/>
                <w:sz w:val="20"/>
              </w:rPr>
              <w:t>COURSE CURRICULUM</w:t>
            </w:r>
          </w:p>
        </w:tc>
        <w:tc>
          <w:tcPr>
            <w:tcW w:w="1765" w:type="dxa"/>
            <w:shd w:val="clear" w:color="auto" w:fill="000000" w:themeFill="text1"/>
          </w:tcPr>
          <w:p w14:paraId="4D25EE64" w14:textId="77777777" w:rsidR="00177292" w:rsidRPr="00177292" w:rsidRDefault="00177292" w:rsidP="00177292">
            <w:pPr>
              <w:pStyle w:val="BodyText"/>
              <w:rPr>
                <w:color w:val="FFFFFF" w:themeColor="background1"/>
                <w:sz w:val="20"/>
              </w:rPr>
            </w:pPr>
          </w:p>
        </w:tc>
        <w:tc>
          <w:tcPr>
            <w:tcW w:w="1766" w:type="dxa"/>
            <w:shd w:val="clear" w:color="auto" w:fill="000000" w:themeFill="text1"/>
          </w:tcPr>
          <w:p w14:paraId="43374AF8" w14:textId="77777777" w:rsidR="00177292" w:rsidRPr="00177292" w:rsidRDefault="00177292" w:rsidP="00177292">
            <w:pPr>
              <w:pStyle w:val="BodyText"/>
              <w:rPr>
                <w:color w:val="FFFFFF" w:themeColor="background1"/>
                <w:sz w:val="20"/>
              </w:rPr>
            </w:pPr>
          </w:p>
        </w:tc>
      </w:tr>
      <w:tr w:rsidR="00D42B36" w:rsidRPr="00177292" w14:paraId="4F2A45EB" w14:textId="77777777" w:rsidTr="00D42B36">
        <w:tc>
          <w:tcPr>
            <w:tcW w:w="988" w:type="dxa"/>
          </w:tcPr>
          <w:p w14:paraId="36297B63" w14:textId="04708604" w:rsidR="00177292" w:rsidRPr="00177292" w:rsidRDefault="00177292" w:rsidP="00177292">
            <w:pPr>
              <w:pStyle w:val="BodyText"/>
              <w:rPr>
                <w:sz w:val="20"/>
              </w:rPr>
            </w:pPr>
            <w:r>
              <w:rPr>
                <w:sz w:val="20"/>
              </w:rPr>
              <w:t>4.1.1</w:t>
            </w:r>
          </w:p>
        </w:tc>
        <w:tc>
          <w:tcPr>
            <w:tcW w:w="5760" w:type="dxa"/>
          </w:tcPr>
          <w:p w14:paraId="706F4D31" w14:textId="603C2228" w:rsidR="00177292" w:rsidRPr="00177292" w:rsidRDefault="00177292" w:rsidP="00177292">
            <w:pPr>
              <w:pStyle w:val="BodyText"/>
              <w:rPr>
                <w:sz w:val="20"/>
              </w:rPr>
            </w:pPr>
            <w:r>
              <w:rPr>
                <w:sz w:val="20"/>
              </w:rPr>
              <w:t>Do the lesson plans detail:</w:t>
            </w:r>
          </w:p>
        </w:tc>
        <w:tc>
          <w:tcPr>
            <w:tcW w:w="1765" w:type="dxa"/>
          </w:tcPr>
          <w:p w14:paraId="78F154E5" w14:textId="77777777" w:rsidR="00177292" w:rsidRPr="00177292" w:rsidRDefault="00177292" w:rsidP="00177292">
            <w:pPr>
              <w:pStyle w:val="BodyText"/>
              <w:rPr>
                <w:sz w:val="20"/>
              </w:rPr>
            </w:pPr>
          </w:p>
        </w:tc>
        <w:tc>
          <w:tcPr>
            <w:tcW w:w="1766" w:type="dxa"/>
          </w:tcPr>
          <w:p w14:paraId="5D52DE62" w14:textId="77777777" w:rsidR="00177292" w:rsidRPr="00177292" w:rsidRDefault="00177292" w:rsidP="00177292">
            <w:pPr>
              <w:pStyle w:val="BodyText"/>
              <w:rPr>
                <w:sz w:val="20"/>
              </w:rPr>
            </w:pPr>
          </w:p>
        </w:tc>
      </w:tr>
      <w:tr w:rsidR="00D42B36" w:rsidRPr="00177292" w14:paraId="69E5448C" w14:textId="77777777" w:rsidTr="00D42B36">
        <w:tc>
          <w:tcPr>
            <w:tcW w:w="988" w:type="dxa"/>
          </w:tcPr>
          <w:p w14:paraId="23C92CED" w14:textId="1BFB762F" w:rsidR="00177292" w:rsidRPr="00177292" w:rsidRDefault="00A96296" w:rsidP="00177292">
            <w:pPr>
              <w:pStyle w:val="BodyText"/>
              <w:rPr>
                <w:sz w:val="20"/>
              </w:rPr>
            </w:pPr>
            <w:r>
              <w:rPr>
                <w:sz w:val="20"/>
              </w:rPr>
              <w:t>4.1.1.1</w:t>
            </w:r>
          </w:p>
        </w:tc>
        <w:tc>
          <w:tcPr>
            <w:tcW w:w="5760" w:type="dxa"/>
          </w:tcPr>
          <w:p w14:paraId="77CD50CB" w14:textId="66E5C99C" w:rsidR="00177292" w:rsidRPr="00177292" w:rsidRDefault="00177292" w:rsidP="00B710BE">
            <w:pPr>
              <w:pStyle w:val="BodyText"/>
              <w:numPr>
                <w:ilvl w:val="0"/>
                <w:numId w:val="37"/>
              </w:numPr>
              <w:ind w:left="360"/>
              <w:rPr>
                <w:sz w:val="20"/>
              </w:rPr>
            </w:pPr>
            <w:r w:rsidRPr="00177292">
              <w:rPr>
                <w:sz w:val="20"/>
              </w:rPr>
              <w:t>The methodology of learning and teaching techniques employed to meet the learning outcomes.</w:t>
            </w:r>
          </w:p>
        </w:tc>
        <w:tc>
          <w:tcPr>
            <w:tcW w:w="1765" w:type="dxa"/>
          </w:tcPr>
          <w:p w14:paraId="1AA16DA4" w14:textId="77777777" w:rsidR="00177292" w:rsidRPr="00177292" w:rsidRDefault="00177292" w:rsidP="00177292">
            <w:pPr>
              <w:pStyle w:val="BodyText"/>
              <w:rPr>
                <w:sz w:val="20"/>
              </w:rPr>
            </w:pPr>
          </w:p>
        </w:tc>
        <w:tc>
          <w:tcPr>
            <w:tcW w:w="1766" w:type="dxa"/>
          </w:tcPr>
          <w:p w14:paraId="3DF7E3A7" w14:textId="77777777" w:rsidR="00177292" w:rsidRPr="00177292" w:rsidRDefault="00177292" w:rsidP="00177292">
            <w:pPr>
              <w:pStyle w:val="BodyText"/>
              <w:rPr>
                <w:sz w:val="20"/>
              </w:rPr>
            </w:pPr>
          </w:p>
        </w:tc>
      </w:tr>
      <w:tr w:rsidR="00D42B36" w:rsidRPr="00177292" w14:paraId="423D5107" w14:textId="77777777" w:rsidTr="00D42B36">
        <w:tc>
          <w:tcPr>
            <w:tcW w:w="988" w:type="dxa"/>
          </w:tcPr>
          <w:p w14:paraId="1B83A89F" w14:textId="32391D27" w:rsidR="00177292" w:rsidRPr="00177292" w:rsidRDefault="00A96296" w:rsidP="00177292">
            <w:pPr>
              <w:pStyle w:val="BodyText"/>
              <w:rPr>
                <w:sz w:val="20"/>
              </w:rPr>
            </w:pPr>
            <w:r>
              <w:rPr>
                <w:sz w:val="20"/>
              </w:rPr>
              <w:t>4.1.1.2</w:t>
            </w:r>
          </w:p>
        </w:tc>
        <w:tc>
          <w:tcPr>
            <w:tcW w:w="5760" w:type="dxa"/>
          </w:tcPr>
          <w:p w14:paraId="24E8959C" w14:textId="687DFF76" w:rsidR="00177292" w:rsidRPr="00177292" w:rsidRDefault="00177292" w:rsidP="00B710BE">
            <w:pPr>
              <w:pStyle w:val="BodyText"/>
              <w:numPr>
                <w:ilvl w:val="0"/>
                <w:numId w:val="37"/>
              </w:numPr>
              <w:ind w:left="360"/>
              <w:rPr>
                <w:sz w:val="20"/>
              </w:rPr>
            </w:pPr>
            <w:r w:rsidRPr="00177292">
              <w:rPr>
                <w:sz w:val="20"/>
              </w:rPr>
              <w:t>Time spent (</w:t>
            </w:r>
            <w:proofErr w:type="spellStart"/>
            <w:r w:rsidRPr="00177292">
              <w:rPr>
                <w:sz w:val="20"/>
              </w:rPr>
              <w:t>eg</w:t>
            </w:r>
            <w:proofErr w:type="spellEnd"/>
            <w:r w:rsidRPr="00177292">
              <w:rPr>
                <w:sz w:val="20"/>
              </w:rPr>
              <w:t xml:space="preserve"> number of hours) allocated to particular subjects or module elements.</w:t>
            </w:r>
          </w:p>
        </w:tc>
        <w:tc>
          <w:tcPr>
            <w:tcW w:w="1765" w:type="dxa"/>
          </w:tcPr>
          <w:p w14:paraId="09C03DD8" w14:textId="77777777" w:rsidR="00177292" w:rsidRPr="00177292" w:rsidRDefault="00177292" w:rsidP="00177292">
            <w:pPr>
              <w:pStyle w:val="BodyText"/>
              <w:rPr>
                <w:sz w:val="20"/>
              </w:rPr>
            </w:pPr>
          </w:p>
        </w:tc>
        <w:tc>
          <w:tcPr>
            <w:tcW w:w="1766" w:type="dxa"/>
          </w:tcPr>
          <w:p w14:paraId="2F11357A" w14:textId="77777777" w:rsidR="00177292" w:rsidRPr="00177292" w:rsidRDefault="00177292" w:rsidP="00177292">
            <w:pPr>
              <w:pStyle w:val="BodyText"/>
              <w:rPr>
                <w:sz w:val="20"/>
              </w:rPr>
            </w:pPr>
          </w:p>
        </w:tc>
      </w:tr>
      <w:tr w:rsidR="00D42B36" w:rsidRPr="00177292" w14:paraId="23359E9B" w14:textId="77777777" w:rsidTr="00D42B36">
        <w:tc>
          <w:tcPr>
            <w:tcW w:w="988" w:type="dxa"/>
          </w:tcPr>
          <w:p w14:paraId="455A4CDD" w14:textId="5AE808A7" w:rsidR="00177292" w:rsidRPr="00177292" w:rsidRDefault="00A96296" w:rsidP="00177292">
            <w:pPr>
              <w:pStyle w:val="BodyText"/>
              <w:rPr>
                <w:sz w:val="20"/>
              </w:rPr>
            </w:pPr>
            <w:r>
              <w:rPr>
                <w:sz w:val="20"/>
              </w:rPr>
              <w:t>4.1.1.3</w:t>
            </w:r>
          </w:p>
        </w:tc>
        <w:tc>
          <w:tcPr>
            <w:tcW w:w="5760" w:type="dxa"/>
          </w:tcPr>
          <w:p w14:paraId="34439387" w14:textId="4CF8E85D" w:rsidR="00177292" w:rsidRPr="00177292" w:rsidRDefault="00177292" w:rsidP="00B710BE">
            <w:pPr>
              <w:pStyle w:val="BodyText"/>
              <w:numPr>
                <w:ilvl w:val="0"/>
                <w:numId w:val="37"/>
              </w:numPr>
              <w:ind w:left="360"/>
              <w:rPr>
                <w:sz w:val="20"/>
              </w:rPr>
            </w:pPr>
            <w:r w:rsidRPr="00177292">
              <w:rPr>
                <w:sz w:val="20"/>
              </w:rPr>
              <w:t>Total course duration (if the proposed teaching hours differ greatly from the nominal hours given in the Model Course, the methodology to achieve the objectives is to be substantiated).</w:t>
            </w:r>
          </w:p>
        </w:tc>
        <w:tc>
          <w:tcPr>
            <w:tcW w:w="1765" w:type="dxa"/>
          </w:tcPr>
          <w:p w14:paraId="1F7F6255" w14:textId="77777777" w:rsidR="00177292" w:rsidRPr="00177292" w:rsidRDefault="00177292" w:rsidP="00177292">
            <w:pPr>
              <w:pStyle w:val="BodyText"/>
              <w:rPr>
                <w:sz w:val="20"/>
              </w:rPr>
            </w:pPr>
          </w:p>
        </w:tc>
        <w:tc>
          <w:tcPr>
            <w:tcW w:w="1766" w:type="dxa"/>
          </w:tcPr>
          <w:p w14:paraId="74EC2ADF" w14:textId="77777777" w:rsidR="00177292" w:rsidRPr="00177292" w:rsidRDefault="00177292" w:rsidP="00177292">
            <w:pPr>
              <w:pStyle w:val="BodyText"/>
              <w:rPr>
                <w:sz w:val="20"/>
              </w:rPr>
            </w:pPr>
          </w:p>
        </w:tc>
      </w:tr>
      <w:tr w:rsidR="00D42B36" w:rsidRPr="00177292" w14:paraId="6DC19E09" w14:textId="77777777" w:rsidTr="00D42B36">
        <w:tc>
          <w:tcPr>
            <w:tcW w:w="988" w:type="dxa"/>
          </w:tcPr>
          <w:p w14:paraId="5B1261DF" w14:textId="0D1D9710" w:rsidR="00177292" w:rsidRPr="00177292" w:rsidRDefault="00177292" w:rsidP="00177292">
            <w:pPr>
              <w:pStyle w:val="BodyText"/>
              <w:rPr>
                <w:sz w:val="20"/>
              </w:rPr>
            </w:pPr>
            <w:r>
              <w:rPr>
                <w:sz w:val="20"/>
              </w:rPr>
              <w:t>4.1.2</w:t>
            </w:r>
          </w:p>
        </w:tc>
        <w:tc>
          <w:tcPr>
            <w:tcW w:w="5760" w:type="dxa"/>
          </w:tcPr>
          <w:p w14:paraId="6B417F60" w14:textId="01FA765C" w:rsidR="00177292" w:rsidRPr="00177292" w:rsidRDefault="00964181" w:rsidP="00964181">
            <w:pPr>
              <w:pStyle w:val="BodyText"/>
              <w:rPr>
                <w:sz w:val="20"/>
              </w:rPr>
            </w:pPr>
            <w:r>
              <w:rPr>
                <w:sz w:val="20"/>
              </w:rPr>
              <w:t xml:space="preserve">Where </w:t>
            </w:r>
            <w:r w:rsidR="00177292">
              <w:rPr>
                <w:sz w:val="20"/>
              </w:rPr>
              <w:t xml:space="preserve">national requirements </w:t>
            </w:r>
            <w:r>
              <w:rPr>
                <w:sz w:val="20"/>
              </w:rPr>
              <w:t xml:space="preserve">have been identified for a model course, have these been </w:t>
            </w:r>
            <w:r w:rsidR="00177292">
              <w:rPr>
                <w:sz w:val="20"/>
              </w:rPr>
              <w:t>taken into account</w:t>
            </w:r>
            <w:r>
              <w:rPr>
                <w:sz w:val="20"/>
              </w:rPr>
              <w:t>?</w:t>
            </w:r>
          </w:p>
        </w:tc>
        <w:tc>
          <w:tcPr>
            <w:tcW w:w="1765" w:type="dxa"/>
          </w:tcPr>
          <w:p w14:paraId="4AC07E22" w14:textId="77777777" w:rsidR="00177292" w:rsidRPr="00177292" w:rsidRDefault="00177292" w:rsidP="00177292">
            <w:pPr>
              <w:pStyle w:val="BodyText"/>
              <w:rPr>
                <w:sz w:val="20"/>
              </w:rPr>
            </w:pPr>
          </w:p>
        </w:tc>
        <w:tc>
          <w:tcPr>
            <w:tcW w:w="1766" w:type="dxa"/>
          </w:tcPr>
          <w:p w14:paraId="55B3CCB8" w14:textId="77777777" w:rsidR="00177292" w:rsidRPr="00177292" w:rsidRDefault="00177292" w:rsidP="00177292">
            <w:pPr>
              <w:pStyle w:val="BodyText"/>
              <w:rPr>
                <w:sz w:val="20"/>
              </w:rPr>
            </w:pPr>
          </w:p>
        </w:tc>
      </w:tr>
      <w:tr w:rsidR="00B921A6" w:rsidRPr="00B921A6" w14:paraId="082819C0" w14:textId="77777777" w:rsidTr="00D42B36">
        <w:tc>
          <w:tcPr>
            <w:tcW w:w="988" w:type="dxa"/>
            <w:shd w:val="clear" w:color="auto" w:fill="000000" w:themeFill="text1"/>
          </w:tcPr>
          <w:p w14:paraId="7E95BD79" w14:textId="2EA9DB49" w:rsidR="00177292" w:rsidRPr="00B921A6" w:rsidRDefault="00B921A6" w:rsidP="00177292">
            <w:pPr>
              <w:pStyle w:val="BodyText"/>
              <w:rPr>
                <w:b/>
                <w:color w:val="FFFFFF" w:themeColor="background1"/>
                <w:sz w:val="20"/>
              </w:rPr>
            </w:pPr>
            <w:r w:rsidRPr="00B921A6">
              <w:rPr>
                <w:b/>
                <w:color w:val="FFFFFF" w:themeColor="background1"/>
                <w:sz w:val="20"/>
              </w:rPr>
              <w:t>4.2</w:t>
            </w:r>
          </w:p>
        </w:tc>
        <w:tc>
          <w:tcPr>
            <w:tcW w:w="5760" w:type="dxa"/>
            <w:shd w:val="clear" w:color="auto" w:fill="000000" w:themeFill="text1"/>
          </w:tcPr>
          <w:p w14:paraId="5192D4F9" w14:textId="292B0630" w:rsidR="00177292" w:rsidRPr="00B921A6" w:rsidRDefault="00B921A6" w:rsidP="00177292">
            <w:pPr>
              <w:pStyle w:val="BodyText"/>
              <w:rPr>
                <w:b/>
                <w:color w:val="FFFFFF" w:themeColor="background1"/>
                <w:sz w:val="20"/>
              </w:rPr>
            </w:pPr>
            <w:r w:rsidRPr="00B921A6">
              <w:rPr>
                <w:b/>
                <w:color w:val="FFFFFF" w:themeColor="background1"/>
                <w:sz w:val="20"/>
              </w:rPr>
              <w:t>ENTRY STANDARDS</w:t>
            </w:r>
          </w:p>
        </w:tc>
        <w:tc>
          <w:tcPr>
            <w:tcW w:w="1765" w:type="dxa"/>
            <w:shd w:val="clear" w:color="auto" w:fill="000000" w:themeFill="text1"/>
          </w:tcPr>
          <w:p w14:paraId="090144C7" w14:textId="77777777" w:rsidR="00177292" w:rsidRPr="00B921A6" w:rsidRDefault="00177292" w:rsidP="00177292">
            <w:pPr>
              <w:pStyle w:val="BodyText"/>
              <w:rPr>
                <w:b/>
                <w:color w:val="FFFFFF" w:themeColor="background1"/>
                <w:sz w:val="20"/>
              </w:rPr>
            </w:pPr>
          </w:p>
        </w:tc>
        <w:tc>
          <w:tcPr>
            <w:tcW w:w="1766" w:type="dxa"/>
            <w:shd w:val="clear" w:color="auto" w:fill="000000" w:themeFill="text1"/>
          </w:tcPr>
          <w:p w14:paraId="10B8447D" w14:textId="77777777" w:rsidR="00177292" w:rsidRPr="00B921A6" w:rsidRDefault="00177292" w:rsidP="00177292">
            <w:pPr>
              <w:pStyle w:val="BodyText"/>
              <w:rPr>
                <w:b/>
                <w:color w:val="FFFFFF" w:themeColor="background1"/>
                <w:sz w:val="20"/>
              </w:rPr>
            </w:pPr>
          </w:p>
        </w:tc>
      </w:tr>
      <w:tr w:rsidR="00177292" w:rsidRPr="00177292" w14:paraId="1E9F6634" w14:textId="77777777" w:rsidTr="00D42B36">
        <w:tc>
          <w:tcPr>
            <w:tcW w:w="988" w:type="dxa"/>
          </w:tcPr>
          <w:p w14:paraId="0A456FB4" w14:textId="061F275C" w:rsidR="00177292" w:rsidRPr="00177292" w:rsidRDefault="00B921A6" w:rsidP="00177292">
            <w:pPr>
              <w:pStyle w:val="BodyText"/>
              <w:rPr>
                <w:sz w:val="20"/>
              </w:rPr>
            </w:pPr>
            <w:r>
              <w:rPr>
                <w:sz w:val="20"/>
              </w:rPr>
              <w:t>4.2.1</w:t>
            </w:r>
          </w:p>
        </w:tc>
        <w:tc>
          <w:tcPr>
            <w:tcW w:w="5760" w:type="dxa"/>
          </w:tcPr>
          <w:p w14:paraId="24DAF827" w14:textId="61921AC6" w:rsidR="00177292" w:rsidRPr="00177292" w:rsidRDefault="00B921A6" w:rsidP="00177292">
            <w:pPr>
              <w:pStyle w:val="BodyText"/>
              <w:rPr>
                <w:sz w:val="20"/>
              </w:rPr>
            </w:pPr>
            <w:r>
              <w:rPr>
                <w:sz w:val="20"/>
              </w:rPr>
              <w:t xml:space="preserve">Have the student’s </w:t>
            </w:r>
            <w:r w:rsidR="004C3A82">
              <w:rPr>
                <w:sz w:val="20"/>
              </w:rPr>
              <w:t>pre-requisite</w:t>
            </w:r>
            <w:r>
              <w:rPr>
                <w:sz w:val="20"/>
              </w:rPr>
              <w:t xml:space="preserve"> requirements been specified?</w:t>
            </w:r>
          </w:p>
        </w:tc>
        <w:tc>
          <w:tcPr>
            <w:tcW w:w="1765" w:type="dxa"/>
          </w:tcPr>
          <w:p w14:paraId="7F6EA6A3" w14:textId="77777777" w:rsidR="00177292" w:rsidRPr="00177292" w:rsidRDefault="00177292" w:rsidP="00177292">
            <w:pPr>
              <w:pStyle w:val="BodyText"/>
              <w:rPr>
                <w:sz w:val="20"/>
              </w:rPr>
            </w:pPr>
          </w:p>
        </w:tc>
        <w:tc>
          <w:tcPr>
            <w:tcW w:w="1766" w:type="dxa"/>
          </w:tcPr>
          <w:p w14:paraId="52FBBD70" w14:textId="77777777" w:rsidR="00177292" w:rsidRPr="00177292" w:rsidRDefault="00177292" w:rsidP="00177292">
            <w:pPr>
              <w:pStyle w:val="BodyText"/>
              <w:rPr>
                <w:sz w:val="20"/>
              </w:rPr>
            </w:pPr>
          </w:p>
        </w:tc>
      </w:tr>
      <w:tr w:rsidR="004C3A82" w:rsidRPr="00177292" w14:paraId="1A4AB0AF" w14:textId="77777777" w:rsidTr="00D42B36">
        <w:tc>
          <w:tcPr>
            <w:tcW w:w="988" w:type="dxa"/>
          </w:tcPr>
          <w:p w14:paraId="14119FFA" w14:textId="3524A454" w:rsidR="004C3A82" w:rsidRDefault="004C3A82" w:rsidP="00177292">
            <w:pPr>
              <w:pStyle w:val="BodyText"/>
              <w:rPr>
                <w:sz w:val="20"/>
              </w:rPr>
            </w:pPr>
            <w:r>
              <w:rPr>
                <w:sz w:val="20"/>
              </w:rPr>
              <w:t>4.2.2</w:t>
            </w:r>
          </w:p>
        </w:tc>
        <w:tc>
          <w:tcPr>
            <w:tcW w:w="5760" w:type="dxa"/>
          </w:tcPr>
          <w:p w14:paraId="0332FD69" w14:textId="7C2F81E7" w:rsidR="004C3A82" w:rsidRDefault="004C3A82" w:rsidP="00177292">
            <w:pPr>
              <w:pStyle w:val="BodyText"/>
              <w:rPr>
                <w:sz w:val="20"/>
              </w:rPr>
            </w:pPr>
            <w:r>
              <w:rPr>
                <w:sz w:val="20"/>
              </w:rPr>
              <w:t xml:space="preserve">Are there procedures to </w:t>
            </w:r>
            <w:r w:rsidR="00924827">
              <w:rPr>
                <w:sz w:val="20"/>
              </w:rPr>
              <w:t xml:space="preserve">evaluate and </w:t>
            </w:r>
            <w:r>
              <w:rPr>
                <w:sz w:val="20"/>
              </w:rPr>
              <w:t xml:space="preserve">ensure </w:t>
            </w:r>
            <w:proofErr w:type="gramStart"/>
            <w:r>
              <w:rPr>
                <w:sz w:val="20"/>
              </w:rPr>
              <w:t>students</w:t>
            </w:r>
            <w:proofErr w:type="gramEnd"/>
            <w:r>
              <w:rPr>
                <w:sz w:val="20"/>
              </w:rPr>
              <w:t xml:space="preserve"> pre-requisite requirements are met?</w:t>
            </w:r>
          </w:p>
        </w:tc>
        <w:tc>
          <w:tcPr>
            <w:tcW w:w="1765" w:type="dxa"/>
          </w:tcPr>
          <w:p w14:paraId="5630527A" w14:textId="77777777" w:rsidR="004C3A82" w:rsidRPr="00177292" w:rsidRDefault="004C3A82" w:rsidP="00177292">
            <w:pPr>
              <w:pStyle w:val="BodyText"/>
              <w:rPr>
                <w:sz w:val="20"/>
              </w:rPr>
            </w:pPr>
          </w:p>
        </w:tc>
        <w:tc>
          <w:tcPr>
            <w:tcW w:w="1766" w:type="dxa"/>
          </w:tcPr>
          <w:p w14:paraId="16D8E80B" w14:textId="77777777" w:rsidR="004C3A82" w:rsidRPr="00177292" w:rsidRDefault="004C3A82" w:rsidP="00177292">
            <w:pPr>
              <w:pStyle w:val="BodyText"/>
              <w:rPr>
                <w:sz w:val="20"/>
              </w:rPr>
            </w:pPr>
          </w:p>
        </w:tc>
      </w:tr>
      <w:tr w:rsidR="00177292" w:rsidRPr="00177292" w14:paraId="3E72467E" w14:textId="77777777" w:rsidTr="00D42B36">
        <w:tc>
          <w:tcPr>
            <w:tcW w:w="988" w:type="dxa"/>
          </w:tcPr>
          <w:p w14:paraId="17676C48" w14:textId="7E1264D8" w:rsidR="00177292" w:rsidRPr="00177292" w:rsidRDefault="004C3A82" w:rsidP="00177292">
            <w:pPr>
              <w:pStyle w:val="BodyText"/>
              <w:rPr>
                <w:sz w:val="20"/>
              </w:rPr>
            </w:pPr>
            <w:r>
              <w:rPr>
                <w:sz w:val="20"/>
              </w:rPr>
              <w:t>4.2.3</w:t>
            </w:r>
          </w:p>
        </w:tc>
        <w:tc>
          <w:tcPr>
            <w:tcW w:w="5760" w:type="dxa"/>
          </w:tcPr>
          <w:p w14:paraId="75B1B7AE" w14:textId="0B214230" w:rsidR="00177292" w:rsidRPr="00177292" w:rsidRDefault="00B921A6" w:rsidP="00924827">
            <w:pPr>
              <w:pStyle w:val="BodyText"/>
              <w:rPr>
                <w:sz w:val="20"/>
              </w:rPr>
            </w:pPr>
            <w:r>
              <w:rPr>
                <w:sz w:val="20"/>
              </w:rPr>
              <w:t xml:space="preserve">Are there documented procedures </w:t>
            </w:r>
            <w:r w:rsidR="00924827">
              <w:rPr>
                <w:sz w:val="20"/>
              </w:rPr>
              <w:t>for</w:t>
            </w:r>
            <w:r>
              <w:rPr>
                <w:sz w:val="20"/>
              </w:rPr>
              <w:t xml:space="preserve"> </w:t>
            </w:r>
            <w:r w:rsidR="00BB497A">
              <w:rPr>
                <w:sz w:val="20"/>
              </w:rPr>
              <w:t>the recognition of prior learning</w:t>
            </w:r>
            <w:r>
              <w:rPr>
                <w:sz w:val="20"/>
              </w:rPr>
              <w:t>?</w:t>
            </w:r>
            <w:r w:rsidR="00BB497A">
              <w:rPr>
                <w:sz w:val="20"/>
              </w:rPr>
              <w:t xml:space="preserve"> </w:t>
            </w:r>
          </w:p>
        </w:tc>
        <w:tc>
          <w:tcPr>
            <w:tcW w:w="1765" w:type="dxa"/>
          </w:tcPr>
          <w:p w14:paraId="3DE090E3" w14:textId="77777777" w:rsidR="00177292" w:rsidRPr="00177292" w:rsidRDefault="00177292" w:rsidP="00177292">
            <w:pPr>
              <w:pStyle w:val="BodyText"/>
              <w:rPr>
                <w:sz w:val="20"/>
              </w:rPr>
            </w:pPr>
          </w:p>
        </w:tc>
        <w:tc>
          <w:tcPr>
            <w:tcW w:w="1766" w:type="dxa"/>
          </w:tcPr>
          <w:p w14:paraId="6B2325E9" w14:textId="77777777" w:rsidR="00177292" w:rsidRPr="00177292" w:rsidRDefault="00177292" w:rsidP="00177292">
            <w:pPr>
              <w:pStyle w:val="BodyText"/>
              <w:rPr>
                <w:sz w:val="20"/>
              </w:rPr>
            </w:pPr>
          </w:p>
        </w:tc>
      </w:tr>
      <w:tr w:rsidR="00B921A6" w:rsidRPr="00B921A6" w14:paraId="5D4F0D74" w14:textId="77777777" w:rsidTr="00D42B36">
        <w:tc>
          <w:tcPr>
            <w:tcW w:w="988" w:type="dxa"/>
            <w:shd w:val="clear" w:color="auto" w:fill="000000" w:themeFill="text1"/>
          </w:tcPr>
          <w:p w14:paraId="1CCF5D6C" w14:textId="410064C3" w:rsidR="00B921A6" w:rsidRPr="00B921A6" w:rsidRDefault="00B921A6" w:rsidP="00177292">
            <w:pPr>
              <w:pStyle w:val="BodyText"/>
              <w:rPr>
                <w:b/>
                <w:color w:val="FFFFFF" w:themeColor="background1"/>
                <w:sz w:val="20"/>
              </w:rPr>
            </w:pPr>
            <w:r w:rsidRPr="00B921A6">
              <w:rPr>
                <w:b/>
                <w:color w:val="FFFFFF" w:themeColor="background1"/>
                <w:sz w:val="20"/>
              </w:rPr>
              <w:t>4.3</w:t>
            </w:r>
          </w:p>
        </w:tc>
        <w:tc>
          <w:tcPr>
            <w:tcW w:w="5760" w:type="dxa"/>
            <w:shd w:val="clear" w:color="auto" w:fill="000000" w:themeFill="text1"/>
          </w:tcPr>
          <w:p w14:paraId="5A3FAE68" w14:textId="13BBCDC7" w:rsidR="00B921A6" w:rsidRPr="00B921A6" w:rsidRDefault="00B921A6" w:rsidP="00177292">
            <w:pPr>
              <w:pStyle w:val="BodyText"/>
              <w:rPr>
                <w:b/>
                <w:color w:val="FFFFFF" w:themeColor="background1"/>
                <w:sz w:val="20"/>
              </w:rPr>
            </w:pPr>
            <w:r w:rsidRPr="00B921A6">
              <w:rPr>
                <w:b/>
                <w:color w:val="FFFFFF" w:themeColor="background1"/>
                <w:sz w:val="20"/>
              </w:rPr>
              <w:t>CONDUCT OF TRAINING</w:t>
            </w:r>
          </w:p>
        </w:tc>
        <w:tc>
          <w:tcPr>
            <w:tcW w:w="1765" w:type="dxa"/>
            <w:shd w:val="clear" w:color="auto" w:fill="000000" w:themeFill="text1"/>
          </w:tcPr>
          <w:p w14:paraId="5812B222" w14:textId="77777777" w:rsidR="00B921A6" w:rsidRPr="00B921A6" w:rsidRDefault="00B921A6" w:rsidP="00177292">
            <w:pPr>
              <w:pStyle w:val="BodyText"/>
              <w:rPr>
                <w:b/>
                <w:color w:val="FFFFFF" w:themeColor="background1"/>
                <w:sz w:val="20"/>
              </w:rPr>
            </w:pPr>
          </w:p>
        </w:tc>
        <w:tc>
          <w:tcPr>
            <w:tcW w:w="1766" w:type="dxa"/>
            <w:shd w:val="clear" w:color="auto" w:fill="000000" w:themeFill="text1"/>
          </w:tcPr>
          <w:p w14:paraId="6048A0D6" w14:textId="77777777" w:rsidR="00B921A6" w:rsidRPr="00B921A6" w:rsidRDefault="00B921A6" w:rsidP="00177292">
            <w:pPr>
              <w:pStyle w:val="BodyText"/>
              <w:rPr>
                <w:b/>
                <w:color w:val="FFFFFF" w:themeColor="background1"/>
                <w:sz w:val="20"/>
              </w:rPr>
            </w:pPr>
          </w:p>
        </w:tc>
      </w:tr>
      <w:tr w:rsidR="00B921A6" w:rsidRPr="00177292" w14:paraId="79CFC2DD" w14:textId="77777777" w:rsidTr="00D42B36">
        <w:tc>
          <w:tcPr>
            <w:tcW w:w="988" w:type="dxa"/>
          </w:tcPr>
          <w:p w14:paraId="3C89F73E" w14:textId="68C85BE6" w:rsidR="00B921A6" w:rsidRPr="00177292" w:rsidRDefault="00B921A6" w:rsidP="00177292">
            <w:pPr>
              <w:pStyle w:val="BodyText"/>
              <w:rPr>
                <w:sz w:val="20"/>
              </w:rPr>
            </w:pPr>
            <w:r>
              <w:rPr>
                <w:sz w:val="20"/>
              </w:rPr>
              <w:t>4.3.1</w:t>
            </w:r>
          </w:p>
        </w:tc>
        <w:tc>
          <w:tcPr>
            <w:tcW w:w="5760" w:type="dxa"/>
          </w:tcPr>
          <w:p w14:paraId="13DEE62F" w14:textId="3FFFF5DC" w:rsidR="00B921A6" w:rsidRDefault="00B921A6" w:rsidP="00B921A6">
            <w:pPr>
              <w:pStyle w:val="BodyText"/>
              <w:rPr>
                <w:sz w:val="20"/>
              </w:rPr>
            </w:pPr>
            <w:r>
              <w:rPr>
                <w:sz w:val="20"/>
              </w:rPr>
              <w:t>What is the student / staff ratio</w:t>
            </w:r>
            <w:r w:rsidR="009F444E">
              <w:rPr>
                <w:sz w:val="20"/>
              </w:rPr>
              <w:t xml:space="preserve"> for this course</w:t>
            </w:r>
            <w:r>
              <w:rPr>
                <w:sz w:val="20"/>
              </w:rPr>
              <w:t>? How was this determined?</w:t>
            </w:r>
          </w:p>
        </w:tc>
        <w:tc>
          <w:tcPr>
            <w:tcW w:w="1765" w:type="dxa"/>
          </w:tcPr>
          <w:p w14:paraId="693158B0" w14:textId="77777777" w:rsidR="00B921A6" w:rsidRPr="00177292" w:rsidRDefault="00B921A6" w:rsidP="00177292">
            <w:pPr>
              <w:pStyle w:val="BodyText"/>
              <w:rPr>
                <w:sz w:val="20"/>
              </w:rPr>
            </w:pPr>
          </w:p>
        </w:tc>
        <w:tc>
          <w:tcPr>
            <w:tcW w:w="1766" w:type="dxa"/>
          </w:tcPr>
          <w:p w14:paraId="252439F2" w14:textId="77777777" w:rsidR="00B921A6" w:rsidRPr="00177292" w:rsidRDefault="00B921A6" w:rsidP="00177292">
            <w:pPr>
              <w:pStyle w:val="BodyText"/>
              <w:rPr>
                <w:sz w:val="20"/>
              </w:rPr>
            </w:pPr>
          </w:p>
        </w:tc>
      </w:tr>
      <w:tr w:rsidR="00B921A6" w:rsidRPr="00177292" w14:paraId="7493F21B" w14:textId="77777777" w:rsidTr="00D42B36">
        <w:tc>
          <w:tcPr>
            <w:tcW w:w="988" w:type="dxa"/>
          </w:tcPr>
          <w:p w14:paraId="2F2BD229" w14:textId="7454B328" w:rsidR="00B921A6" w:rsidRPr="00177292" w:rsidRDefault="00B921A6" w:rsidP="00177292">
            <w:pPr>
              <w:pStyle w:val="BodyText"/>
              <w:rPr>
                <w:sz w:val="20"/>
              </w:rPr>
            </w:pPr>
            <w:r>
              <w:rPr>
                <w:sz w:val="20"/>
              </w:rPr>
              <w:t>4.3.2</w:t>
            </w:r>
          </w:p>
        </w:tc>
        <w:tc>
          <w:tcPr>
            <w:tcW w:w="5760" w:type="dxa"/>
          </w:tcPr>
          <w:p w14:paraId="3F2A2944" w14:textId="1A7C7EC4" w:rsidR="00B921A6" w:rsidRDefault="00A96296" w:rsidP="00A96296">
            <w:pPr>
              <w:pStyle w:val="BodyText"/>
              <w:rPr>
                <w:sz w:val="20"/>
              </w:rPr>
            </w:pPr>
            <w:r>
              <w:rPr>
                <w:sz w:val="20"/>
              </w:rPr>
              <w:t>C</w:t>
            </w:r>
            <w:r w:rsidR="00B921A6" w:rsidRPr="00B921A6">
              <w:rPr>
                <w:sz w:val="20"/>
              </w:rPr>
              <w:t>ourse notes</w:t>
            </w:r>
            <w:r w:rsidR="00B921A6">
              <w:rPr>
                <w:sz w:val="20"/>
              </w:rPr>
              <w:t xml:space="preserve">, delivery material </w:t>
            </w:r>
            <w:r w:rsidR="00B921A6" w:rsidRPr="00B921A6">
              <w:rPr>
                <w:sz w:val="20"/>
              </w:rPr>
              <w:t>and reference documents</w:t>
            </w:r>
            <w:r w:rsidR="00B921A6">
              <w:rPr>
                <w:sz w:val="20"/>
              </w:rPr>
              <w:t>:</w:t>
            </w:r>
          </w:p>
        </w:tc>
        <w:tc>
          <w:tcPr>
            <w:tcW w:w="1765" w:type="dxa"/>
          </w:tcPr>
          <w:p w14:paraId="4F7DDC49" w14:textId="77777777" w:rsidR="00B921A6" w:rsidRPr="00177292" w:rsidRDefault="00B921A6" w:rsidP="00177292">
            <w:pPr>
              <w:pStyle w:val="BodyText"/>
              <w:rPr>
                <w:sz w:val="20"/>
              </w:rPr>
            </w:pPr>
          </w:p>
        </w:tc>
        <w:tc>
          <w:tcPr>
            <w:tcW w:w="1766" w:type="dxa"/>
          </w:tcPr>
          <w:p w14:paraId="2A78BA68" w14:textId="77777777" w:rsidR="00B921A6" w:rsidRPr="00177292" w:rsidRDefault="00B921A6" w:rsidP="00177292">
            <w:pPr>
              <w:pStyle w:val="BodyText"/>
              <w:rPr>
                <w:sz w:val="20"/>
              </w:rPr>
            </w:pPr>
          </w:p>
        </w:tc>
      </w:tr>
      <w:tr w:rsidR="00B921A6" w:rsidRPr="00177292" w14:paraId="17721793" w14:textId="77777777" w:rsidTr="00D42B36">
        <w:tc>
          <w:tcPr>
            <w:tcW w:w="988" w:type="dxa"/>
          </w:tcPr>
          <w:p w14:paraId="66BFBE78" w14:textId="21AEEE99" w:rsidR="00B921A6" w:rsidRPr="00177292" w:rsidRDefault="00A96296" w:rsidP="00177292">
            <w:pPr>
              <w:pStyle w:val="BodyText"/>
              <w:rPr>
                <w:sz w:val="20"/>
              </w:rPr>
            </w:pPr>
            <w:r>
              <w:rPr>
                <w:sz w:val="20"/>
              </w:rPr>
              <w:t>4.3.2.1</w:t>
            </w:r>
          </w:p>
        </w:tc>
        <w:tc>
          <w:tcPr>
            <w:tcW w:w="5760" w:type="dxa"/>
          </w:tcPr>
          <w:p w14:paraId="64FAF129" w14:textId="3D5E6FED" w:rsidR="00B921A6" w:rsidRDefault="009F444E" w:rsidP="00B710BE">
            <w:pPr>
              <w:pStyle w:val="BodyText"/>
              <w:numPr>
                <w:ilvl w:val="0"/>
                <w:numId w:val="38"/>
              </w:numPr>
              <w:ind w:left="360"/>
              <w:rPr>
                <w:sz w:val="20"/>
              </w:rPr>
            </w:pPr>
            <w:r>
              <w:rPr>
                <w:sz w:val="20"/>
              </w:rPr>
              <w:t>Are</w:t>
            </w:r>
            <w:r w:rsidR="00A96296">
              <w:rPr>
                <w:sz w:val="20"/>
              </w:rPr>
              <w:t xml:space="preserve"> the course notes and reference material available to students?</w:t>
            </w:r>
          </w:p>
        </w:tc>
        <w:tc>
          <w:tcPr>
            <w:tcW w:w="1765" w:type="dxa"/>
          </w:tcPr>
          <w:p w14:paraId="0A029D7F" w14:textId="77777777" w:rsidR="00B921A6" w:rsidRPr="00177292" w:rsidRDefault="00B921A6" w:rsidP="00177292">
            <w:pPr>
              <w:pStyle w:val="BodyText"/>
              <w:rPr>
                <w:sz w:val="20"/>
              </w:rPr>
            </w:pPr>
          </w:p>
        </w:tc>
        <w:tc>
          <w:tcPr>
            <w:tcW w:w="1766" w:type="dxa"/>
          </w:tcPr>
          <w:p w14:paraId="2160BE52" w14:textId="77777777" w:rsidR="00B921A6" w:rsidRPr="00177292" w:rsidRDefault="00B921A6" w:rsidP="00177292">
            <w:pPr>
              <w:pStyle w:val="BodyText"/>
              <w:rPr>
                <w:sz w:val="20"/>
              </w:rPr>
            </w:pPr>
          </w:p>
        </w:tc>
      </w:tr>
      <w:tr w:rsidR="00A96296" w:rsidRPr="00177292" w14:paraId="4EC35995" w14:textId="77777777" w:rsidTr="00D42B36">
        <w:tc>
          <w:tcPr>
            <w:tcW w:w="988" w:type="dxa"/>
          </w:tcPr>
          <w:p w14:paraId="26741471" w14:textId="6544C220" w:rsidR="00A96296" w:rsidRPr="00177292" w:rsidRDefault="00A96296" w:rsidP="00177292">
            <w:pPr>
              <w:pStyle w:val="BodyText"/>
              <w:rPr>
                <w:sz w:val="20"/>
              </w:rPr>
            </w:pPr>
            <w:r>
              <w:rPr>
                <w:sz w:val="20"/>
              </w:rPr>
              <w:lastRenderedPageBreak/>
              <w:t>4.3.2.2</w:t>
            </w:r>
          </w:p>
        </w:tc>
        <w:tc>
          <w:tcPr>
            <w:tcW w:w="5760" w:type="dxa"/>
          </w:tcPr>
          <w:p w14:paraId="4E410027" w14:textId="3F588033" w:rsidR="00A96296" w:rsidRDefault="00A96296" w:rsidP="00B710BE">
            <w:pPr>
              <w:pStyle w:val="BodyText"/>
              <w:numPr>
                <w:ilvl w:val="0"/>
                <w:numId w:val="38"/>
              </w:numPr>
              <w:ind w:left="360"/>
              <w:rPr>
                <w:sz w:val="20"/>
              </w:rPr>
            </w:pPr>
            <w:r>
              <w:rPr>
                <w:sz w:val="20"/>
              </w:rPr>
              <w:t>Is information available on the how the course will be delivered?  Does this vary depending on the delivery material used (</w:t>
            </w:r>
            <w:proofErr w:type="spellStart"/>
            <w:r>
              <w:rPr>
                <w:sz w:val="20"/>
              </w:rPr>
              <w:t>eg</w:t>
            </w:r>
            <w:proofErr w:type="spellEnd"/>
            <w:r>
              <w:rPr>
                <w:sz w:val="20"/>
              </w:rPr>
              <w:t xml:space="preserve"> classroom, </w:t>
            </w:r>
            <w:r w:rsidRPr="00A96296">
              <w:rPr>
                <w:sz w:val="20"/>
              </w:rPr>
              <w:t>e-learning, distance or blended</w:t>
            </w:r>
            <w:r>
              <w:rPr>
                <w:sz w:val="20"/>
              </w:rPr>
              <w:t>)</w:t>
            </w:r>
          </w:p>
        </w:tc>
        <w:tc>
          <w:tcPr>
            <w:tcW w:w="1765" w:type="dxa"/>
          </w:tcPr>
          <w:p w14:paraId="2EAFAE7D" w14:textId="77777777" w:rsidR="00A96296" w:rsidRPr="00177292" w:rsidRDefault="00A96296" w:rsidP="00177292">
            <w:pPr>
              <w:pStyle w:val="BodyText"/>
              <w:rPr>
                <w:sz w:val="20"/>
              </w:rPr>
            </w:pPr>
          </w:p>
        </w:tc>
        <w:tc>
          <w:tcPr>
            <w:tcW w:w="1766" w:type="dxa"/>
          </w:tcPr>
          <w:p w14:paraId="24C5AE7B" w14:textId="77777777" w:rsidR="00A96296" w:rsidRPr="00177292" w:rsidRDefault="00A96296" w:rsidP="00177292">
            <w:pPr>
              <w:pStyle w:val="BodyText"/>
              <w:rPr>
                <w:sz w:val="20"/>
              </w:rPr>
            </w:pPr>
          </w:p>
        </w:tc>
      </w:tr>
      <w:tr w:rsidR="00924BD4" w:rsidRPr="00177292" w14:paraId="3B8B65E9" w14:textId="77777777" w:rsidTr="00D42B36">
        <w:tc>
          <w:tcPr>
            <w:tcW w:w="988" w:type="dxa"/>
          </w:tcPr>
          <w:p w14:paraId="2492B276" w14:textId="1F8E5FCE" w:rsidR="00924BD4" w:rsidRDefault="00924BD4" w:rsidP="00177292">
            <w:pPr>
              <w:pStyle w:val="BodyText"/>
              <w:rPr>
                <w:sz w:val="20"/>
              </w:rPr>
            </w:pPr>
            <w:r>
              <w:rPr>
                <w:sz w:val="20"/>
              </w:rPr>
              <w:t>4.3.2.3</w:t>
            </w:r>
          </w:p>
        </w:tc>
        <w:tc>
          <w:tcPr>
            <w:tcW w:w="5760" w:type="dxa"/>
          </w:tcPr>
          <w:p w14:paraId="2AD516E9" w14:textId="35071BD4" w:rsidR="00924BD4" w:rsidRDefault="00924BD4" w:rsidP="00B710BE">
            <w:pPr>
              <w:pStyle w:val="BodyText"/>
              <w:numPr>
                <w:ilvl w:val="0"/>
                <w:numId w:val="38"/>
              </w:numPr>
              <w:ind w:left="360"/>
              <w:rPr>
                <w:sz w:val="20"/>
              </w:rPr>
            </w:pPr>
            <w:r>
              <w:rPr>
                <w:sz w:val="20"/>
              </w:rPr>
              <w:t>Does the course presentations / simulation training met the learning outcomes?</w:t>
            </w:r>
          </w:p>
        </w:tc>
        <w:tc>
          <w:tcPr>
            <w:tcW w:w="1765" w:type="dxa"/>
          </w:tcPr>
          <w:p w14:paraId="4BDCAB68" w14:textId="77777777" w:rsidR="00924BD4" w:rsidRPr="00177292" w:rsidRDefault="00924BD4" w:rsidP="00177292">
            <w:pPr>
              <w:pStyle w:val="BodyText"/>
              <w:rPr>
                <w:sz w:val="20"/>
              </w:rPr>
            </w:pPr>
          </w:p>
        </w:tc>
        <w:tc>
          <w:tcPr>
            <w:tcW w:w="1766" w:type="dxa"/>
          </w:tcPr>
          <w:p w14:paraId="6BA8888C" w14:textId="77777777" w:rsidR="00924BD4" w:rsidRPr="00177292" w:rsidRDefault="00924BD4" w:rsidP="00177292">
            <w:pPr>
              <w:pStyle w:val="BodyText"/>
              <w:rPr>
                <w:sz w:val="20"/>
              </w:rPr>
            </w:pPr>
          </w:p>
        </w:tc>
      </w:tr>
      <w:tr w:rsidR="00B921A6" w:rsidRPr="00177292" w14:paraId="5360DAFB" w14:textId="77777777" w:rsidTr="00D42B36">
        <w:tc>
          <w:tcPr>
            <w:tcW w:w="988" w:type="dxa"/>
          </w:tcPr>
          <w:p w14:paraId="4CAE10D3" w14:textId="50332C94" w:rsidR="00B921A6" w:rsidRPr="00177292" w:rsidRDefault="00924BD4" w:rsidP="00177292">
            <w:pPr>
              <w:pStyle w:val="BodyText"/>
              <w:rPr>
                <w:sz w:val="20"/>
              </w:rPr>
            </w:pPr>
            <w:r>
              <w:rPr>
                <w:sz w:val="20"/>
              </w:rPr>
              <w:t>4.3.2.4</w:t>
            </w:r>
          </w:p>
        </w:tc>
        <w:tc>
          <w:tcPr>
            <w:tcW w:w="5760" w:type="dxa"/>
          </w:tcPr>
          <w:p w14:paraId="4CC85C0C" w14:textId="366924FA" w:rsidR="00B921A6" w:rsidRDefault="00924BD4" w:rsidP="00B710BE">
            <w:pPr>
              <w:pStyle w:val="BodyText"/>
              <w:numPr>
                <w:ilvl w:val="0"/>
                <w:numId w:val="38"/>
              </w:numPr>
              <w:ind w:left="360"/>
              <w:rPr>
                <w:sz w:val="20"/>
              </w:rPr>
            </w:pPr>
            <w:r>
              <w:rPr>
                <w:sz w:val="20"/>
              </w:rPr>
              <w:t xml:space="preserve">Is </w:t>
            </w:r>
            <w:r w:rsidR="00A96296">
              <w:rPr>
                <w:sz w:val="20"/>
              </w:rPr>
              <w:t>the training</w:t>
            </w:r>
            <w:r w:rsidR="00B921A6">
              <w:rPr>
                <w:sz w:val="20"/>
              </w:rPr>
              <w:t xml:space="preserve"> materials of a </w:t>
            </w:r>
            <w:r w:rsidR="00B921A6" w:rsidRPr="00B921A6">
              <w:rPr>
                <w:sz w:val="20"/>
              </w:rPr>
              <w:t>suitable quality and substance to enable the student to complete the course</w:t>
            </w:r>
            <w:r w:rsidR="00B921A6">
              <w:rPr>
                <w:sz w:val="20"/>
              </w:rPr>
              <w:t>?</w:t>
            </w:r>
          </w:p>
        </w:tc>
        <w:tc>
          <w:tcPr>
            <w:tcW w:w="1765" w:type="dxa"/>
          </w:tcPr>
          <w:p w14:paraId="3D8019B1" w14:textId="77777777" w:rsidR="00B921A6" w:rsidRPr="00177292" w:rsidRDefault="00B921A6" w:rsidP="00177292">
            <w:pPr>
              <w:pStyle w:val="BodyText"/>
              <w:rPr>
                <w:sz w:val="20"/>
              </w:rPr>
            </w:pPr>
          </w:p>
        </w:tc>
        <w:tc>
          <w:tcPr>
            <w:tcW w:w="1766" w:type="dxa"/>
          </w:tcPr>
          <w:p w14:paraId="76667343" w14:textId="77777777" w:rsidR="00B921A6" w:rsidRPr="00177292" w:rsidRDefault="00B921A6" w:rsidP="00177292">
            <w:pPr>
              <w:pStyle w:val="BodyText"/>
              <w:rPr>
                <w:sz w:val="20"/>
              </w:rPr>
            </w:pPr>
          </w:p>
        </w:tc>
      </w:tr>
      <w:tr w:rsidR="00B921A6" w:rsidRPr="00177292" w14:paraId="46C3961B" w14:textId="77777777" w:rsidTr="00D42B36">
        <w:tc>
          <w:tcPr>
            <w:tcW w:w="988" w:type="dxa"/>
          </w:tcPr>
          <w:p w14:paraId="31D0E15C" w14:textId="6689D75A" w:rsidR="00B921A6" w:rsidRPr="00177292" w:rsidRDefault="00A96296" w:rsidP="00177292">
            <w:pPr>
              <w:pStyle w:val="BodyText"/>
              <w:rPr>
                <w:sz w:val="20"/>
              </w:rPr>
            </w:pPr>
            <w:r>
              <w:rPr>
                <w:sz w:val="20"/>
              </w:rPr>
              <w:t>4.3.3</w:t>
            </w:r>
          </w:p>
        </w:tc>
        <w:tc>
          <w:tcPr>
            <w:tcW w:w="5760" w:type="dxa"/>
          </w:tcPr>
          <w:p w14:paraId="35625ACB" w14:textId="6F633CE1" w:rsidR="00B921A6" w:rsidRDefault="00A96296" w:rsidP="00177292">
            <w:pPr>
              <w:pStyle w:val="BodyText"/>
              <w:rPr>
                <w:sz w:val="20"/>
              </w:rPr>
            </w:pPr>
            <w:r>
              <w:rPr>
                <w:sz w:val="20"/>
              </w:rPr>
              <w:t>Is the training facilities and equipment suitable for course delivery?</w:t>
            </w:r>
          </w:p>
        </w:tc>
        <w:tc>
          <w:tcPr>
            <w:tcW w:w="1765" w:type="dxa"/>
          </w:tcPr>
          <w:p w14:paraId="1941E575" w14:textId="77777777" w:rsidR="00B921A6" w:rsidRPr="00177292" w:rsidRDefault="00B921A6" w:rsidP="00177292">
            <w:pPr>
              <w:pStyle w:val="BodyText"/>
              <w:rPr>
                <w:sz w:val="20"/>
              </w:rPr>
            </w:pPr>
          </w:p>
        </w:tc>
        <w:tc>
          <w:tcPr>
            <w:tcW w:w="1766" w:type="dxa"/>
          </w:tcPr>
          <w:p w14:paraId="100C6677" w14:textId="77777777" w:rsidR="00B921A6" w:rsidRPr="00177292" w:rsidRDefault="00B921A6" w:rsidP="00177292">
            <w:pPr>
              <w:pStyle w:val="BodyText"/>
              <w:rPr>
                <w:sz w:val="20"/>
              </w:rPr>
            </w:pPr>
          </w:p>
        </w:tc>
      </w:tr>
      <w:tr w:rsidR="00A96296" w:rsidRPr="00177292" w14:paraId="5A7AA54E" w14:textId="77777777" w:rsidTr="00D42B36">
        <w:tc>
          <w:tcPr>
            <w:tcW w:w="988" w:type="dxa"/>
          </w:tcPr>
          <w:p w14:paraId="7AB3478A" w14:textId="0C383040" w:rsidR="00A96296" w:rsidRPr="00177292" w:rsidRDefault="00A96296" w:rsidP="00177292">
            <w:pPr>
              <w:pStyle w:val="BodyText"/>
              <w:rPr>
                <w:sz w:val="20"/>
              </w:rPr>
            </w:pPr>
            <w:r>
              <w:rPr>
                <w:sz w:val="20"/>
              </w:rPr>
              <w:t>4.3.4</w:t>
            </w:r>
          </w:p>
        </w:tc>
        <w:tc>
          <w:tcPr>
            <w:tcW w:w="5760" w:type="dxa"/>
          </w:tcPr>
          <w:p w14:paraId="4ACC6A46" w14:textId="767506E3" w:rsidR="00A96296" w:rsidRDefault="00A96296" w:rsidP="00A96296">
            <w:pPr>
              <w:pStyle w:val="BodyText"/>
              <w:rPr>
                <w:sz w:val="20"/>
              </w:rPr>
            </w:pPr>
            <w:r>
              <w:rPr>
                <w:sz w:val="20"/>
              </w:rPr>
              <w:t>If relevant, what simulation training is being used?</w:t>
            </w:r>
          </w:p>
        </w:tc>
        <w:tc>
          <w:tcPr>
            <w:tcW w:w="1765" w:type="dxa"/>
          </w:tcPr>
          <w:p w14:paraId="1F15E410" w14:textId="77777777" w:rsidR="00A96296" w:rsidRPr="00177292" w:rsidRDefault="00A96296" w:rsidP="00177292">
            <w:pPr>
              <w:pStyle w:val="BodyText"/>
              <w:rPr>
                <w:sz w:val="20"/>
              </w:rPr>
            </w:pPr>
          </w:p>
        </w:tc>
        <w:tc>
          <w:tcPr>
            <w:tcW w:w="1766" w:type="dxa"/>
          </w:tcPr>
          <w:p w14:paraId="25DAEB1E" w14:textId="77777777" w:rsidR="00A96296" w:rsidRPr="00177292" w:rsidRDefault="00A96296" w:rsidP="00177292">
            <w:pPr>
              <w:pStyle w:val="BodyText"/>
              <w:rPr>
                <w:sz w:val="20"/>
              </w:rPr>
            </w:pPr>
          </w:p>
        </w:tc>
      </w:tr>
      <w:tr w:rsidR="00A96296" w:rsidRPr="00A96296" w14:paraId="7280A044" w14:textId="77777777" w:rsidTr="00D42B36">
        <w:tc>
          <w:tcPr>
            <w:tcW w:w="988" w:type="dxa"/>
            <w:shd w:val="clear" w:color="auto" w:fill="000000" w:themeFill="text1"/>
          </w:tcPr>
          <w:p w14:paraId="60A9B1AB" w14:textId="550EC8AB" w:rsidR="00A96296" w:rsidRPr="00A96296" w:rsidRDefault="00A96296" w:rsidP="00177292">
            <w:pPr>
              <w:pStyle w:val="BodyText"/>
              <w:rPr>
                <w:b/>
                <w:color w:val="FFFFFF" w:themeColor="background1"/>
                <w:sz w:val="20"/>
              </w:rPr>
            </w:pPr>
            <w:r w:rsidRPr="00A96296">
              <w:rPr>
                <w:b/>
                <w:color w:val="FFFFFF" w:themeColor="background1"/>
                <w:sz w:val="20"/>
              </w:rPr>
              <w:t>4.4</w:t>
            </w:r>
          </w:p>
        </w:tc>
        <w:tc>
          <w:tcPr>
            <w:tcW w:w="5760" w:type="dxa"/>
            <w:shd w:val="clear" w:color="auto" w:fill="000000" w:themeFill="text1"/>
          </w:tcPr>
          <w:p w14:paraId="6911D379" w14:textId="55A1FE7A" w:rsidR="00A96296" w:rsidRPr="00A96296" w:rsidRDefault="00A96296" w:rsidP="00177292">
            <w:pPr>
              <w:pStyle w:val="BodyText"/>
              <w:rPr>
                <w:b/>
                <w:color w:val="FFFFFF" w:themeColor="background1"/>
                <w:sz w:val="20"/>
              </w:rPr>
            </w:pPr>
            <w:r w:rsidRPr="00A96296">
              <w:rPr>
                <w:b/>
                <w:color w:val="FFFFFF" w:themeColor="background1"/>
                <w:sz w:val="20"/>
              </w:rPr>
              <w:t>QUALIFICATIONS OF INSTRUCTORS AND ASSESSORS</w:t>
            </w:r>
          </w:p>
        </w:tc>
        <w:tc>
          <w:tcPr>
            <w:tcW w:w="1765" w:type="dxa"/>
            <w:shd w:val="clear" w:color="auto" w:fill="000000" w:themeFill="text1"/>
          </w:tcPr>
          <w:p w14:paraId="6BEAA770" w14:textId="77777777" w:rsidR="00A96296" w:rsidRPr="00A96296" w:rsidRDefault="00A96296" w:rsidP="00177292">
            <w:pPr>
              <w:pStyle w:val="BodyText"/>
              <w:rPr>
                <w:b/>
                <w:color w:val="FFFFFF" w:themeColor="background1"/>
                <w:sz w:val="20"/>
              </w:rPr>
            </w:pPr>
          </w:p>
        </w:tc>
        <w:tc>
          <w:tcPr>
            <w:tcW w:w="1766" w:type="dxa"/>
            <w:shd w:val="clear" w:color="auto" w:fill="000000" w:themeFill="text1"/>
          </w:tcPr>
          <w:p w14:paraId="242675C4" w14:textId="77777777" w:rsidR="00A96296" w:rsidRPr="00A96296" w:rsidRDefault="00A96296" w:rsidP="00177292">
            <w:pPr>
              <w:pStyle w:val="BodyText"/>
              <w:rPr>
                <w:b/>
                <w:color w:val="FFFFFF" w:themeColor="background1"/>
                <w:sz w:val="20"/>
              </w:rPr>
            </w:pPr>
          </w:p>
        </w:tc>
      </w:tr>
      <w:tr w:rsidR="00A96296" w:rsidRPr="00177292" w14:paraId="175CA460" w14:textId="77777777" w:rsidTr="00D42B36">
        <w:tc>
          <w:tcPr>
            <w:tcW w:w="988" w:type="dxa"/>
          </w:tcPr>
          <w:p w14:paraId="60DA89F1" w14:textId="58734C11" w:rsidR="00A96296" w:rsidRPr="00177292" w:rsidRDefault="00D42B36" w:rsidP="00177292">
            <w:pPr>
              <w:pStyle w:val="BodyText"/>
              <w:rPr>
                <w:sz w:val="20"/>
              </w:rPr>
            </w:pPr>
            <w:r>
              <w:rPr>
                <w:sz w:val="20"/>
              </w:rPr>
              <w:t>4.4.1</w:t>
            </w:r>
          </w:p>
        </w:tc>
        <w:tc>
          <w:tcPr>
            <w:tcW w:w="5760" w:type="dxa"/>
          </w:tcPr>
          <w:p w14:paraId="3AEAD80A" w14:textId="109AA696" w:rsidR="00A96296" w:rsidRDefault="00A96296" w:rsidP="00924827">
            <w:pPr>
              <w:pStyle w:val="BodyText"/>
              <w:rPr>
                <w:sz w:val="20"/>
              </w:rPr>
            </w:pPr>
            <w:r>
              <w:rPr>
                <w:sz w:val="20"/>
              </w:rPr>
              <w:t xml:space="preserve">Provide information on the </w:t>
            </w:r>
            <w:r w:rsidRPr="00A96296">
              <w:rPr>
                <w:sz w:val="20"/>
              </w:rPr>
              <w:t>instructors and assessors</w:t>
            </w:r>
            <w:r>
              <w:rPr>
                <w:sz w:val="20"/>
              </w:rPr>
              <w:t xml:space="preserve"> conducting the course</w:t>
            </w:r>
            <w:r w:rsidR="00924827">
              <w:rPr>
                <w:sz w:val="20"/>
              </w:rPr>
              <w:t xml:space="preserve">, </w:t>
            </w:r>
            <w:r>
              <w:rPr>
                <w:sz w:val="20"/>
              </w:rPr>
              <w:t>includ</w:t>
            </w:r>
            <w:r w:rsidR="00924827">
              <w:rPr>
                <w:sz w:val="20"/>
              </w:rPr>
              <w:t>ing</w:t>
            </w:r>
            <w:r>
              <w:rPr>
                <w:sz w:val="20"/>
              </w:rPr>
              <w:t xml:space="preserve"> information on their </w:t>
            </w:r>
            <w:r w:rsidRPr="00A96296">
              <w:rPr>
                <w:sz w:val="20"/>
              </w:rPr>
              <w:t xml:space="preserve">qualifications, experience in their subject, teaching skills and assessment skills.  </w:t>
            </w:r>
          </w:p>
        </w:tc>
        <w:tc>
          <w:tcPr>
            <w:tcW w:w="1765" w:type="dxa"/>
          </w:tcPr>
          <w:p w14:paraId="5E6ECA47" w14:textId="77777777" w:rsidR="00A96296" w:rsidRPr="00177292" w:rsidRDefault="00A96296" w:rsidP="00177292">
            <w:pPr>
              <w:pStyle w:val="BodyText"/>
              <w:rPr>
                <w:sz w:val="20"/>
              </w:rPr>
            </w:pPr>
          </w:p>
        </w:tc>
        <w:tc>
          <w:tcPr>
            <w:tcW w:w="1766" w:type="dxa"/>
          </w:tcPr>
          <w:p w14:paraId="5B52ED0B" w14:textId="77777777" w:rsidR="00A96296" w:rsidRPr="00177292" w:rsidRDefault="00A96296" w:rsidP="00177292">
            <w:pPr>
              <w:pStyle w:val="BodyText"/>
              <w:rPr>
                <w:sz w:val="20"/>
              </w:rPr>
            </w:pPr>
          </w:p>
        </w:tc>
      </w:tr>
      <w:tr w:rsidR="00A96296" w:rsidRPr="00177292" w14:paraId="6B3391C3" w14:textId="77777777" w:rsidTr="00D42B36">
        <w:tc>
          <w:tcPr>
            <w:tcW w:w="988" w:type="dxa"/>
          </w:tcPr>
          <w:p w14:paraId="41FAC8EB" w14:textId="041DC14A" w:rsidR="00A96296" w:rsidRPr="00177292" w:rsidRDefault="00D42B36" w:rsidP="00177292">
            <w:pPr>
              <w:pStyle w:val="BodyText"/>
              <w:rPr>
                <w:sz w:val="20"/>
              </w:rPr>
            </w:pPr>
            <w:r>
              <w:rPr>
                <w:sz w:val="20"/>
              </w:rPr>
              <w:t>4.4.2</w:t>
            </w:r>
          </w:p>
        </w:tc>
        <w:tc>
          <w:tcPr>
            <w:tcW w:w="5760" w:type="dxa"/>
          </w:tcPr>
          <w:p w14:paraId="4CFABC35" w14:textId="6AB3913C" w:rsidR="00A96296" w:rsidRDefault="00D42B36" w:rsidP="00177292">
            <w:pPr>
              <w:pStyle w:val="BodyText"/>
              <w:rPr>
                <w:sz w:val="20"/>
              </w:rPr>
            </w:pPr>
            <w:r>
              <w:rPr>
                <w:sz w:val="20"/>
              </w:rPr>
              <w:t>Are instructors and assessors qualified to conduct simulation training?</w:t>
            </w:r>
          </w:p>
        </w:tc>
        <w:tc>
          <w:tcPr>
            <w:tcW w:w="1765" w:type="dxa"/>
          </w:tcPr>
          <w:p w14:paraId="4A13191E" w14:textId="77777777" w:rsidR="00A96296" w:rsidRPr="00177292" w:rsidRDefault="00A96296" w:rsidP="00177292">
            <w:pPr>
              <w:pStyle w:val="BodyText"/>
              <w:rPr>
                <w:sz w:val="20"/>
              </w:rPr>
            </w:pPr>
          </w:p>
        </w:tc>
        <w:tc>
          <w:tcPr>
            <w:tcW w:w="1766" w:type="dxa"/>
          </w:tcPr>
          <w:p w14:paraId="59B761E6" w14:textId="77777777" w:rsidR="00A96296" w:rsidRPr="00177292" w:rsidRDefault="00A96296" w:rsidP="00177292">
            <w:pPr>
              <w:pStyle w:val="BodyText"/>
              <w:rPr>
                <w:sz w:val="20"/>
              </w:rPr>
            </w:pPr>
          </w:p>
        </w:tc>
      </w:tr>
      <w:tr w:rsidR="00D42B36" w:rsidRPr="00D42B36" w14:paraId="2E36DBD6" w14:textId="77777777" w:rsidTr="00D42B36">
        <w:tc>
          <w:tcPr>
            <w:tcW w:w="988" w:type="dxa"/>
            <w:shd w:val="clear" w:color="auto" w:fill="000000" w:themeFill="text1"/>
          </w:tcPr>
          <w:p w14:paraId="68F488A3" w14:textId="39FEE183" w:rsidR="00A96296" w:rsidRPr="00D42B36" w:rsidRDefault="00D42B36" w:rsidP="00177292">
            <w:pPr>
              <w:pStyle w:val="BodyText"/>
              <w:rPr>
                <w:b/>
                <w:color w:val="FFFFFF" w:themeColor="background1"/>
                <w:sz w:val="20"/>
              </w:rPr>
            </w:pPr>
            <w:r w:rsidRPr="00D42B36">
              <w:rPr>
                <w:b/>
                <w:color w:val="FFFFFF" w:themeColor="background1"/>
                <w:sz w:val="20"/>
              </w:rPr>
              <w:t>4.5</w:t>
            </w:r>
          </w:p>
        </w:tc>
        <w:tc>
          <w:tcPr>
            <w:tcW w:w="5760" w:type="dxa"/>
            <w:shd w:val="clear" w:color="auto" w:fill="000000" w:themeFill="text1"/>
          </w:tcPr>
          <w:p w14:paraId="082ACE74" w14:textId="63919768" w:rsidR="00A96296" w:rsidRPr="00D42B36" w:rsidRDefault="00D42B36" w:rsidP="00177292">
            <w:pPr>
              <w:pStyle w:val="BodyText"/>
              <w:rPr>
                <w:b/>
                <w:color w:val="FFFFFF" w:themeColor="background1"/>
                <w:sz w:val="20"/>
              </w:rPr>
            </w:pPr>
            <w:r w:rsidRPr="00D42B36">
              <w:rPr>
                <w:b/>
                <w:color w:val="FFFFFF" w:themeColor="background1"/>
                <w:sz w:val="20"/>
              </w:rPr>
              <w:t>STUDENT ASSESSMENT PROCEDURES</w:t>
            </w:r>
          </w:p>
        </w:tc>
        <w:tc>
          <w:tcPr>
            <w:tcW w:w="1765" w:type="dxa"/>
            <w:shd w:val="clear" w:color="auto" w:fill="000000" w:themeFill="text1"/>
          </w:tcPr>
          <w:p w14:paraId="6D3EE791" w14:textId="77777777" w:rsidR="00A96296" w:rsidRPr="00D42B36" w:rsidRDefault="00A96296" w:rsidP="00177292">
            <w:pPr>
              <w:pStyle w:val="BodyText"/>
              <w:rPr>
                <w:b/>
                <w:color w:val="FFFFFF" w:themeColor="background1"/>
                <w:sz w:val="20"/>
              </w:rPr>
            </w:pPr>
          </w:p>
        </w:tc>
        <w:tc>
          <w:tcPr>
            <w:tcW w:w="1766" w:type="dxa"/>
            <w:shd w:val="clear" w:color="auto" w:fill="000000" w:themeFill="text1"/>
          </w:tcPr>
          <w:p w14:paraId="2146A50E" w14:textId="77777777" w:rsidR="00A96296" w:rsidRPr="00D42B36" w:rsidRDefault="00A96296" w:rsidP="00177292">
            <w:pPr>
              <w:pStyle w:val="BodyText"/>
              <w:rPr>
                <w:b/>
                <w:color w:val="FFFFFF" w:themeColor="background1"/>
                <w:sz w:val="20"/>
              </w:rPr>
            </w:pPr>
          </w:p>
        </w:tc>
      </w:tr>
      <w:tr w:rsidR="00A96296" w:rsidRPr="00177292" w14:paraId="6FBC9068" w14:textId="77777777" w:rsidTr="00D42B36">
        <w:tc>
          <w:tcPr>
            <w:tcW w:w="988" w:type="dxa"/>
          </w:tcPr>
          <w:p w14:paraId="4D54A3FD" w14:textId="69AAEE7B" w:rsidR="00A96296" w:rsidRPr="00177292" w:rsidRDefault="00D42B36" w:rsidP="00177292">
            <w:pPr>
              <w:pStyle w:val="BodyText"/>
              <w:rPr>
                <w:sz w:val="20"/>
              </w:rPr>
            </w:pPr>
            <w:r>
              <w:rPr>
                <w:sz w:val="20"/>
              </w:rPr>
              <w:t>4.5.1</w:t>
            </w:r>
          </w:p>
        </w:tc>
        <w:tc>
          <w:tcPr>
            <w:tcW w:w="5760" w:type="dxa"/>
          </w:tcPr>
          <w:p w14:paraId="4324120D" w14:textId="3EF62105" w:rsidR="00A96296" w:rsidRDefault="00D42B36" w:rsidP="00177292">
            <w:pPr>
              <w:pStyle w:val="BodyText"/>
              <w:rPr>
                <w:sz w:val="20"/>
              </w:rPr>
            </w:pPr>
            <w:r>
              <w:rPr>
                <w:sz w:val="20"/>
              </w:rPr>
              <w:t>Are there documented procedures on how the competency of students will be assessed?</w:t>
            </w:r>
          </w:p>
        </w:tc>
        <w:tc>
          <w:tcPr>
            <w:tcW w:w="1765" w:type="dxa"/>
          </w:tcPr>
          <w:p w14:paraId="59D56133" w14:textId="77777777" w:rsidR="00A96296" w:rsidRPr="00177292" w:rsidRDefault="00A96296" w:rsidP="00177292">
            <w:pPr>
              <w:pStyle w:val="BodyText"/>
              <w:rPr>
                <w:sz w:val="20"/>
              </w:rPr>
            </w:pPr>
          </w:p>
        </w:tc>
        <w:tc>
          <w:tcPr>
            <w:tcW w:w="1766" w:type="dxa"/>
          </w:tcPr>
          <w:p w14:paraId="69FED19E" w14:textId="77777777" w:rsidR="00A96296" w:rsidRPr="00177292" w:rsidRDefault="00A96296" w:rsidP="00177292">
            <w:pPr>
              <w:pStyle w:val="BodyText"/>
              <w:rPr>
                <w:sz w:val="20"/>
              </w:rPr>
            </w:pPr>
          </w:p>
        </w:tc>
      </w:tr>
      <w:tr w:rsidR="00D42B36" w:rsidRPr="00177292" w14:paraId="2C742A7B" w14:textId="77777777" w:rsidTr="00D42B36">
        <w:tc>
          <w:tcPr>
            <w:tcW w:w="988" w:type="dxa"/>
          </w:tcPr>
          <w:p w14:paraId="7C2866D2" w14:textId="28893F4C" w:rsidR="00D42B36" w:rsidRPr="00177292" w:rsidRDefault="00D42B36" w:rsidP="00177292">
            <w:pPr>
              <w:pStyle w:val="BodyText"/>
              <w:rPr>
                <w:sz w:val="20"/>
              </w:rPr>
            </w:pPr>
            <w:r>
              <w:rPr>
                <w:sz w:val="20"/>
              </w:rPr>
              <w:t>4.5.2</w:t>
            </w:r>
          </w:p>
        </w:tc>
        <w:tc>
          <w:tcPr>
            <w:tcW w:w="5760" w:type="dxa"/>
          </w:tcPr>
          <w:p w14:paraId="34FD78A1" w14:textId="62D4E1C3" w:rsidR="00D42B36" w:rsidRDefault="00D42B36" w:rsidP="00177292">
            <w:pPr>
              <w:pStyle w:val="BodyText"/>
              <w:rPr>
                <w:sz w:val="20"/>
              </w:rPr>
            </w:pPr>
            <w:r>
              <w:rPr>
                <w:sz w:val="20"/>
              </w:rPr>
              <w:t>Are student records being maintained?</w:t>
            </w:r>
          </w:p>
        </w:tc>
        <w:tc>
          <w:tcPr>
            <w:tcW w:w="1765" w:type="dxa"/>
          </w:tcPr>
          <w:p w14:paraId="7B099984" w14:textId="77777777" w:rsidR="00D42B36" w:rsidRPr="00177292" w:rsidRDefault="00D42B36" w:rsidP="00177292">
            <w:pPr>
              <w:pStyle w:val="BodyText"/>
              <w:rPr>
                <w:sz w:val="20"/>
              </w:rPr>
            </w:pPr>
          </w:p>
        </w:tc>
        <w:tc>
          <w:tcPr>
            <w:tcW w:w="1766" w:type="dxa"/>
          </w:tcPr>
          <w:p w14:paraId="3A5365C6" w14:textId="77777777" w:rsidR="00D42B36" w:rsidRPr="00177292" w:rsidRDefault="00D42B36" w:rsidP="00177292">
            <w:pPr>
              <w:pStyle w:val="BodyText"/>
              <w:rPr>
                <w:sz w:val="20"/>
              </w:rPr>
            </w:pPr>
          </w:p>
        </w:tc>
      </w:tr>
      <w:tr w:rsidR="00D42B36" w:rsidRPr="00177292" w14:paraId="59DB7172" w14:textId="77777777" w:rsidTr="00D42B36">
        <w:tc>
          <w:tcPr>
            <w:tcW w:w="988" w:type="dxa"/>
          </w:tcPr>
          <w:p w14:paraId="5B6E4FD1" w14:textId="7832C20D" w:rsidR="00D42B36" w:rsidRPr="00177292" w:rsidRDefault="00D42B36" w:rsidP="00177292">
            <w:pPr>
              <w:pStyle w:val="BodyText"/>
              <w:rPr>
                <w:sz w:val="20"/>
              </w:rPr>
            </w:pPr>
            <w:r>
              <w:rPr>
                <w:sz w:val="20"/>
              </w:rPr>
              <w:t>4.5.3</w:t>
            </w:r>
          </w:p>
        </w:tc>
        <w:tc>
          <w:tcPr>
            <w:tcW w:w="5760" w:type="dxa"/>
          </w:tcPr>
          <w:p w14:paraId="31F8F4F2" w14:textId="4AA355EF" w:rsidR="00D42B36" w:rsidRDefault="00D42B36" w:rsidP="00011C79">
            <w:pPr>
              <w:pStyle w:val="BodyText"/>
              <w:rPr>
                <w:sz w:val="20"/>
              </w:rPr>
            </w:pPr>
            <w:r>
              <w:rPr>
                <w:sz w:val="20"/>
              </w:rPr>
              <w:t xml:space="preserve">Are there procedures/processes to how model course certificates </w:t>
            </w:r>
            <w:r w:rsidR="00964181">
              <w:rPr>
                <w:sz w:val="20"/>
              </w:rPr>
              <w:t xml:space="preserve">will be </w:t>
            </w:r>
            <w:r>
              <w:rPr>
                <w:sz w:val="20"/>
              </w:rPr>
              <w:t xml:space="preserve">issued? </w:t>
            </w:r>
          </w:p>
        </w:tc>
        <w:tc>
          <w:tcPr>
            <w:tcW w:w="1765" w:type="dxa"/>
          </w:tcPr>
          <w:p w14:paraId="36D9B098" w14:textId="77777777" w:rsidR="00D42B36" w:rsidRPr="00177292" w:rsidRDefault="00D42B36" w:rsidP="00177292">
            <w:pPr>
              <w:pStyle w:val="BodyText"/>
              <w:rPr>
                <w:sz w:val="20"/>
              </w:rPr>
            </w:pPr>
          </w:p>
        </w:tc>
        <w:tc>
          <w:tcPr>
            <w:tcW w:w="1766" w:type="dxa"/>
          </w:tcPr>
          <w:p w14:paraId="58589866" w14:textId="77777777" w:rsidR="00D42B36" w:rsidRPr="00177292" w:rsidRDefault="00D42B36" w:rsidP="00177292">
            <w:pPr>
              <w:pStyle w:val="BodyText"/>
              <w:rPr>
                <w:sz w:val="20"/>
              </w:rPr>
            </w:pPr>
          </w:p>
        </w:tc>
      </w:tr>
      <w:tr w:rsidR="00D42B36" w:rsidRPr="00177292" w14:paraId="7A3155B0" w14:textId="77777777" w:rsidTr="00D42B36">
        <w:tc>
          <w:tcPr>
            <w:tcW w:w="988" w:type="dxa"/>
          </w:tcPr>
          <w:p w14:paraId="3CAB6A31" w14:textId="29D86FD4" w:rsidR="00D42B36" w:rsidRPr="00177292" w:rsidRDefault="00964181" w:rsidP="00177292">
            <w:pPr>
              <w:pStyle w:val="BodyText"/>
              <w:rPr>
                <w:sz w:val="20"/>
              </w:rPr>
            </w:pPr>
            <w:r>
              <w:rPr>
                <w:sz w:val="20"/>
              </w:rPr>
              <w:t>4.5.4</w:t>
            </w:r>
          </w:p>
        </w:tc>
        <w:tc>
          <w:tcPr>
            <w:tcW w:w="5760" w:type="dxa"/>
          </w:tcPr>
          <w:p w14:paraId="798B40B2" w14:textId="2EA59D7B" w:rsidR="00D42B36" w:rsidRPr="00D42B36" w:rsidRDefault="00D42B36" w:rsidP="00964181">
            <w:pPr>
              <w:pStyle w:val="BodyText"/>
              <w:rPr>
                <w:sz w:val="20"/>
              </w:rPr>
            </w:pPr>
            <w:r>
              <w:rPr>
                <w:sz w:val="20"/>
              </w:rPr>
              <w:t xml:space="preserve">Does the course certificate </w:t>
            </w:r>
            <w:r w:rsidRPr="00D42B36">
              <w:rPr>
                <w:sz w:val="20"/>
              </w:rPr>
              <w:t>include:</w:t>
            </w:r>
          </w:p>
          <w:p w14:paraId="6E3DF628" w14:textId="7A83EE8B" w:rsidR="00D42B36" w:rsidRPr="00D42B36" w:rsidRDefault="00D42B36" w:rsidP="00011C79">
            <w:pPr>
              <w:pStyle w:val="BodyText"/>
              <w:numPr>
                <w:ilvl w:val="1"/>
                <w:numId w:val="1"/>
              </w:numPr>
              <w:spacing w:after="0" w:line="240" w:lineRule="auto"/>
              <w:ind w:left="316" w:hanging="316"/>
              <w:rPr>
                <w:sz w:val="20"/>
              </w:rPr>
            </w:pPr>
            <w:r w:rsidRPr="00D42B36">
              <w:rPr>
                <w:sz w:val="20"/>
              </w:rPr>
              <w:t>the name of the student;</w:t>
            </w:r>
          </w:p>
          <w:p w14:paraId="5A19425C" w14:textId="2BF824D8" w:rsidR="00D42B36" w:rsidRPr="00D42B36" w:rsidRDefault="00D42B36" w:rsidP="00011C79">
            <w:pPr>
              <w:pStyle w:val="BodyText"/>
              <w:numPr>
                <w:ilvl w:val="1"/>
                <w:numId w:val="1"/>
              </w:numPr>
              <w:spacing w:after="0" w:line="240" w:lineRule="auto"/>
              <w:ind w:left="316" w:hanging="316"/>
              <w:rPr>
                <w:sz w:val="20"/>
              </w:rPr>
            </w:pPr>
            <w:r w:rsidRPr="00D42B36">
              <w:rPr>
                <w:sz w:val="20"/>
              </w:rPr>
              <w:t>the country in which it was awarded;</w:t>
            </w:r>
          </w:p>
          <w:p w14:paraId="16139792" w14:textId="05B134FE" w:rsidR="00D42B36" w:rsidRPr="00D42B36" w:rsidRDefault="00D42B36" w:rsidP="00011C79">
            <w:pPr>
              <w:pStyle w:val="BodyText"/>
              <w:numPr>
                <w:ilvl w:val="1"/>
                <w:numId w:val="1"/>
              </w:numPr>
              <w:spacing w:after="0" w:line="240" w:lineRule="auto"/>
              <w:ind w:left="316" w:hanging="316"/>
              <w:rPr>
                <w:sz w:val="20"/>
              </w:rPr>
            </w:pPr>
            <w:r w:rsidRPr="00D42B36">
              <w:rPr>
                <w:sz w:val="20"/>
              </w:rPr>
              <w:t xml:space="preserve">authorised signature of the accredited </w:t>
            </w:r>
            <w:r w:rsidR="00BE64AA">
              <w:rPr>
                <w:sz w:val="20"/>
              </w:rPr>
              <w:t>training organization</w:t>
            </w:r>
            <w:r w:rsidRPr="00D42B36">
              <w:rPr>
                <w:sz w:val="20"/>
              </w:rPr>
              <w:t>;</w:t>
            </w:r>
          </w:p>
          <w:p w14:paraId="08AA6ED8" w14:textId="4516062E" w:rsidR="00D42B36" w:rsidRPr="00D42B36" w:rsidRDefault="00D42B36" w:rsidP="00011C79">
            <w:pPr>
              <w:pStyle w:val="BodyText"/>
              <w:numPr>
                <w:ilvl w:val="1"/>
                <w:numId w:val="1"/>
              </w:numPr>
              <w:spacing w:after="0" w:line="240" w:lineRule="auto"/>
              <w:ind w:left="316" w:hanging="316"/>
              <w:rPr>
                <w:sz w:val="20"/>
              </w:rPr>
            </w:pPr>
            <w:r w:rsidRPr="00D42B36">
              <w:rPr>
                <w:sz w:val="20"/>
              </w:rPr>
              <w:t>the name of the relevant model course;</w:t>
            </w:r>
          </w:p>
          <w:p w14:paraId="0D6B0DCB" w14:textId="78F7FF6E" w:rsidR="00D42B36" w:rsidRPr="00D42B36" w:rsidRDefault="00D42B36" w:rsidP="00011C79">
            <w:pPr>
              <w:pStyle w:val="BodyText"/>
              <w:numPr>
                <w:ilvl w:val="1"/>
                <w:numId w:val="1"/>
              </w:numPr>
              <w:spacing w:after="0" w:line="240" w:lineRule="auto"/>
              <w:ind w:left="316" w:hanging="316"/>
              <w:rPr>
                <w:sz w:val="20"/>
              </w:rPr>
            </w:pPr>
            <w:r w:rsidRPr="00D42B36">
              <w:rPr>
                <w:sz w:val="20"/>
              </w:rPr>
              <w:t>unique identification information;</w:t>
            </w:r>
          </w:p>
          <w:p w14:paraId="5EFCD67F" w14:textId="5D0F0E4E" w:rsidR="00D42B36" w:rsidRPr="00D42B36" w:rsidRDefault="00D42B36" w:rsidP="00011C79">
            <w:pPr>
              <w:pStyle w:val="BodyText"/>
              <w:numPr>
                <w:ilvl w:val="1"/>
                <w:numId w:val="1"/>
              </w:numPr>
              <w:spacing w:after="0" w:line="240" w:lineRule="auto"/>
              <w:ind w:left="316" w:hanging="316"/>
              <w:rPr>
                <w:sz w:val="20"/>
              </w:rPr>
            </w:pPr>
            <w:r w:rsidRPr="00D42B36">
              <w:rPr>
                <w:sz w:val="20"/>
              </w:rPr>
              <w:t>the date of award; and</w:t>
            </w:r>
          </w:p>
          <w:p w14:paraId="1715B0A5" w14:textId="1FD2A2F9" w:rsidR="00D42B36" w:rsidRPr="00964181" w:rsidRDefault="00D42B36" w:rsidP="00011C79">
            <w:pPr>
              <w:pStyle w:val="BodyText"/>
              <w:numPr>
                <w:ilvl w:val="1"/>
                <w:numId w:val="1"/>
              </w:numPr>
              <w:spacing w:line="240" w:lineRule="auto"/>
              <w:ind w:left="316" w:hanging="316"/>
              <w:rPr>
                <w:sz w:val="20"/>
              </w:rPr>
            </w:pPr>
            <w:proofErr w:type="gramStart"/>
            <w:r w:rsidRPr="00D42B36">
              <w:rPr>
                <w:sz w:val="20"/>
              </w:rPr>
              <w:t>the</w:t>
            </w:r>
            <w:proofErr w:type="gramEnd"/>
            <w:r w:rsidRPr="00D42B36">
              <w:rPr>
                <w:sz w:val="20"/>
              </w:rPr>
              <w:t xml:space="preserve"> unique course certificate number.</w:t>
            </w:r>
          </w:p>
        </w:tc>
        <w:tc>
          <w:tcPr>
            <w:tcW w:w="1765" w:type="dxa"/>
          </w:tcPr>
          <w:p w14:paraId="3626716D" w14:textId="77777777" w:rsidR="00D42B36" w:rsidRPr="00177292" w:rsidRDefault="00D42B36" w:rsidP="00177292">
            <w:pPr>
              <w:pStyle w:val="BodyText"/>
              <w:rPr>
                <w:sz w:val="20"/>
              </w:rPr>
            </w:pPr>
          </w:p>
        </w:tc>
        <w:tc>
          <w:tcPr>
            <w:tcW w:w="1766" w:type="dxa"/>
          </w:tcPr>
          <w:p w14:paraId="7BDA2102" w14:textId="77777777" w:rsidR="00D42B36" w:rsidRPr="00177292" w:rsidRDefault="00D42B36" w:rsidP="00177292">
            <w:pPr>
              <w:pStyle w:val="BodyText"/>
              <w:rPr>
                <w:sz w:val="20"/>
              </w:rPr>
            </w:pPr>
          </w:p>
        </w:tc>
      </w:tr>
      <w:tr w:rsidR="00D42B36" w:rsidRPr="00177292" w14:paraId="3C9CD2D4" w14:textId="77777777" w:rsidTr="00D42B36">
        <w:tc>
          <w:tcPr>
            <w:tcW w:w="988" w:type="dxa"/>
          </w:tcPr>
          <w:p w14:paraId="4C8F5353" w14:textId="2B3A5C23" w:rsidR="00D42B36" w:rsidRPr="00177292" w:rsidRDefault="00964181" w:rsidP="00177292">
            <w:pPr>
              <w:pStyle w:val="BodyText"/>
              <w:rPr>
                <w:sz w:val="20"/>
              </w:rPr>
            </w:pPr>
            <w:r>
              <w:rPr>
                <w:sz w:val="20"/>
              </w:rPr>
              <w:t>4.5.5</w:t>
            </w:r>
          </w:p>
        </w:tc>
        <w:tc>
          <w:tcPr>
            <w:tcW w:w="5760" w:type="dxa"/>
          </w:tcPr>
          <w:p w14:paraId="317C7DA8" w14:textId="27395F3F" w:rsidR="00D42B36" w:rsidRDefault="00964181" w:rsidP="00964181">
            <w:pPr>
              <w:pStyle w:val="BodyText"/>
              <w:rPr>
                <w:sz w:val="20"/>
              </w:rPr>
            </w:pPr>
            <w:r>
              <w:rPr>
                <w:sz w:val="20"/>
              </w:rPr>
              <w:t xml:space="preserve">Is the </w:t>
            </w:r>
            <w:r w:rsidRPr="00D42B36">
              <w:rPr>
                <w:sz w:val="20"/>
              </w:rPr>
              <w:t>VTS model course certificates in the official language or languages of the awarding country</w:t>
            </w:r>
            <w:r>
              <w:rPr>
                <w:sz w:val="20"/>
              </w:rPr>
              <w:t xml:space="preserve">? </w:t>
            </w:r>
            <w:r w:rsidRPr="00964181">
              <w:rPr>
                <w:i/>
                <w:sz w:val="20"/>
              </w:rPr>
              <w:t>Note - If the language is not English, then a translation should be available.</w:t>
            </w:r>
          </w:p>
        </w:tc>
        <w:tc>
          <w:tcPr>
            <w:tcW w:w="1765" w:type="dxa"/>
          </w:tcPr>
          <w:p w14:paraId="0FED5C18" w14:textId="77777777" w:rsidR="00D42B36" w:rsidRPr="00177292" w:rsidRDefault="00D42B36" w:rsidP="00177292">
            <w:pPr>
              <w:pStyle w:val="BodyText"/>
              <w:rPr>
                <w:sz w:val="20"/>
              </w:rPr>
            </w:pPr>
          </w:p>
        </w:tc>
        <w:tc>
          <w:tcPr>
            <w:tcW w:w="1766" w:type="dxa"/>
          </w:tcPr>
          <w:p w14:paraId="1FF2B1D4" w14:textId="77777777" w:rsidR="00D42B36" w:rsidRPr="00177292" w:rsidRDefault="00D42B36" w:rsidP="00177292">
            <w:pPr>
              <w:pStyle w:val="BodyText"/>
              <w:rPr>
                <w:sz w:val="20"/>
              </w:rPr>
            </w:pPr>
          </w:p>
        </w:tc>
      </w:tr>
      <w:tr w:rsidR="00964181" w:rsidRPr="00964181" w14:paraId="6C689CE9" w14:textId="77777777" w:rsidTr="00964181">
        <w:tc>
          <w:tcPr>
            <w:tcW w:w="988" w:type="dxa"/>
            <w:shd w:val="clear" w:color="auto" w:fill="000000" w:themeFill="text1"/>
          </w:tcPr>
          <w:p w14:paraId="445DA881" w14:textId="7A728FE2" w:rsidR="00D42B36" w:rsidRPr="00964181" w:rsidRDefault="00964181" w:rsidP="00177292">
            <w:pPr>
              <w:pStyle w:val="BodyText"/>
              <w:rPr>
                <w:b/>
                <w:color w:val="FFFFFF" w:themeColor="background1"/>
                <w:sz w:val="20"/>
              </w:rPr>
            </w:pPr>
            <w:r w:rsidRPr="00964181">
              <w:rPr>
                <w:b/>
                <w:color w:val="FFFFFF" w:themeColor="background1"/>
                <w:sz w:val="20"/>
              </w:rPr>
              <w:t>4.6.1</w:t>
            </w:r>
          </w:p>
        </w:tc>
        <w:tc>
          <w:tcPr>
            <w:tcW w:w="5760" w:type="dxa"/>
            <w:shd w:val="clear" w:color="auto" w:fill="000000" w:themeFill="text1"/>
          </w:tcPr>
          <w:p w14:paraId="581636A0" w14:textId="2B884F39" w:rsidR="00D42B36" w:rsidRPr="00964181" w:rsidRDefault="00964181" w:rsidP="00177292">
            <w:pPr>
              <w:pStyle w:val="BodyText"/>
              <w:rPr>
                <w:b/>
                <w:color w:val="FFFFFF" w:themeColor="background1"/>
                <w:sz w:val="20"/>
              </w:rPr>
            </w:pPr>
            <w:r w:rsidRPr="00964181">
              <w:rPr>
                <w:b/>
                <w:color w:val="FFFFFF" w:themeColor="background1"/>
                <w:sz w:val="20"/>
              </w:rPr>
              <w:t>OUTSOURCING OF MODEL COURSE DELIVERY</w:t>
            </w:r>
          </w:p>
        </w:tc>
        <w:tc>
          <w:tcPr>
            <w:tcW w:w="1765" w:type="dxa"/>
            <w:shd w:val="clear" w:color="auto" w:fill="000000" w:themeFill="text1"/>
          </w:tcPr>
          <w:p w14:paraId="673A8931" w14:textId="77777777" w:rsidR="00D42B36" w:rsidRPr="00964181" w:rsidRDefault="00D42B36" w:rsidP="00177292">
            <w:pPr>
              <w:pStyle w:val="BodyText"/>
              <w:rPr>
                <w:b/>
                <w:color w:val="FFFFFF" w:themeColor="background1"/>
                <w:sz w:val="20"/>
              </w:rPr>
            </w:pPr>
          </w:p>
        </w:tc>
        <w:tc>
          <w:tcPr>
            <w:tcW w:w="1766" w:type="dxa"/>
            <w:shd w:val="clear" w:color="auto" w:fill="000000" w:themeFill="text1"/>
          </w:tcPr>
          <w:p w14:paraId="4BADFA50" w14:textId="77777777" w:rsidR="00D42B36" w:rsidRPr="00964181" w:rsidRDefault="00D42B36" w:rsidP="00177292">
            <w:pPr>
              <w:pStyle w:val="BodyText"/>
              <w:rPr>
                <w:b/>
                <w:color w:val="FFFFFF" w:themeColor="background1"/>
                <w:sz w:val="20"/>
              </w:rPr>
            </w:pPr>
          </w:p>
        </w:tc>
      </w:tr>
      <w:tr w:rsidR="00D42B36" w:rsidRPr="00177292" w14:paraId="2768590A" w14:textId="77777777" w:rsidTr="00D42B36">
        <w:tc>
          <w:tcPr>
            <w:tcW w:w="988" w:type="dxa"/>
          </w:tcPr>
          <w:p w14:paraId="2EFF1430" w14:textId="3AF4EEAA" w:rsidR="00D42B36" w:rsidRPr="00177292" w:rsidRDefault="004A5501" w:rsidP="00177292">
            <w:pPr>
              <w:pStyle w:val="BodyText"/>
              <w:rPr>
                <w:sz w:val="20"/>
              </w:rPr>
            </w:pPr>
            <w:r>
              <w:rPr>
                <w:sz w:val="20"/>
              </w:rPr>
              <w:t>4.6.1.1</w:t>
            </w:r>
          </w:p>
        </w:tc>
        <w:tc>
          <w:tcPr>
            <w:tcW w:w="5760" w:type="dxa"/>
          </w:tcPr>
          <w:p w14:paraId="0AB63AF9" w14:textId="15B58FD3" w:rsidR="00D42B36" w:rsidRDefault="00964181" w:rsidP="00177292">
            <w:pPr>
              <w:pStyle w:val="BodyText"/>
              <w:rPr>
                <w:sz w:val="20"/>
              </w:rPr>
            </w:pPr>
            <w:r>
              <w:rPr>
                <w:sz w:val="20"/>
              </w:rPr>
              <w:t>Are t</w:t>
            </w:r>
            <w:r w:rsidRPr="00964181">
              <w:rPr>
                <w:sz w:val="20"/>
              </w:rPr>
              <w:t xml:space="preserve">hird parties </w:t>
            </w:r>
            <w:r>
              <w:rPr>
                <w:sz w:val="20"/>
              </w:rPr>
              <w:t xml:space="preserve">being used </w:t>
            </w:r>
            <w:r w:rsidRPr="00964181">
              <w:rPr>
                <w:sz w:val="20"/>
              </w:rPr>
              <w:t>to deliver</w:t>
            </w:r>
            <w:r>
              <w:rPr>
                <w:sz w:val="20"/>
              </w:rPr>
              <w:t xml:space="preserve"> the model course</w:t>
            </w:r>
            <w:r w:rsidRPr="00964181">
              <w:rPr>
                <w:sz w:val="20"/>
              </w:rPr>
              <w:t>, in full</w:t>
            </w:r>
            <w:r>
              <w:rPr>
                <w:sz w:val="20"/>
              </w:rPr>
              <w:t xml:space="preserve"> or in part?</w:t>
            </w:r>
          </w:p>
        </w:tc>
        <w:tc>
          <w:tcPr>
            <w:tcW w:w="1765" w:type="dxa"/>
          </w:tcPr>
          <w:p w14:paraId="0C012B84" w14:textId="77777777" w:rsidR="00D42B36" w:rsidRPr="00177292" w:rsidRDefault="00D42B36" w:rsidP="00177292">
            <w:pPr>
              <w:pStyle w:val="BodyText"/>
              <w:rPr>
                <w:sz w:val="20"/>
              </w:rPr>
            </w:pPr>
          </w:p>
        </w:tc>
        <w:tc>
          <w:tcPr>
            <w:tcW w:w="1766" w:type="dxa"/>
          </w:tcPr>
          <w:p w14:paraId="23EF1E41" w14:textId="77777777" w:rsidR="00D42B36" w:rsidRPr="00177292" w:rsidRDefault="00D42B36" w:rsidP="00177292">
            <w:pPr>
              <w:pStyle w:val="BodyText"/>
              <w:rPr>
                <w:sz w:val="20"/>
              </w:rPr>
            </w:pPr>
          </w:p>
        </w:tc>
      </w:tr>
      <w:tr w:rsidR="00964181" w:rsidRPr="00177292" w14:paraId="74F271D1" w14:textId="77777777" w:rsidTr="00D42B36">
        <w:tc>
          <w:tcPr>
            <w:tcW w:w="988" w:type="dxa"/>
          </w:tcPr>
          <w:p w14:paraId="0823D3A7" w14:textId="248B1077" w:rsidR="00964181" w:rsidRPr="00177292" w:rsidRDefault="004A5501" w:rsidP="00177292">
            <w:pPr>
              <w:pStyle w:val="BodyText"/>
              <w:rPr>
                <w:sz w:val="20"/>
              </w:rPr>
            </w:pPr>
            <w:r>
              <w:rPr>
                <w:sz w:val="20"/>
              </w:rPr>
              <w:t>4.6.1.2</w:t>
            </w:r>
          </w:p>
        </w:tc>
        <w:tc>
          <w:tcPr>
            <w:tcW w:w="5760" w:type="dxa"/>
          </w:tcPr>
          <w:p w14:paraId="617B5E5F" w14:textId="751D0BE7" w:rsidR="00964181" w:rsidRDefault="00964181" w:rsidP="004A5501">
            <w:pPr>
              <w:pStyle w:val="BodyText"/>
              <w:rPr>
                <w:sz w:val="20"/>
              </w:rPr>
            </w:pPr>
            <w:r>
              <w:rPr>
                <w:sz w:val="20"/>
              </w:rPr>
              <w:t xml:space="preserve">What mechanisms are employed to ensure that the </w:t>
            </w:r>
            <w:r w:rsidRPr="00964181">
              <w:rPr>
                <w:sz w:val="20"/>
              </w:rPr>
              <w:t>services provided by the third party are</w:t>
            </w:r>
            <w:r w:rsidR="004A5501">
              <w:rPr>
                <w:sz w:val="20"/>
              </w:rPr>
              <w:t>:</w:t>
            </w:r>
            <w:r w:rsidRPr="00964181">
              <w:rPr>
                <w:sz w:val="20"/>
              </w:rPr>
              <w:t xml:space="preserve"> </w:t>
            </w:r>
          </w:p>
        </w:tc>
        <w:tc>
          <w:tcPr>
            <w:tcW w:w="1765" w:type="dxa"/>
          </w:tcPr>
          <w:p w14:paraId="54E03EE6" w14:textId="77777777" w:rsidR="00964181" w:rsidRPr="00177292" w:rsidRDefault="00964181" w:rsidP="00177292">
            <w:pPr>
              <w:pStyle w:val="BodyText"/>
              <w:rPr>
                <w:sz w:val="20"/>
              </w:rPr>
            </w:pPr>
          </w:p>
        </w:tc>
        <w:tc>
          <w:tcPr>
            <w:tcW w:w="1766" w:type="dxa"/>
          </w:tcPr>
          <w:p w14:paraId="39D9D5F9" w14:textId="77777777" w:rsidR="00964181" w:rsidRPr="00177292" w:rsidRDefault="00964181" w:rsidP="00177292">
            <w:pPr>
              <w:pStyle w:val="BodyText"/>
              <w:rPr>
                <w:sz w:val="20"/>
              </w:rPr>
            </w:pPr>
          </w:p>
        </w:tc>
      </w:tr>
      <w:tr w:rsidR="004A5501" w:rsidRPr="00177292" w14:paraId="5CB7EE40" w14:textId="77777777" w:rsidTr="00D42B36">
        <w:tc>
          <w:tcPr>
            <w:tcW w:w="988" w:type="dxa"/>
          </w:tcPr>
          <w:p w14:paraId="33A089ED" w14:textId="4862FFD5" w:rsidR="004A5501" w:rsidRDefault="004A5501" w:rsidP="00177292">
            <w:pPr>
              <w:pStyle w:val="BodyText"/>
              <w:rPr>
                <w:sz w:val="20"/>
              </w:rPr>
            </w:pPr>
            <w:r>
              <w:rPr>
                <w:sz w:val="20"/>
              </w:rPr>
              <w:t>4.6.1.2.1</w:t>
            </w:r>
          </w:p>
        </w:tc>
        <w:tc>
          <w:tcPr>
            <w:tcW w:w="5760" w:type="dxa"/>
          </w:tcPr>
          <w:p w14:paraId="30D806D7" w14:textId="09AEC4C0" w:rsidR="004A5501" w:rsidRPr="004A5501" w:rsidRDefault="004A5501" w:rsidP="00B710BE">
            <w:pPr>
              <w:pStyle w:val="BodyText"/>
              <w:numPr>
                <w:ilvl w:val="0"/>
                <w:numId w:val="38"/>
              </w:numPr>
              <w:ind w:left="360"/>
              <w:rPr>
                <w:sz w:val="20"/>
              </w:rPr>
            </w:pPr>
            <w:r w:rsidRPr="004A5501">
              <w:rPr>
                <w:sz w:val="20"/>
              </w:rPr>
              <w:t>in compliance with the relevant IALA model course</w:t>
            </w:r>
          </w:p>
        </w:tc>
        <w:tc>
          <w:tcPr>
            <w:tcW w:w="1765" w:type="dxa"/>
          </w:tcPr>
          <w:p w14:paraId="6A8B335B" w14:textId="77777777" w:rsidR="004A5501" w:rsidRPr="00177292" w:rsidRDefault="004A5501" w:rsidP="00177292">
            <w:pPr>
              <w:pStyle w:val="BodyText"/>
              <w:rPr>
                <w:sz w:val="20"/>
              </w:rPr>
            </w:pPr>
          </w:p>
        </w:tc>
        <w:tc>
          <w:tcPr>
            <w:tcW w:w="1766" w:type="dxa"/>
          </w:tcPr>
          <w:p w14:paraId="793E0E4F" w14:textId="77777777" w:rsidR="004A5501" w:rsidRPr="00177292" w:rsidRDefault="004A5501" w:rsidP="00177292">
            <w:pPr>
              <w:pStyle w:val="BodyText"/>
              <w:rPr>
                <w:sz w:val="20"/>
              </w:rPr>
            </w:pPr>
          </w:p>
        </w:tc>
      </w:tr>
      <w:tr w:rsidR="00964181" w:rsidRPr="00177292" w14:paraId="163D8DEC" w14:textId="77777777" w:rsidTr="00D42B36">
        <w:tc>
          <w:tcPr>
            <w:tcW w:w="988" w:type="dxa"/>
          </w:tcPr>
          <w:p w14:paraId="2B166284" w14:textId="572B5F7D" w:rsidR="00964181" w:rsidRPr="00177292" w:rsidRDefault="004A5501" w:rsidP="00177292">
            <w:pPr>
              <w:pStyle w:val="BodyText"/>
              <w:rPr>
                <w:sz w:val="20"/>
              </w:rPr>
            </w:pPr>
            <w:r>
              <w:rPr>
                <w:sz w:val="20"/>
              </w:rPr>
              <w:t>4.6.1.2.2</w:t>
            </w:r>
          </w:p>
        </w:tc>
        <w:tc>
          <w:tcPr>
            <w:tcW w:w="5760" w:type="dxa"/>
          </w:tcPr>
          <w:p w14:paraId="14CE2FBB" w14:textId="1FC9E321" w:rsidR="00964181" w:rsidRDefault="004A5501" w:rsidP="00DA5537">
            <w:pPr>
              <w:pStyle w:val="BodyText"/>
              <w:numPr>
                <w:ilvl w:val="0"/>
                <w:numId w:val="38"/>
              </w:numPr>
              <w:ind w:left="360"/>
              <w:rPr>
                <w:sz w:val="20"/>
              </w:rPr>
            </w:pPr>
            <w:proofErr w:type="gramStart"/>
            <w:r w:rsidRPr="00964181">
              <w:rPr>
                <w:sz w:val="20"/>
              </w:rPr>
              <w:t>consistent</w:t>
            </w:r>
            <w:proofErr w:type="gramEnd"/>
            <w:r w:rsidRPr="00964181">
              <w:rPr>
                <w:sz w:val="20"/>
              </w:rPr>
              <w:t xml:space="preserve"> with the </w:t>
            </w:r>
            <w:r w:rsidR="00BE64AA">
              <w:rPr>
                <w:sz w:val="20"/>
              </w:rPr>
              <w:t>training organization</w:t>
            </w:r>
            <w:r w:rsidRPr="00964181">
              <w:rPr>
                <w:sz w:val="20"/>
              </w:rPr>
              <w:t xml:space="preserve"> EOMS</w:t>
            </w:r>
            <w:r>
              <w:rPr>
                <w:sz w:val="20"/>
              </w:rPr>
              <w:t xml:space="preserve">.  </w:t>
            </w:r>
          </w:p>
        </w:tc>
        <w:tc>
          <w:tcPr>
            <w:tcW w:w="1765" w:type="dxa"/>
          </w:tcPr>
          <w:p w14:paraId="4509E13D" w14:textId="77777777" w:rsidR="00964181" w:rsidRPr="00177292" w:rsidRDefault="00964181" w:rsidP="00177292">
            <w:pPr>
              <w:pStyle w:val="BodyText"/>
              <w:rPr>
                <w:sz w:val="20"/>
              </w:rPr>
            </w:pPr>
          </w:p>
        </w:tc>
        <w:tc>
          <w:tcPr>
            <w:tcW w:w="1766" w:type="dxa"/>
          </w:tcPr>
          <w:p w14:paraId="2712C5DE" w14:textId="77777777" w:rsidR="00964181" w:rsidRPr="00177292" w:rsidRDefault="00964181" w:rsidP="00177292">
            <w:pPr>
              <w:pStyle w:val="BodyText"/>
              <w:rPr>
                <w:sz w:val="20"/>
              </w:rPr>
            </w:pPr>
          </w:p>
        </w:tc>
      </w:tr>
      <w:tr w:rsidR="00DA5537" w:rsidRPr="00177292" w14:paraId="3336EDD3" w14:textId="77777777" w:rsidTr="00D42B36">
        <w:tc>
          <w:tcPr>
            <w:tcW w:w="988" w:type="dxa"/>
          </w:tcPr>
          <w:p w14:paraId="6977A5FF" w14:textId="00DD9818" w:rsidR="00DA5537" w:rsidRDefault="00DA5537" w:rsidP="00177292">
            <w:pPr>
              <w:pStyle w:val="BodyText"/>
              <w:rPr>
                <w:sz w:val="20"/>
              </w:rPr>
            </w:pPr>
            <w:r>
              <w:rPr>
                <w:sz w:val="20"/>
              </w:rPr>
              <w:t>4.6.1.3</w:t>
            </w:r>
          </w:p>
        </w:tc>
        <w:tc>
          <w:tcPr>
            <w:tcW w:w="5760" w:type="dxa"/>
          </w:tcPr>
          <w:p w14:paraId="2E28230C" w14:textId="6E14536B" w:rsidR="00DA5537" w:rsidRPr="00964181" w:rsidRDefault="00DA5537" w:rsidP="00DA5537">
            <w:pPr>
              <w:pStyle w:val="BodyText"/>
              <w:rPr>
                <w:sz w:val="20"/>
              </w:rPr>
            </w:pPr>
            <w:r>
              <w:rPr>
                <w:sz w:val="20"/>
              </w:rPr>
              <w:t xml:space="preserve">How </w:t>
            </w:r>
            <w:proofErr w:type="gramStart"/>
            <w:r>
              <w:rPr>
                <w:sz w:val="20"/>
              </w:rPr>
              <w:t xml:space="preserve">is the </w:t>
            </w:r>
            <w:r w:rsidRPr="004A5501">
              <w:rPr>
                <w:sz w:val="20"/>
              </w:rPr>
              <w:t>third party</w:t>
            </w:r>
            <w:proofErr w:type="gramEnd"/>
            <w:r w:rsidRPr="004A5501">
              <w:rPr>
                <w:sz w:val="20"/>
              </w:rPr>
              <w:t xml:space="preserve"> is trained in</w:t>
            </w:r>
            <w:r>
              <w:rPr>
                <w:sz w:val="20"/>
              </w:rPr>
              <w:t>,</w:t>
            </w:r>
            <w:r w:rsidRPr="004A5501">
              <w:rPr>
                <w:sz w:val="20"/>
              </w:rPr>
              <w:t xml:space="preserve"> and </w:t>
            </w:r>
            <w:r>
              <w:rPr>
                <w:sz w:val="20"/>
              </w:rPr>
              <w:t xml:space="preserve">made </w:t>
            </w:r>
            <w:r w:rsidRPr="004A5501">
              <w:rPr>
                <w:sz w:val="20"/>
              </w:rPr>
              <w:t xml:space="preserve">aware of the requirements and procedures of the </w:t>
            </w:r>
            <w:r w:rsidR="00BE64AA">
              <w:rPr>
                <w:sz w:val="20"/>
              </w:rPr>
              <w:t>training organization</w:t>
            </w:r>
            <w:r w:rsidRPr="004A5501">
              <w:rPr>
                <w:sz w:val="20"/>
              </w:rPr>
              <w:t>s EOMS</w:t>
            </w:r>
            <w:r>
              <w:rPr>
                <w:sz w:val="20"/>
              </w:rPr>
              <w:t>?</w:t>
            </w:r>
          </w:p>
        </w:tc>
        <w:tc>
          <w:tcPr>
            <w:tcW w:w="1765" w:type="dxa"/>
          </w:tcPr>
          <w:p w14:paraId="54D53D0E" w14:textId="77777777" w:rsidR="00DA5537" w:rsidRPr="00177292" w:rsidRDefault="00DA5537" w:rsidP="00177292">
            <w:pPr>
              <w:pStyle w:val="BodyText"/>
              <w:rPr>
                <w:sz w:val="20"/>
              </w:rPr>
            </w:pPr>
          </w:p>
        </w:tc>
        <w:tc>
          <w:tcPr>
            <w:tcW w:w="1766" w:type="dxa"/>
          </w:tcPr>
          <w:p w14:paraId="139416AF" w14:textId="77777777" w:rsidR="00DA5537" w:rsidRPr="00177292" w:rsidRDefault="00DA5537" w:rsidP="00177292">
            <w:pPr>
              <w:pStyle w:val="BodyText"/>
              <w:rPr>
                <w:sz w:val="20"/>
              </w:rPr>
            </w:pPr>
          </w:p>
        </w:tc>
      </w:tr>
    </w:tbl>
    <w:p w14:paraId="6E549EA8" w14:textId="77777777" w:rsidR="00EE4700" w:rsidRDefault="00EE4700">
      <w:pPr>
        <w:spacing w:after="200" w:line="276" w:lineRule="auto"/>
        <w:rPr>
          <w:b/>
        </w:rPr>
      </w:pPr>
    </w:p>
    <w:p w14:paraId="18C870F7" w14:textId="09B863A2" w:rsidR="00EE4700" w:rsidRPr="002A7F64" w:rsidRDefault="002A7F64" w:rsidP="00EE4700">
      <w:pPr>
        <w:pStyle w:val="BodyText"/>
        <w:rPr>
          <w:highlight w:val="yellow"/>
        </w:rPr>
      </w:pPr>
      <w:r w:rsidRPr="002A7F64">
        <w:rPr>
          <w:highlight w:val="yellow"/>
        </w:rPr>
        <w:lastRenderedPageBreak/>
        <w:t xml:space="preserve">There may be a </w:t>
      </w:r>
      <w:r w:rsidR="002A3488">
        <w:rPr>
          <w:highlight w:val="yellow"/>
        </w:rPr>
        <w:t xml:space="preserve">small </w:t>
      </w:r>
      <w:r w:rsidRPr="002A7F64">
        <w:rPr>
          <w:highlight w:val="yellow"/>
        </w:rPr>
        <w:t>handful of a</w:t>
      </w:r>
      <w:r w:rsidR="00EE4700" w:rsidRPr="002A7F64">
        <w:rPr>
          <w:highlight w:val="yellow"/>
        </w:rPr>
        <w:t xml:space="preserve">dditional questions from the existing Guideline that may be useful either here in Annex B or Annex A. </w:t>
      </w:r>
      <w:r w:rsidRPr="002A7F64">
        <w:rPr>
          <w:highlight w:val="yellow"/>
        </w:rPr>
        <w:t xml:space="preserve"> ….. </w:t>
      </w:r>
      <w:proofErr w:type="gramStart"/>
      <w:r w:rsidRPr="002A7F64">
        <w:rPr>
          <w:highlight w:val="yellow"/>
        </w:rPr>
        <w:t>but</w:t>
      </w:r>
      <w:proofErr w:type="gramEnd"/>
      <w:r w:rsidRPr="002A7F64">
        <w:rPr>
          <w:highlight w:val="yellow"/>
        </w:rPr>
        <w:t xml:space="preserve"> </w:t>
      </w:r>
      <w:r>
        <w:rPr>
          <w:highlight w:val="yellow"/>
        </w:rPr>
        <w:t xml:space="preserve">most </w:t>
      </w:r>
      <w:r w:rsidRPr="002A7F64">
        <w:rPr>
          <w:highlight w:val="yellow"/>
        </w:rPr>
        <w:t xml:space="preserve">will need to be reworded to align </w:t>
      </w:r>
      <w:r w:rsidR="00924827">
        <w:rPr>
          <w:highlight w:val="yellow"/>
        </w:rPr>
        <w:t xml:space="preserve">with </w:t>
      </w:r>
      <w:r>
        <w:rPr>
          <w:highlight w:val="yellow"/>
        </w:rPr>
        <w:t xml:space="preserve">terminology </w:t>
      </w:r>
      <w:r w:rsidR="00924827">
        <w:rPr>
          <w:highlight w:val="yellow"/>
        </w:rPr>
        <w:t xml:space="preserve">in </w:t>
      </w:r>
      <w:r w:rsidRPr="002A7F64">
        <w:rPr>
          <w:highlight w:val="yellow"/>
        </w:rPr>
        <w:t>ISO 21001:2018</w:t>
      </w:r>
      <w:r>
        <w:rPr>
          <w:highlight w:val="yellow"/>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8395"/>
      </w:tblGrid>
      <w:tr w:rsidR="002A7F64" w:rsidRPr="002A7F64" w14:paraId="07201D7D" w14:textId="77777777" w:rsidTr="002A7F64">
        <w:trPr>
          <w:trHeight w:val="208"/>
        </w:trPr>
        <w:tc>
          <w:tcPr>
            <w:tcW w:w="301" w:type="pct"/>
            <w:shd w:val="clear" w:color="auto" w:fill="D9D9D9" w:themeFill="background1" w:themeFillShade="D9"/>
            <w:vAlign w:val="center"/>
          </w:tcPr>
          <w:p w14:paraId="14ED3D5E"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6C5800B5"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b/>
                <w:sz w:val="20"/>
                <w:szCs w:val="20"/>
                <w:highlight w:val="yellow"/>
              </w:rPr>
              <w:t>2.10  Training Development</w:t>
            </w:r>
          </w:p>
        </w:tc>
      </w:tr>
      <w:tr w:rsidR="002A7F64" w:rsidRPr="002A7F64" w14:paraId="556AC0A0" w14:textId="77777777" w:rsidTr="002A7F64">
        <w:trPr>
          <w:trHeight w:val="126"/>
        </w:trPr>
        <w:tc>
          <w:tcPr>
            <w:tcW w:w="301" w:type="pct"/>
            <w:shd w:val="clear" w:color="auto" w:fill="D9D9D9" w:themeFill="background1" w:themeFillShade="D9"/>
            <w:vAlign w:val="center"/>
          </w:tcPr>
          <w:p w14:paraId="7617F017"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0F629E97"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b/>
                <w:sz w:val="20"/>
                <w:szCs w:val="20"/>
                <w:highlight w:val="yellow"/>
              </w:rPr>
              <w:t>2.10.1  Training Course Development</w:t>
            </w:r>
          </w:p>
        </w:tc>
      </w:tr>
      <w:tr w:rsidR="002A7F64" w:rsidRPr="002A7F64" w14:paraId="07EE985F" w14:textId="77777777" w:rsidTr="00C25765">
        <w:trPr>
          <w:trHeight w:val="354"/>
        </w:trPr>
        <w:tc>
          <w:tcPr>
            <w:tcW w:w="301" w:type="pct"/>
            <w:tcBorders>
              <w:bottom w:val="single" w:sz="4" w:space="0" w:color="auto"/>
            </w:tcBorders>
            <w:shd w:val="clear" w:color="auto" w:fill="auto"/>
            <w:vAlign w:val="center"/>
          </w:tcPr>
          <w:p w14:paraId="7B6C95AF"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2.10.1.1</w:t>
            </w:r>
          </w:p>
        </w:tc>
        <w:tc>
          <w:tcPr>
            <w:tcW w:w="1404" w:type="pct"/>
            <w:shd w:val="clear" w:color="auto" w:fill="auto"/>
            <w:vAlign w:val="center"/>
          </w:tcPr>
          <w:p w14:paraId="0FB7596E"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Is there a documented procedure to control and verify the development in training courses in order to ensure that training requirements are met?</w:t>
            </w:r>
          </w:p>
        </w:tc>
      </w:tr>
      <w:tr w:rsidR="002A7F64" w:rsidRPr="002A7F64" w14:paraId="2AE8A7BA" w14:textId="77777777" w:rsidTr="002A7F64">
        <w:trPr>
          <w:trHeight w:val="60"/>
        </w:trPr>
        <w:tc>
          <w:tcPr>
            <w:tcW w:w="301" w:type="pct"/>
            <w:tcBorders>
              <w:top w:val="single" w:sz="4" w:space="0" w:color="auto"/>
              <w:left w:val="single" w:sz="4" w:space="0" w:color="auto"/>
              <w:bottom w:val="nil"/>
              <w:right w:val="single" w:sz="4" w:space="0" w:color="auto"/>
            </w:tcBorders>
            <w:shd w:val="clear" w:color="auto" w:fill="auto"/>
            <w:vAlign w:val="center"/>
          </w:tcPr>
          <w:p w14:paraId="67582BF5"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2.10.1.2</w:t>
            </w:r>
          </w:p>
        </w:tc>
        <w:tc>
          <w:tcPr>
            <w:tcW w:w="1404" w:type="pct"/>
            <w:tcBorders>
              <w:left w:val="single" w:sz="4" w:space="0" w:color="auto"/>
            </w:tcBorders>
            <w:shd w:val="clear" w:color="auto" w:fill="auto"/>
            <w:vAlign w:val="center"/>
          </w:tcPr>
          <w:p w14:paraId="3C9B3FBA"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Does the training course development procedure ensure that:</w:t>
            </w:r>
          </w:p>
        </w:tc>
      </w:tr>
      <w:tr w:rsidR="002A7F64" w:rsidRPr="002A7F64" w14:paraId="2F78A045"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3A77464A"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0CD055CF" w14:textId="77777777" w:rsidR="002A7F64" w:rsidRPr="002A7F64" w:rsidRDefault="002A7F64" w:rsidP="002A7F64">
            <w:pPr>
              <w:pStyle w:val="ListParagraph"/>
              <w:keepNext/>
              <w:numPr>
                <w:ilvl w:val="0"/>
                <w:numId w:val="52"/>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Responsibility and authority for training course development and review activities are assigned to qualified personnel?</w:t>
            </w:r>
          </w:p>
        </w:tc>
      </w:tr>
      <w:tr w:rsidR="002A7F64" w:rsidRPr="002A7F64" w14:paraId="6369F5D2"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41A94824"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16415516"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Requirements for the pertinent model course and the authority are taken into account?</w:t>
            </w:r>
          </w:p>
        </w:tc>
      </w:tr>
      <w:tr w:rsidR="002A7F64" w:rsidRPr="002A7F64" w14:paraId="4D79A7E2"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73086868"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249A45EF"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Training course objectives are defined in terms of targeted qualifications?</w:t>
            </w:r>
          </w:p>
        </w:tc>
      </w:tr>
      <w:tr w:rsidR="002A7F64" w:rsidRPr="002A7F64" w14:paraId="32960064"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4F2A5C92"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272E3438"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proofErr w:type="gramStart"/>
            <w:r w:rsidRPr="002A7F64">
              <w:rPr>
                <w:rFonts w:asciiTheme="minorHAnsi" w:hAnsiTheme="minorHAnsi" w:cstheme="minorHAnsi"/>
                <w:spacing w:val="0"/>
                <w:szCs w:val="20"/>
                <w:highlight w:val="yellow"/>
              </w:rPr>
              <w:t>Students</w:t>
            </w:r>
            <w:proofErr w:type="gramEnd"/>
            <w:r w:rsidRPr="002A7F64">
              <w:rPr>
                <w:rFonts w:asciiTheme="minorHAnsi" w:hAnsiTheme="minorHAnsi" w:cstheme="minorHAnsi"/>
                <w:spacing w:val="0"/>
                <w:szCs w:val="20"/>
                <w:highlight w:val="yellow"/>
              </w:rPr>
              <w:t xml:space="preserve"> knowledge and competence requirements are taken into account?</w:t>
            </w:r>
          </w:p>
        </w:tc>
      </w:tr>
      <w:tr w:rsidR="002A7F64" w:rsidRPr="002A7F64" w14:paraId="2F1C5312"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3F99D113"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0AF68A17"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Appropriate use of simulators is taken into account?</w:t>
            </w:r>
          </w:p>
        </w:tc>
      </w:tr>
      <w:tr w:rsidR="002A7F64" w:rsidRPr="002A7F64" w14:paraId="791F093F" w14:textId="77777777" w:rsidTr="00C25765">
        <w:trPr>
          <w:trHeight w:val="567"/>
        </w:trPr>
        <w:tc>
          <w:tcPr>
            <w:tcW w:w="301" w:type="pct"/>
            <w:tcBorders>
              <w:top w:val="nil"/>
              <w:left w:val="single" w:sz="4" w:space="0" w:color="auto"/>
              <w:bottom w:val="nil"/>
              <w:right w:val="single" w:sz="4" w:space="0" w:color="auto"/>
            </w:tcBorders>
            <w:shd w:val="clear" w:color="auto" w:fill="auto"/>
            <w:vAlign w:val="center"/>
          </w:tcPr>
          <w:p w14:paraId="6CABB4A6"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123E3FB7"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Appropriate reference documents are made available to persons involved in training course development?</w:t>
            </w:r>
          </w:p>
        </w:tc>
      </w:tr>
      <w:tr w:rsidR="002A7F64" w:rsidRPr="002A7F64" w14:paraId="6F16C328"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36B2B7D0"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01427F35"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Ambiguities within the training course documentation are resolved?</w:t>
            </w:r>
          </w:p>
        </w:tc>
      </w:tr>
      <w:tr w:rsidR="002A7F64" w:rsidRPr="002A7F64" w14:paraId="6958A9D6" w14:textId="77777777" w:rsidTr="002A7F64">
        <w:trPr>
          <w:trHeight w:val="60"/>
        </w:trPr>
        <w:tc>
          <w:tcPr>
            <w:tcW w:w="301" w:type="pct"/>
            <w:tcBorders>
              <w:top w:val="nil"/>
              <w:left w:val="single" w:sz="4" w:space="0" w:color="auto"/>
              <w:bottom w:val="single" w:sz="4" w:space="0" w:color="auto"/>
              <w:right w:val="single" w:sz="4" w:space="0" w:color="auto"/>
            </w:tcBorders>
            <w:shd w:val="clear" w:color="auto" w:fill="auto"/>
            <w:vAlign w:val="center"/>
          </w:tcPr>
          <w:p w14:paraId="5749CA7F"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44EA3DFB"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Review of training course documentation is controlled?</w:t>
            </w:r>
          </w:p>
        </w:tc>
      </w:tr>
      <w:tr w:rsidR="002A7F64" w:rsidRPr="002A7F64" w14:paraId="7EEC1647" w14:textId="77777777" w:rsidTr="002A7F64">
        <w:trPr>
          <w:trHeight w:val="60"/>
        </w:trPr>
        <w:tc>
          <w:tcPr>
            <w:tcW w:w="301" w:type="pct"/>
            <w:tcBorders>
              <w:top w:val="single" w:sz="4" w:space="0" w:color="auto"/>
            </w:tcBorders>
            <w:shd w:val="clear" w:color="auto" w:fill="auto"/>
            <w:vAlign w:val="center"/>
          </w:tcPr>
          <w:p w14:paraId="097866EA"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2.10.1.3</w:t>
            </w:r>
          </w:p>
        </w:tc>
        <w:tc>
          <w:tcPr>
            <w:tcW w:w="1404" w:type="pct"/>
            <w:shd w:val="clear" w:color="auto" w:fill="auto"/>
            <w:vAlign w:val="center"/>
          </w:tcPr>
          <w:p w14:paraId="6B10CF42"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Are records of training course development maintained?</w:t>
            </w:r>
          </w:p>
        </w:tc>
      </w:tr>
      <w:tr w:rsidR="002A7F64" w:rsidRPr="002A7F64" w14:paraId="4C8526D4" w14:textId="77777777" w:rsidTr="002A7F64">
        <w:trPr>
          <w:trHeight w:val="60"/>
        </w:trPr>
        <w:tc>
          <w:tcPr>
            <w:tcW w:w="301" w:type="pct"/>
            <w:tcBorders>
              <w:top w:val="single" w:sz="4" w:space="0" w:color="auto"/>
            </w:tcBorders>
            <w:shd w:val="clear" w:color="auto" w:fill="D9D9D9" w:themeFill="background1" w:themeFillShade="D9"/>
            <w:vAlign w:val="center"/>
          </w:tcPr>
          <w:p w14:paraId="421F9303"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50579F3F"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b/>
                <w:sz w:val="20"/>
                <w:szCs w:val="20"/>
                <w:highlight w:val="yellow"/>
              </w:rPr>
              <w:t>2.10.3  Training Plan</w:t>
            </w:r>
          </w:p>
        </w:tc>
      </w:tr>
      <w:tr w:rsidR="002A7F64" w:rsidRPr="002A7F64" w14:paraId="20AAC429" w14:textId="77777777" w:rsidTr="00C25765">
        <w:trPr>
          <w:trHeight w:val="187"/>
        </w:trPr>
        <w:tc>
          <w:tcPr>
            <w:tcW w:w="301" w:type="pct"/>
            <w:tcBorders>
              <w:bottom w:val="single" w:sz="4" w:space="0" w:color="auto"/>
            </w:tcBorders>
            <w:shd w:val="clear" w:color="auto" w:fill="auto"/>
            <w:vAlign w:val="center"/>
          </w:tcPr>
          <w:p w14:paraId="2B2F5EEB"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2.10.3.1</w:t>
            </w:r>
          </w:p>
        </w:tc>
        <w:tc>
          <w:tcPr>
            <w:tcW w:w="1404" w:type="pct"/>
            <w:shd w:val="clear" w:color="auto" w:fill="auto"/>
            <w:vAlign w:val="center"/>
          </w:tcPr>
          <w:p w14:paraId="53593749"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Are the training plans for each course defined and documented?</w:t>
            </w:r>
          </w:p>
        </w:tc>
      </w:tr>
      <w:tr w:rsidR="002A7F64" w:rsidRPr="002A7F64" w14:paraId="29C1F328" w14:textId="77777777" w:rsidTr="00C25765">
        <w:trPr>
          <w:trHeight w:val="123"/>
        </w:trPr>
        <w:tc>
          <w:tcPr>
            <w:tcW w:w="301" w:type="pct"/>
            <w:tcBorders>
              <w:top w:val="single" w:sz="4" w:space="0" w:color="auto"/>
              <w:left w:val="single" w:sz="4" w:space="0" w:color="auto"/>
              <w:bottom w:val="nil"/>
              <w:right w:val="single" w:sz="4" w:space="0" w:color="auto"/>
            </w:tcBorders>
            <w:shd w:val="clear" w:color="auto" w:fill="auto"/>
            <w:vAlign w:val="center"/>
          </w:tcPr>
          <w:p w14:paraId="52342E2A"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2.10.3.2</w:t>
            </w:r>
          </w:p>
        </w:tc>
        <w:tc>
          <w:tcPr>
            <w:tcW w:w="1404" w:type="pct"/>
            <w:tcBorders>
              <w:left w:val="single" w:sz="4" w:space="0" w:color="auto"/>
            </w:tcBorders>
            <w:shd w:val="clear" w:color="auto" w:fill="auto"/>
            <w:vAlign w:val="center"/>
          </w:tcPr>
          <w:p w14:paraId="36DBCFDC"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Do these plans include:</w:t>
            </w:r>
          </w:p>
        </w:tc>
      </w:tr>
      <w:tr w:rsidR="002A7F64" w:rsidRPr="002A7F64" w14:paraId="445B0BC2" w14:textId="77777777" w:rsidTr="00C25765">
        <w:trPr>
          <w:trHeight w:val="155"/>
        </w:trPr>
        <w:tc>
          <w:tcPr>
            <w:tcW w:w="301" w:type="pct"/>
            <w:tcBorders>
              <w:top w:val="nil"/>
              <w:left w:val="single" w:sz="4" w:space="0" w:color="auto"/>
              <w:bottom w:val="nil"/>
              <w:right w:val="single" w:sz="4" w:space="0" w:color="auto"/>
            </w:tcBorders>
            <w:shd w:val="clear" w:color="auto" w:fill="auto"/>
            <w:vAlign w:val="center"/>
          </w:tcPr>
          <w:p w14:paraId="1099FCE8"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7E880CAC" w14:textId="77777777" w:rsidR="002A7F64" w:rsidRPr="002A7F64" w:rsidRDefault="002A7F64" w:rsidP="002A7F64">
            <w:pPr>
              <w:pStyle w:val="ListParagraph"/>
              <w:keepNext/>
              <w:numPr>
                <w:ilvl w:val="0"/>
                <w:numId w:val="53"/>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A description of the training course?</w:t>
            </w:r>
          </w:p>
        </w:tc>
      </w:tr>
      <w:tr w:rsidR="002A7F64" w:rsidRPr="002A7F64" w14:paraId="332CF4E2" w14:textId="77777777" w:rsidTr="00C25765">
        <w:trPr>
          <w:trHeight w:val="186"/>
        </w:trPr>
        <w:tc>
          <w:tcPr>
            <w:tcW w:w="301" w:type="pct"/>
            <w:tcBorders>
              <w:top w:val="nil"/>
              <w:left w:val="single" w:sz="4" w:space="0" w:color="auto"/>
              <w:bottom w:val="nil"/>
              <w:right w:val="single" w:sz="4" w:space="0" w:color="auto"/>
            </w:tcBorders>
            <w:shd w:val="clear" w:color="auto" w:fill="auto"/>
            <w:vAlign w:val="center"/>
          </w:tcPr>
          <w:p w14:paraId="73DEF341"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4B270664"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Prerequisite student qualifications?</w:t>
            </w:r>
          </w:p>
        </w:tc>
      </w:tr>
      <w:tr w:rsidR="002A7F64" w:rsidRPr="002A7F64" w14:paraId="53F0FF13" w14:textId="77777777" w:rsidTr="00C25765">
        <w:trPr>
          <w:trHeight w:val="56"/>
        </w:trPr>
        <w:tc>
          <w:tcPr>
            <w:tcW w:w="301" w:type="pct"/>
            <w:tcBorders>
              <w:top w:val="nil"/>
              <w:left w:val="single" w:sz="4" w:space="0" w:color="auto"/>
              <w:bottom w:val="nil"/>
              <w:right w:val="single" w:sz="4" w:space="0" w:color="auto"/>
            </w:tcBorders>
            <w:shd w:val="clear" w:color="auto" w:fill="auto"/>
            <w:vAlign w:val="center"/>
          </w:tcPr>
          <w:p w14:paraId="5EBB51AD"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53392FF0"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Identification of required resources?</w:t>
            </w:r>
          </w:p>
        </w:tc>
      </w:tr>
      <w:tr w:rsidR="002A7F64" w:rsidRPr="002A7F64" w14:paraId="186940F0" w14:textId="77777777" w:rsidTr="00C25765">
        <w:trPr>
          <w:trHeight w:val="236"/>
        </w:trPr>
        <w:tc>
          <w:tcPr>
            <w:tcW w:w="301" w:type="pct"/>
            <w:tcBorders>
              <w:top w:val="nil"/>
              <w:left w:val="single" w:sz="4" w:space="0" w:color="auto"/>
              <w:bottom w:val="nil"/>
              <w:right w:val="single" w:sz="4" w:space="0" w:color="auto"/>
            </w:tcBorders>
            <w:shd w:val="clear" w:color="auto" w:fill="auto"/>
            <w:vAlign w:val="center"/>
          </w:tcPr>
          <w:p w14:paraId="5F766387"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5BD513E6"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Instructor/examiner qualification requirements?</w:t>
            </w:r>
          </w:p>
        </w:tc>
      </w:tr>
      <w:tr w:rsidR="002A7F64" w:rsidRPr="002A7F64" w14:paraId="3384F4B0" w14:textId="77777777" w:rsidTr="00C25765">
        <w:trPr>
          <w:trHeight w:val="158"/>
        </w:trPr>
        <w:tc>
          <w:tcPr>
            <w:tcW w:w="301" w:type="pct"/>
            <w:tcBorders>
              <w:top w:val="nil"/>
              <w:left w:val="single" w:sz="4" w:space="0" w:color="auto"/>
              <w:bottom w:val="nil"/>
              <w:right w:val="single" w:sz="4" w:space="0" w:color="auto"/>
            </w:tcBorders>
            <w:shd w:val="clear" w:color="auto" w:fill="auto"/>
            <w:vAlign w:val="center"/>
          </w:tcPr>
          <w:p w14:paraId="18ECFD9F"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56CA8CB6"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Instructor to student ratio?</w:t>
            </w:r>
          </w:p>
        </w:tc>
      </w:tr>
      <w:tr w:rsidR="002A7F64" w:rsidRPr="002A7F64" w14:paraId="23A22BB8"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0EABE439"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735F21D7"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Reference to course materials, applicable TMS procedures and documentation?</w:t>
            </w:r>
          </w:p>
        </w:tc>
      </w:tr>
      <w:tr w:rsidR="002A7F64" w:rsidRPr="002A7F64" w14:paraId="2E394E15"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1F73FA01"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3F4AA8C4"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Procedures or instructions specific to delivery of the course?</w:t>
            </w:r>
          </w:p>
        </w:tc>
      </w:tr>
      <w:tr w:rsidR="002A7F64" w:rsidRPr="002A7F64" w14:paraId="560B9C18" w14:textId="77777777" w:rsidTr="002A7F64">
        <w:trPr>
          <w:trHeight w:val="76"/>
        </w:trPr>
        <w:tc>
          <w:tcPr>
            <w:tcW w:w="301" w:type="pct"/>
            <w:tcBorders>
              <w:top w:val="nil"/>
              <w:left w:val="single" w:sz="4" w:space="0" w:color="auto"/>
              <w:bottom w:val="single" w:sz="4" w:space="0" w:color="auto"/>
              <w:right w:val="single" w:sz="4" w:space="0" w:color="auto"/>
            </w:tcBorders>
            <w:shd w:val="clear" w:color="auto" w:fill="auto"/>
            <w:vAlign w:val="center"/>
          </w:tcPr>
          <w:p w14:paraId="67753E2A"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17DEB67D"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 xml:space="preserve">Criteria for and methods of evaluating </w:t>
            </w:r>
            <w:proofErr w:type="gramStart"/>
            <w:r w:rsidRPr="002A7F64">
              <w:rPr>
                <w:rFonts w:asciiTheme="minorHAnsi" w:hAnsiTheme="minorHAnsi" w:cstheme="minorHAnsi"/>
                <w:spacing w:val="0"/>
                <w:szCs w:val="20"/>
                <w:highlight w:val="yellow"/>
              </w:rPr>
              <w:t>students</w:t>
            </w:r>
            <w:proofErr w:type="gramEnd"/>
            <w:r w:rsidRPr="002A7F64">
              <w:rPr>
                <w:rFonts w:asciiTheme="minorHAnsi" w:hAnsiTheme="minorHAnsi" w:cstheme="minorHAnsi"/>
                <w:spacing w:val="0"/>
                <w:szCs w:val="20"/>
                <w:highlight w:val="yellow"/>
              </w:rPr>
              <w:t xml:space="preserve"> competence, knowledge, understanding and proficiency as documented in IALA Recommendation V-103?</w:t>
            </w:r>
          </w:p>
        </w:tc>
      </w:tr>
      <w:tr w:rsidR="002A7F64" w:rsidRPr="002A7F64" w14:paraId="6B14ED31" w14:textId="77777777" w:rsidTr="002A7F64">
        <w:trPr>
          <w:trHeight w:val="60"/>
        </w:trPr>
        <w:tc>
          <w:tcPr>
            <w:tcW w:w="301" w:type="pct"/>
            <w:shd w:val="clear" w:color="auto" w:fill="D9D9D9" w:themeFill="background1" w:themeFillShade="D9"/>
            <w:vAlign w:val="center"/>
          </w:tcPr>
          <w:p w14:paraId="167037E3"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6A1CB9E8"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b/>
                <w:sz w:val="20"/>
                <w:szCs w:val="20"/>
                <w:highlight w:val="yellow"/>
              </w:rPr>
              <w:t>2.11  TRAINING SUPPORT PROCEDURES</w:t>
            </w:r>
          </w:p>
        </w:tc>
      </w:tr>
      <w:tr w:rsidR="002A7F64" w:rsidRPr="002A7F64" w14:paraId="24D55983" w14:textId="77777777" w:rsidTr="002A7F64">
        <w:trPr>
          <w:trHeight w:val="60"/>
        </w:trPr>
        <w:tc>
          <w:tcPr>
            <w:tcW w:w="301" w:type="pct"/>
            <w:shd w:val="clear" w:color="auto" w:fill="auto"/>
            <w:vAlign w:val="center"/>
          </w:tcPr>
          <w:p w14:paraId="1CDC70EE"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2.11.1</w:t>
            </w:r>
          </w:p>
        </w:tc>
        <w:tc>
          <w:tcPr>
            <w:tcW w:w="1404" w:type="pct"/>
            <w:shd w:val="clear" w:color="auto" w:fill="auto"/>
            <w:vAlign w:val="center"/>
          </w:tcPr>
          <w:p w14:paraId="4FE52550"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Do documented procedures exist for functions that support the delivery of training?</w:t>
            </w:r>
          </w:p>
        </w:tc>
      </w:tr>
      <w:tr w:rsidR="002A7F64" w:rsidRPr="002A7F64" w14:paraId="4CF6BAC3" w14:textId="77777777" w:rsidTr="002A7F64">
        <w:trPr>
          <w:trHeight w:val="60"/>
        </w:trPr>
        <w:tc>
          <w:tcPr>
            <w:tcW w:w="301" w:type="pct"/>
            <w:tcBorders>
              <w:bottom w:val="single" w:sz="4" w:space="0" w:color="auto"/>
            </w:tcBorders>
            <w:shd w:val="clear" w:color="auto" w:fill="auto"/>
            <w:vAlign w:val="center"/>
          </w:tcPr>
          <w:p w14:paraId="27D7BC33"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2.11.2</w:t>
            </w:r>
          </w:p>
        </w:tc>
        <w:tc>
          <w:tcPr>
            <w:tcW w:w="1404" w:type="pct"/>
            <w:shd w:val="clear" w:color="auto" w:fill="auto"/>
            <w:vAlign w:val="center"/>
          </w:tcPr>
          <w:p w14:paraId="1A5BC08E"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Are these activities identified, planned and conducted under controlled conditions?</w:t>
            </w:r>
          </w:p>
        </w:tc>
      </w:tr>
      <w:tr w:rsidR="002A7F64" w:rsidRPr="002A7F64" w14:paraId="7A222219" w14:textId="77777777" w:rsidTr="002A7F64">
        <w:trPr>
          <w:trHeight w:val="60"/>
        </w:trPr>
        <w:tc>
          <w:tcPr>
            <w:tcW w:w="301" w:type="pct"/>
            <w:tcBorders>
              <w:top w:val="single" w:sz="4" w:space="0" w:color="auto"/>
              <w:left w:val="single" w:sz="4" w:space="0" w:color="auto"/>
              <w:bottom w:val="nil"/>
              <w:right w:val="single" w:sz="4" w:space="0" w:color="auto"/>
            </w:tcBorders>
            <w:shd w:val="clear" w:color="auto" w:fill="auto"/>
            <w:vAlign w:val="center"/>
          </w:tcPr>
          <w:p w14:paraId="3067A701"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2.11.3</w:t>
            </w:r>
          </w:p>
        </w:tc>
        <w:tc>
          <w:tcPr>
            <w:tcW w:w="1404" w:type="pct"/>
            <w:tcBorders>
              <w:left w:val="single" w:sz="4" w:space="0" w:color="auto"/>
            </w:tcBorders>
            <w:shd w:val="clear" w:color="auto" w:fill="auto"/>
            <w:vAlign w:val="center"/>
          </w:tcPr>
          <w:p w14:paraId="137E94E0"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Do these controlled conditions include:</w:t>
            </w:r>
          </w:p>
        </w:tc>
      </w:tr>
      <w:tr w:rsidR="002A7F64" w:rsidRPr="002A7F64" w14:paraId="2AE82C10"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0A83194A"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626DD744" w14:textId="77777777" w:rsidR="002A7F64" w:rsidRPr="002A7F64" w:rsidRDefault="002A7F64" w:rsidP="002A7F64">
            <w:pPr>
              <w:pStyle w:val="ListParagraph"/>
              <w:keepNext/>
              <w:numPr>
                <w:ilvl w:val="0"/>
                <w:numId w:val="54"/>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Documented procedures where their absence could adversely affect training?</w:t>
            </w:r>
          </w:p>
        </w:tc>
      </w:tr>
      <w:tr w:rsidR="002A7F64" w:rsidRPr="002A7F64" w14:paraId="1E8AD0F5"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27EF2BEB"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1D74A280"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Use and availability of suitable equipment and facilities?</w:t>
            </w:r>
          </w:p>
        </w:tc>
      </w:tr>
      <w:tr w:rsidR="002A7F64" w:rsidRPr="002A7F64" w14:paraId="1443F043"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4E7F1348"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7C13878C"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Maintenance of facilities and equipment that have a direct impact upon training?</w:t>
            </w:r>
          </w:p>
        </w:tc>
      </w:tr>
      <w:tr w:rsidR="002A7F64" w:rsidRPr="002A7F64" w14:paraId="5FAEAEE8" w14:textId="77777777" w:rsidTr="002A7F64">
        <w:trPr>
          <w:trHeight w:val="60"/>
        </w:trPr>
        <w:tc>
          <w:tcPr>
            <w:tcW w:w="301" w:type="pct"/>
            <w:tcBorders>
              <w:top w:val="nil"/>
              <w:left w:val="single" w:sz="4" w:space="0" w:color="auto"/>
              <w:bottom w:val="single" w:sz="4" w:space="0" w:color="auto"/>
              <w:right w:val="single" w:sz="4" w:space="0" w:color="auto"/>
            </w:tcBorders>
            <w:shd w:val="clear" w:color="auto" w:fill="auto"/>
            <w:vAlign w:val="center"/>
          </w:tcPr>
          <w:p w14:paraId="0D64EB1F"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739CC140"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Observance of documented safety procedures?</w:t>
            </w:r>
          </w:p>
        </w:tc>
      </w:tr>
      <w:tr w:rsidR="002A7F64" w:rsidRPr="002A7F64" w14:paraId="57649CC0" w14:textId="77777777" w:rsidTr="002A7F64">
        <w:trPr>
          <w:trHeight w:val="60"/>
        </w:trPr>
        <w:tc>
          <w:tcPr>
            <w:tcW w:w="301"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4B78E175"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D9D9D9" w:themeFill="background1" w:themeFillShade="D9"/>
            <w:vAlign w:val="center"/>
          </w:tcPr>
          <w:p w14:paraId="776E23E9" w14:textId="77777777" w:rsidR="002A7F64" w:rsidRPr="002A7F64" w:rsidRDefault="002A7F64" w:rsidP="002A7F64">
            <w:pPr>
              <w:pStyle w:val="ListParagraph"/>
              <w:keepNext/>
              <w:numPr>
                <w:ilvl w:val="0"/>
                <w:numId w:val="0"/>
              </w:numPr>
              <w:autoSpaceDE w:val="0"/>
              <w:autoSpaceDN w:val="0"/>
              <w:adjustRightInd w:val="0"/>
              <w:ind w:left="357" w:right="0" w:hanging="357"/>
              <w:rPr>
                <w:rFonts w:asciiTheme="minorHAnsi" w:hAnsiTheme="minorHAnsi" w:cstheme="minorHAnsi"/>
                <w:spacing w:val="0"/>
                <w:szCs w:val="20"/>
                <w:highlight w:val="yellow"/>
              </w:rPr>
            </w:pPr>
            <w:r w:rsidRPr="002A7F64">
              <w:rPr>
                <w:rFonts w:asciiTheme="minorHAnsi" w:hAnsiTheme="minorHAnsi" w:cstheme="minorHAnsi"/>
                <w:b/>
                <w:szCs w:val="20"/>
                <w:highlight w:val="yellow"/>
              </w:rPr>
              <w:t>2.12  APPLICATION REVIEW</w:t>
            </w:r>
          </w:p>
        </w:tc>
      </w:tr>
      <w:tr w:rsidR="002A7F64" w:rsidRPr="002A7F64" w14:paraId="497208F1" w14:textId="77777777" w:rsidTr="002A7F64">
        <w:trPr>
          <w:trHeight w:val="60"/>
        </w:trPr>
        <w:tc>
          <w:tcPr>
            <w:tcW w:w="301" w:type="pct"/>
            <w:tcBorders>
              <w:bottom w:val="single" w:sz="4" w:space="0" w:color="auto"/>
            </w:tcBorders>
            <w:shd w:val="clear" w:color="auto" w:fill="auto"/>
          </w:tcPr>
          <w:p w14:paraId="49DE5C5F"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2.12.1</w:t>
            </w:r>
          </w:p>
        </w:tc>
        <w:tc>
          <w:tcPr>
            <w:tcW w:w="1404" w:type="pct"/>
            <w:shd w:val="clear" w:color="auto" w:fill="auto"/>
            <w:vAlign w:val="center"/>
          </w:tcPr>
          <w:p w14:paraId="728A948E" w14:textId="77777777" w:rsidR="002A7F64" w:rsidRPr="002A7F64" w:rsidRDefault="002A7F64" w:rsidP="002A7F64">
            <w:pPr>
              <w:keepNext/>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Do documented procedures exist for reviewing the qualification of applicants?</w:t>
            </w:r>
          </w:p>
        </w:tc>
      </w:tr>
      <w:tr w:rsidR="002A7F64" w:rsidRPr="002A7F64" w14:paraId="7F0DC8BA" w14:textId="77777777" w:rsidTr="002A7F64">
        <w:trPr>
          <w:trHeight w:val="60"/>
        </w:trPr>
        <w:tc>
          <w:tcPr>
            <w:tcW w:w="301" w:type="pct"/>
            <w:tcBorders>
              <w:top w:val="single" w:sz="4" w:space="0" w:color="auto"/>
              <w:left w:val="single" w:sz="4" w:space="0" w:color="auto"/>
              <w:bottom w:val="nil"/>
              <w:right w:val="single" w:sz="4" w:space="0" w:color="auto"/>
            </w:tcBorders>
            <w:shd w:val="clear" w:color="auto" w:fill="auto"/>
            <w:vAlign w:val="center"/>
          </w:tcPr>
          <w:p w14:paraId="36CDDB0B"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2.12.2</w:t>
            </w:r>
          </w:p>
        </w:tc>
        <w:tc>
          <w:tcPr>
            <w:tcW w:w="1404" w:type="pct"/>
            <w:tcBorders>
              <w:left w:val="single" w:sz="4" w:space="0" w:color="auto"/>
            </w:tcBorders>
            <w:shd w:val="clear" w:color="auto" w:fill="auto"/>
            <w:vAlign w:val="center"/>
          </w:tcPr>
          <w:p w14:paraId="12591881" w14:textId="77777777" w:rsidR="002A7F64" w:rsidRPr="002A7F64" w:rsidRDefault="002A7F64" w:rsidP="002A7F64">
            <w:pPr>
              <w:keepNext/>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Do these procedures:</w:t>
            </w:r>
          </w:p>
        </w:tc>
      </w:tr>
      <w:tr w:rsidR="002A7F64" w:rsidRPr="002A7F64" w14:paraId="1CD3CBC1"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4EDA8CCB"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31582016" w14:textId="77777777" w:rsidR="002A7F64" w:rsidRPr="002A7F64" w:rsidRDefault="002A7F64" w:rsidP="002A7F64">
            <w:pPr>
              <w:pStyle w:val="ListParagraph"/>
              <w:keepNext/>
              <w:numPr>
                <w:ilvl w:val="0"/>
                <w:numId w:val="55"/>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Identify the qualification sought by the applicant?</w:t>
            </w:r>
          </w:p>
        </w:tc>
      </w:tr>
      <w:tr w:rsidR="002A7F64" w:rsidRPr="002A7F64" w14:paraId="67FA40C7"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043C63D7"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1BCECF7A"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Evaluate applicant’s stated qualification against prerequisite requirements for the pertinent training course?</w:t>
            </w:r>
          </w:p>
        </w:tc>
      </w:tr>
      <w:tr w:rsidR="002A7F64" w:rsidRPr="002A7F64" w14:paraId="0C4EB640"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0693FABF"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76072CCD" w14:textId="77777777" w:rsidR="002A7F64" w:rsidRPr="002A7F64" w:rsidRDefault="002A7F64" w:rsidP="002A7F64">
            <w:pPr>
              <w:pStyle w:val="ListParagraph"/>
              <w:keepNext/>
              <w:numPr>
                <w:ilvl w:val="0"/>
                <w:numId w:val="51"/>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Determine suitability of the training course for providing qualifications sought by the applicant?</w:t>
            </w:r>
          </w:p>
        </w:tc>
      </w:tr>
      <w:tr w:rsidR="002A7F64" w:rsidRPr="002A7F64" w14:paraId="5CB77F3C" w14:textId="77777777" w:rsidTr="00C25765">
        <w:trPr>
          <w:trHeight w:val="567"/>
        </w:trPr>
        <w:tc>
          <w:tcPr>
            <w:tcW w:w="301" w:type="pct"/>
            <w:tcBorders>
              <w:top w:val="nil"/>
              <w:left w:val="single" w:sz="4" w:space="0" w:color="auto"/>
              <w:bottom w:val="single" w:sz="4" w:space="0" w:color="auto"/>
              <w:right w:val="single" w:sz="4" w:space="0" w:color="auto"/>
            </w:tcBorders>
            <w:shd w:val="clear" w:color="auto" w:fill="auto"/>
            <w:vAlign w:val="center"/>
          </w:tcPr>
          <w:p w14:paraId="42B27FCE"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54DDD169" w14:textId="77777777" w:rsidR="002A7F64" w:rsidRPr="002A7F64" w:rsidRDefault="002A7F64" w:rsidP="002A7F64">
            <w:pPr>
              <w:pStyle w:val="ListParagraph"/>
              <w:keepNext/>
              <w:numPr>
                <w:ilvl w:val="0"/>
                <w:numId w:val="51"/>
              </w:numPr>
              <w:autoSpaceDE w:val="0"/>
              <w:autoSpaceDN w:val="0"/>
              <w:adjustRightInd w:val="0"/>
              <w:ind w:right="0"/>
              <w:rPr>
                <w:rFonts w:asciiTheme="minorHAnsi" w:eastAsia="Calibri" w:hAnsiTheme="minorHAnsi" w:cstheme="minorHAnsi"/>
                <w:spacing w:val="0"/>
                <w:szCs w:val="20"/>
                <w:highlight w:val="yellow"/>
              </w:rPr>
            </w:pPr>
            <w:r w:rsidRPr="002A7F64">
              <w:rPr>
                <w:rFonts w:asciiTheme="minorHAnsi" w:hAnsiTheme="minorHAnsi" w:cstheme="minorHAnsi"/>
                <w:spacing w:val="0"/>
                <w:szCs w:val="20"/>
                <w:highlight w:val="yellow"/>
              </w:rPr>
              <w:t xml:space="preserve">Communicate with the applicant regarding suitability of course(s) and curricula offered to fulfil the </w:t>
            </w:r>
            <w:proofErr w:type="gramStart"/>
            <w:r w:rsidRPr="002A7F64">
              <w:rPr>
                <w:rFonts w:asciiTheme="minorHAnsi" w:hAnsiTheme="minorHAnsi" w:cstheme="minorHAnsi"/>
                <w:spacing w:val="0"/>
                <w:szCs w:val="20"/>
                <w:highlight w:val="yellow"/>
              </w:rPr>
              <w:t>students</w:t>
            </w:r>
            <w:proofErr w:type="gramEnd"/>
            <w:r w:rsidRPr="002A7F64">
              <w:rPr>
                <w:rFonts w:asciiTheme="minorHAnsi" w:hAnsiTheme="minorHAnsi" w:cstheme="minorHAnsi"/>
                <w:spacing w:val="0"/>
                <w:szCs w:val="20"/>
                <w:highlight w:val="yellow"/>
              </w:rPr>
              <w:t xml:space="preserve"> qualifications needs?</w:t>
            </w:r>
          </w:p>
        </w:tc>
      </w:tr>
      <w:tr w:rsidR="002A7F64" w:rsidRPr="002A7F64" w14:paraId="24E40063" w14:textId="77777777" w:rsidTr="002A7F64">
        <w:trPr>
          <w:trHeight w:val="60"/>
        </w:trPr>
        <w:tc>
          <w:tcPr>
            <w:tcW w:w="301" w:type="pct"/>
            <w:tcBorders>
              <w:top w:val="single" w:sz="4" w:space="0" w:color="auto"/>
            </w:tcBorders>
            <w:shd w:val="clear" w:color="auto" w:fill="auto"/>
            <w:vAlign w:val="center"/>
          </w:tcPr>
          <w:p w14:paraId="069915B0"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2.12.3</w:t>
            </w:r>
          </w:p>
        </w:tc>
        <w:tc>
          <w:tcPr>
            <w:tcW w:w="1404" w:type="pct"/>
            <w:shd w:val="clear" w:color="auto" w:fill="auto"/>
            <w:vAlign w:val="center"/>
          </w:tcPr>
          <w:p w14:paraId="39E1C233"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Are records of application review maintained?</w:t>
            </w:r>
          </w:p>
        </w:tc>
      </w:tr>
      <w:tr w:rsidR="002A7F64" w:rsidRPr="002A7F64" w14:paraId="270A0B22" w14:textId="77777777" w:rsidTr="002A7F64">
        <w:trPr>
          <w:trHeight w:val="60"/>
        </w:trPr>
        <w:tc>
          <w:tcPr>
            <w:tcW w:w="301" w:type="pct"/>
            <w:shd w:val="clear" w:color="auto" w:fill="D9D9D9" w:themeFill="background1" w:themeFillShade="D9"/>
            <w:vAlign w:val="center"/>
          </w:tcPr>
          <w:p w14:paraId="59EF91FB"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56C036FA" w14:textId="77777777" w:rsidR="002A7F64" w:rsidRPr="002A7F64" w:rsidRDefault="002A7F64" w:rsidP="002A7F64">
            <w:pPr>
              <w:spacing w:line="240" w:lineRule="auto"/>
              <w:rPr>
                <w:rFonts w:cstheme="minorHAnsi"/>
                <w:sz w:val="20"/>
                <w:szCs w:val="20"/>
                <w:highlight w:val="yellow"/>
              </w:rPr>
            </w:pPr>
            <w:r w:rsidRPr="002A7F64">
              <w:rPr>
                <w:rFonts w:cstheme="minorHAnsi"/>
                <w:b/>
                <w:sz w:val="20"/>
                <w:szCs w:val="20"/>
                <w:highlight w:val="yellow"/>
              </w:rPr>
              <w:t>2.13  VERIFICATION OF STUDENTS COMPETENCE</w:t>
            </w:r>
          </w:p>
        </w:tc>
      </w:tr>
      <w:tr w:rsidR="002A7F64" w:rsidRPr="002A7F64" w14:paraId="6264F9F3" w14:textId="77777777" w:rsidTr="00C25765">
        <w:trPr>
          <w:trHeight w:val="354"/>
        </w:trPr>
        <w:tc>
          <w:tcPr>
            <w:tcW w:w="301" w:type="pct"/>
            <w:shd w:val="clear" w:color="auto" w:fill="D9D9D9" w:themeFill="background1" w:themeFillShade="D9"/>
            <w:vAlign w:val="center"/>
          </w:tcPr>
          <w:p w14:paraId="4759E9EC" w14:textId="77777777" w:rsidR="002A7F64" w:rsidRPr="002A7F64" w:rsidRDefault="002A7F64" w:rsidP="002A7F64">
            <w:pPr>
              <w:spacing w:line="240" w:lineRule="auto"/>
              <w:rPr>
                <w:rFonts w:cstheme="minorHAnsi"/>
                <w:strike/>
                <w:sz w:val="20"/>
                <w:szCs w:val="20"/>
                <w:highlight w:val="yellow"/>
              </w:rPr>
            </w:pPr>
          </w:p>
        </w:tc>
        <w:tc>
          <w:tcPr>
            <w:tcW w:w="1404" w:type="pct"/>
            <w:shd w:val="clear" w:color="auto" w:fill="D9D9D9" w:themeFill="background1" w:themeFillShade="D9"/>
            <w:vAlign w:val="center"/>
          </w:tcPr>
          <w:p w14:paraId="5F6FE304" w14:textId="77777777" w:rsidR="002A7F64" w:rsidRPr="002A7F64" w:rsidRDefault="002A7F64" w:rsidP="002A7F64">
            <w:pPr>
              <w:autoSpaceDE w:val="0"/>
              <w:autoSpaceDN w:val="0"/>
              <w:adjustRightInd w:val="0"/>
              <w:spacing w:line="240" w:lineRule="auto"/>
              <w:rPr>
                <w:rFonts w:cstheme="minorHAnsi"/>
                <w:strike/>
                <w:sz w:val="20"/>
                <w:szCs w:val="20"/>
                <w:highlight w:val="yellow"/>
              </w:rPr>
            </w:pPr>
            <w:r w:rsidRPr="002A7F64">
              <w:rPr>
                <w:rFonts w:cstheme="minorHAnsi"/>
                <w:b/>
                <w:strike/>
                <w:sz w:val="20"/>
                <w:szCs w:val="20"/>
                <w:highlight w:val="yellow"/>
              </w:rPr>
              <w:t>2.12.3  Aptitude/Assessment Testing</w:t>
            </w:r>
          </w:p>
        </w:tc>
      </w:tr>
      <w:tr w:rsidR="002A7F64" w:rsidRPr="002A7F64" w14:paraId="6A4EE171" w14:textId="77777777" w:rsidTr="002A7F64">
        <w:trPr>
          <w:trHeight w:val="60"/>
        </w:trPr>
        <w:tc>
          <w:tcPr>
            <w:tcW w:w="301" w:type="pct"/>
            <w:shd w:val="clear" w:color="auto" w:fill="auto"/>
            <w:vAlign w:val="center"/>
          </w:tcPr>
          <w:p w14:paraId="56D5D5E3" w14:textId="77777777" w:rsidR="002A7F64" w:rsidRPr="002A7F64" w:rsidRDefault="002A7F64" w:rsidP="002A7F64">
            <w:pPr>
              <w:spacing w:line="240" w:lineRule="auto"/>
              <w:rPr>
                <w:rFonts w:cstheme="minorHAnsi"/>
                <w:strike/>
                <w:sz w:val="20"/>
                <w:szCs w:val="20"/>
                <w:highlight w:val="yellow"/>
              </w:rPr>
            </w:pPr>
            <w:r w:rsidRPr="002A7F64">
              <w:rPr>
                <w:rFonts w:cstheme="minorHAnsi"/>
                <w:strike/>
                <w:sz w:val="20"/>
                <w:szCs w:val="20"/>
                <w:highlight w:val="yellow"/>
              </w:rPr>
              <w:t>2.13.1.1</w:t>
            </w:r>
          </w:p>
        </w:tc>
        <w:tc>
          <w:tcPr>
            <w:tcW w:w="1404" w:type="pct"/>
            <w:shd w:val="clear" w:color="auto" w:fill="auto"/>
            <w:vAlign w:val="center"/>
          </w:tcPr>
          <w:p w14:paraId="647B53E8" w14:textId="77777777" w:rsidR="002A7F64" w:rsidRPr="002A7F64" w:rsidRDefault="002A7F64" w:rsidP="002A7F64">
            <w:pPr>
              <w:autoSpaceDE w:val="0"/>
              <w:autoSpaceDN w:val="0"/>
              <w:adjustRightInd w:val="0"/>
              <w:spacing w:line="240" w:lineRule="auto"/>
              <w:rPr>
                <w:rFonts w:cstheme="minorHAnsi"/>
                <w:strike/>
                <w:sz w:val="20"/>
                <w:szCs w:val="20"/>
                <w:highlight w:val="yellow"/>
              </w:rPr>
            </w:pPr>
            <w:r w:rsidRPr="002A7F64">
              <w:rPr>
                <w:rFonts w:cstheme="minorHAnsi"/>
                <w:strike/>
                <w:sz w:val="20"/>
                <w:szCs w:val="20"/>
                <w:highlight w:val="yellow"/>
              </w:rPr>
              <w:t>Is</w:t>
            </w:r>
            <w:r w:rsidRPr="002A7F64">
              <w:rPr>
                <w:rFonts w:cstheme="minorHAnsi"/>
                <w:strike/>
                <w:spacing w:val="8"/>
                <w:sz w:val="20"/>
                <w:szCs w:val="20"/>
                <w:highlight w:val="yellow"/>
              </w:rPr>
              <w:t xml:space="preserve"> </w:t>
            </w:r>
            <w:r w:rsidRPr="002A7F64">
              <w:rPr>
                <w:rFonts w:cstheme="minorHAnsi"/>
                <w:strike/>
                <w:sz w:val="20"/>
                <w:szCs w:val="20"/>
                <w:highlight w:val="yellow"/>
              </w:rPr>
              <w:t>a</w:t>
            </w:r>
            <w:r w:rsidRPr="002A7F64">
              <w:rPr>
                <w:rFonts w:cstheme="minorHAnsi"/>
                <w:strike/>
                <w:spacing w:val="8"/>
                <w:sz w:val="20"/>
                <w:szCs w:val="20"/>
                <w:highlight w:val="yellow"/>
              </w:rPr>
              <w:t xml:space="preserve"> </w:t>
            </w:r>
            <w:r w:rsidRPr="002A7F64">
              <w:rPr>
                <w:rFonts w:cstheme="minorHAnsi"/>
                <w:strike/>
                <w:sz w:val="20"/>
                <w:szCs w:val="20"/>
                <w:highlight w:val="yellow"/>
              </w:rPr>
              <w:t>procedure</w:t>
            </w:r>
            <w:r w:rsidRPr="002A7F64">
              <w:rPr>
                <w:rFonts w:cstheme="minorHAnsi"/>
                <w:strike/>
                <w:spacing w:val="31"/>
                <w:sz w:val="20"/>
                <w:szCs w:val="20"/>
                <w:highlight w:val="yellow"/>
              </w:rPr>
              <w:t xml:space="preserve"> </w:t>
            </w:r>
            <w:r w:rsidRPr="002A7F64">
              <w:rPr>
                <w:rFonts w:cstheme="minorHAnsi"/>
                <w:strike/>
                <w:sz w:val="20"/>
                <w:szCs w:val="20"/>
                <w:highlight w:val="yellow"/>
              </w:rPr>
              <w:t>in</w:t>
            </w:r>
            <w:r w:rsidRPr="002A7F64">
              <w:rPr>
                <w:rFonts w:cstheme="minorHAnsi"/>
                <w:strike/>
                <w:spacing w:val="9"/>
                <w:sz w:val="20"/>
                <w:szCs w:val="20"/>
                <w:highlight w:val="yellow"/>
              </w:rPr>
              <w:t xml:space="preserve"> </w:t>
            </w:r>
            <w:r w:rsidRPr="002A7F64">
              <w:rPr>
                <w:rFonts w:cstheme="minorHAnsi"/>
                <w:strike/>
                <w:sz w:val="20"/>
                <w:szCs w:val="20"/>
                <w:highlight w:val="yellow"/>
              </w:rPr>
              <w:t>place</w:t>
            </w:r>
            <w:r w:rsidRPr="002A7F64">
              <w:rPr>
                <w:rFonts w:cstheme="minorHAnsi"/>
                <w:strike/>
                <w:spacing w:val="19"/>
                <w:sz w:val="20"/>
                <w:szCs w:val="20"/>
                <w:highlight w:val="yellow"/>
              </w:rPr>
              <w:t xml:space="preserve"> </w:t>
            </w:r>
            <w:r w:rsidRPr="002A7F64">
              <w:rPr>
                <w:rFonts w:cstheme="minorHAnsi"/>
                <w:strike/>
                <w:sz w:val="20"/>
                <w:szCs w:val="20"/>
                <w:highlight w:val="yellow"/>
              </w:rPr>
              <w:t>to</w:t>
            </w:r>
            <w:r w:rsidRPr="002A7F64">
              <w:rPr>
                <w:rFonts w:cstheme="minorHAnsi"/>
                <w:strike/>
                <w:spacing w:val="10"/>
                <w:sz w:val="20"/>
                <w:szCs w:val="20"/>
                <w:highlight w:val="yellow"/>
              </w:rPr>
              <w:t xml:space="preserve"> </w:t>
            </w:r>
            <w:r w:rsidRPr="002A7F64">
              <w:rPr>
                <w:rFonts w:cstheme="minorHAnsi"/>
                <w:strike/>
                <w:sz w:val="20"/>
                <w:szCs w:val="20"/>
                <w:highlight w:val="yellow"/>
              </w:rPr>
              <w:t>test</w:t>
            </w:r>
            <w:r w:rsidRPr="002A7F64">
              <w:rPr>
                <w:rFonts w:cstheme="minorHAnsi"/>
                <w:strike/>
                <w:spacing w:val="13"/>
                <w:sz w:val="20"/>
                <w:szCs w:val="20"/>
                <w:highlight w:val="yellow"/>
              </w:rPr>
              <w:t xml:space="preserve"> </w:t>
            </w:r>
            <w:r w:rsidRPr="002A7F64">
              <w:rPr>
                <w:rFonts w:cstheme="minorHAnsi"/>
                <w:strike/>
                <w:w w:val="103"/>
                <w:sz w:val="20"/>
                <w:szCs w:val="20"/>
                <w:highlight w:val="yellow"/>
              </w:rPr>
              <w:t xml:space="preserve">candidate’s </w:t>
            </w:r>
            <w:r w:rsidRPr="002A7F64">
              <w:rPr>
                <w:rFonts w:cstheme="minorHAnsi"/>
                <w:strike/>
                <w:sz w:val="20"/>
                <w:szCs w:val="20"/>
                <w:highlight w:val="yellow"/>
              </w:rPr>
              <w:t>suitability</w:t>
            </w:r>
            <w:r w:rsidRPr="002A7F64">
              <w:rPr>
                <w:rFonts w:cstheme="minorHAnsi"/>
                <w:strike/>
                <w:spacing w:val="27"/>
                <w:sz w:val="20"/>
                <w:szCs w:val="20"/>
                <w:highlight w:val="yellow"/>
              </w:rPr>
              <w:t xml:space="preserve"> </w:t>
            </w:r>
            <w:r w:rsidRPr="002A7F64">
              <w:rPr>
                <w:rFonts w:cstheme="minorHAnsi"/>
                <w:strike/>
                <w:sz w:val="20"/>
                <w:szCs w:val="20"/>
                <w:highlight w:val="yellow"/>
              </w:rPr>
              <w:t>for</w:t>
            </w:r>
            <w:r w:rsidRPr="002A7F64">
              <w:rPr>
                <w:rFonts w:cstheme="minorHAnsi"/>
                <w:strike/>
                <w:spacing w:val="11"/>
                <w:sz w:val="20"/>
                <w:szCs w:val="20"/>
                <w:highlight w:val="yellow"/>
              </w:rPr>
              <w:t xml:space="preserve"> </w:t>
            </w:r>
            <w:r w:rsidRPr="002A7F64">
              <w:rPr>
                <w:rFonts w:cstheme="minorHAnsi"/>
                <w:strike/>
                <w:sz w:val="20"/>
                <w:szCs w:val="20"/>
                <w:highlight w:val="yellow"/>
              </w:rPr>
              <w:t>VTS</w:t>
            </w:r>
            <w:r w:rsidRPr="002A7F64">
              <w:rPr>
                <w:rFonts w:cstheme="minorHAnsi"/>
                <w:strike/>
                <w:spacing w:val="16"/>
                <w:sz w:val="20"/>
                <w:szCs w:val="20"/>
                <w:highlight w:val="yellow"/>
              </w:rPr>
              <w:t xml:space="preserve"> </w:t>
            </w:r>
            <w:r w:rsidRPr="002A7F64">
              <w:rPr>
                <w:rFonts w:cstheme="minorHAnsi"/>
                <w:strike/>
                <w:sz w:val="20"/>
                <w:szCs w:val="20"/>
                <w:highlight w:val="yellow"/>
              </w:rPr>
              <w:t>operator</w:t>
            </w:r>
            <w:r w:rsidRPr="002A7F64">
              <w:rPr>
                <w:rFonts w:cstheme="minorHAnsi"/>
                <w:strike/>
                <w:spacing w:val="25"/>
                <w:sz w:val="20"/>
                <w:szCs w:val="20"/>
                <w:highlight w:val="yellow"/>
              </w:rPr>
              <w:t xml:space="preserve"> </w:t>
            </w:r>
            <w:r w:rsidRPr="002A7F64">
              <w:rPr>
                <w:rFonts w:cstheme="minorHAnsi"/>
                <w:strike/>
                <w:sz w:val="20"/>
                <w:szCs w:val="20"/>
                <w:highlight w:val="yellow"/>
              </w:rPr>
              <w:t>basic</w:t>
            </w:r>
            <w:r w:rsidRPr="002A7F64">
              <w:rPr>
                <w:rFonts w:cstheme="minorHAnsi"/>
                <w:strike/>
                <w:spacing w:val="17"/>
                <w:sz w:val="20"/>
                <w:szCs w:val="20"/>
                <w:highlight w:val="yellow"/>
              </w:rPr>
              <w:t xml:space="preserve"> </w:t>
            </w:r>
            <w:r w:rsidRPr="002A7F64">
              <w:rPr>
                <w:rFonts w:cstheme="minorHAnsi"/>
                <w:strike/>
                <w:w w:val="103"/>
                <w:sz w:val="20"/>
                <w:szCs w:val="20"/>
                <w:highlight w:val="yellow"/>
              </w:rPr>
              <w:t>training?</w:t>
            </w:r>
          </w:p>
        </w:tc>
      </w:tr>
      <w:tr w:rsidR="002A7F64" w:rsidRPr="002A7F64" w14:paraId="3EF2B9ED" w14:textId="77777777" w:rsidTr="00C25765">
        <w:trPr>
          <w:trHeight w:val="354"/>
        </w:trPr>
        <w:tc>
          <w:tcPr>
            <w:tcW w:w="301" w:type="pct"/>
            <w:shd w:val="clear" w:color="auto" w:fill="D9D9D9" w:themeFill="background1" w:themeFillShade="D9"/>
            <w:vAlign w:val="center"/>
          </w:tcPr>
          <w:p w14:paraId="6F2B970C"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764E8FE2"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b/>
                <w:sz w:val="20"/>
                <w:szCs w:val="20"/>
                <w:highlight w:val="yellow"/>
              </w:rPr>
              <w:t>2.13.2  Acceptance Verification</w:t>
            </w:r>
          </w:p>
        </w:tc>
      </w:tr>
      <w:tr w:rsidR="002A7F64" w:rsidRPr="002A7F64" w14:paraId="58FEECC0" w14:textId="77777777" w:rsidTr="00C25765">
        <w:trPr>
          <w:trHeight w:val="384"/>
        </w:trPr>
        <w:tc>
          <w:tcPr>
            <w:tcW w:w="301" w:type="pct"/>
            <w:shd w:val="clear" w:color="auto" w:fill="auto"/>
            <w:vAlign w:val="center"/>
          </w:tcPr>
          <w:p w14:paraId="00D39770"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lastRenderedPageBreak/>
              <w:t>2.13.2.1</w:t>
            </w:r>
          </w:p>
        </w:tc>
        <w:tc>
          <w:tcPr>
            <w:tcW w:w="1404" w:type="pct"/>
            <w:shd w:val="clear" w:color="auto" w:fill="auto"/>
            <w:vAlign w:val="center"/>
          </w:tcPr>
          <w:p w14:paraId="50654B19" w14:textId="77777777" w:rsidR="002A7F64" w:rsidRPr="002A7F64" w:rsidRDefault="002A7F64" w:rsidP="002A7F64">
            <w:pPr>
              <w:keepNext/>
              <w:spacing w:line="240" w:lineRule="auto"/>
              <w:rPr>
                <w:rFonts w:cstheme="minorHAnsi"/>
                <w:sz w:val="20"/>
                <w:szCs w:val="20"/>
                <w:highlight w:val="yellow"/>
              </w:rPr>
            </w:pPr>
            <w:r w:rsidRPr="002A7F64">
              <w:rPr>
                <w:rFonts w:cstheme="minorHAnsi"/>
                <w:sz w:val="20"/>
                <w:szCs w:val="20"/>
                <w:highlight w:val="yellow"/>
              </w:rPr>
              <w:t>Is</w:t>
            </w:r>
            <w:r w:rsidRPr="002A7F64">
              <w:rPr>
                <w:rFonts w:cstheme="minorHAnsi"/>
                <w:spacing w:val="8"/>
                <w:sz w:val="20"/>
                <w:szCs w:val="20"/>
                <w:highlight w:val="yellow"/>
              </w:rPr>
              <w:t xml:space="preserve"> </w:t>
            </w:r>
            <w:r w:rsidRPr="002A7F64">
              <w:rPr>
                <w:rFonts w:cstheme="minorHAnsi"/>
                <w:sz w:val="20"/>
                <w:szCs w:val="20"/>
                <w:highlight w:val="yellow"/>
              </w:rPr>
              <w:t xml:space="preserve">there a procedure in place to ensure student candidates fulfil prerequisite requirements detailed in the applicable training </w:t>
            </w:r>
            <w:r w:rsidRPr="002A7F64">
              <w:rPr>
                <w:rFonts w:cstheme="minorHAnsi"/>
                <w:w w:val="103"/>
                <w:sz w:val="20"/>
                <w:szCs w:val="20"/>
                <w:highlight w:val="yellow"/>
              </w:rPr>
              <w:t xml:space="preserve">plan? </w:t>
            </w:r>
          </w:p>
        </w:tc>
      </w:tr>
      <w:tr w:rsidR="002A7F64" w:rsidRPr="002A7F64" w14:paraId="305034DA" w14:textId="77777777" w:rsidTr="002A7F64">
        <w:trPr>
          <w:trHeight w:val="60"/>
        </w:trPr>
        <w:tc>
          <w:tcPr>
            <w:tcW w:w="301" w:type="pct"/>
            <w:shd w:val="clear" w:color="auto" w:fill="auto"/>
            <w:vAlign w:val="center"/>
          </w:tcPr>
          <w:p w14:paraId="46CD71EB"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2.13.2.2</w:t>
            </w:r>
          </w:p>
        </w:tc>
        <w:tc>
          <w:tcPr>
            <w:tcW w:w="1404" w:type="pct"/>
            <w:shd w:val="clear" w:color="auto" w:fill="auto"/>
            <w:vAlign w:val="center"/>
          </w:tcPr>
          <w:p w14:paraId="52981AFD"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Is</w:t>
            </w:r>
            <w:r w:rsidRPr="002A7F64">
              <w:rPr>
                <w:rFonts w:cstheme="minorHAnsi"/>
                <w:spacing w:val="8"/>
                <w:sz w:val="20"/>
                <w:szCs w:val="20"/>
                <w:highlight w:val="yellow"/>
              </w:rPr>
              <w:t xml:space="preserve"> </w:t>
            </w:r>
            <w:r w:rsidRPr="002A7F64">
              <w:rPr>
                <w:rFonts w:cstheme="minorHAnsi"/>
                <w:sz w:val="20"/>
                <w:szCs w:val="20"/>
                <w:highlight w:val="yellow"/>
              </w:rPr>
              <w:t>the</w:t>
            </w:r>
            <w:r w:rsidRPr="002A7F64">
              <w:rPr>
                <w:rFonts w:cstheme="minorHAnsi"/>
                <w:spacing w:val="13"/>
                <w:sz w:val="20"/>
                <w:szCs w:val="20"/>
                <w:highlight w:val="yellow"/>
              </w:rPr>
              <w:t xml:space="preserve"> </w:t>
            </w:r>
            <w:r w:rsidRPr="002A7F64">
              <w:rPr>
                <w:rFonts w:cstheme="minorHAnsi"/>
                <w:sz w:val="20"/>
                <w:szCs w:val="20"/>
                <w:highlight w:val="yellow"/>
              </w:rPr>
              <w:t>identity of student candidates confirmed and suitable evidence of prerequisite qualifications sought prior to commence</w:t>
            </w:r>
            <w:r w:rsidRPr="002A7F64">
              <w:rPr>
                <w:rFonts w:cstheme="minorHAnsi"/>
                <w:spacing w:val="3"/>
                <w:sz w:val="20"/>
                <w:szCs w:val="20"/>
                <w:highlight w:val="yellow"/>
              </w:rPr>
              <w:t>m</w:t>
            </w:r>
            <w:r w:rsidRPr="002A7F64">
              <w:rPr>
                <w:rFonts w:cstheme="minorHAnsi"/>
                <w:sz w:val="20"/>
                <w:szCs w:val="20"/>
                <w:highlight w:val="yellow"/>
              </w:rPr>
              <w:t>ent</w:t>
            </w:r>
            <w:r w:rsidRPr="002A7F64">
              <w:rPr>
                <w:rFonts w:cstheme="minorHAnsi"/>
                <w:spacing w:val="45"/>
                <w:sz w:val="20"/>
                <w:szCs w:val="20"/>
                <w:highlight w:val="yellow"/>
              </w:rPr>
              <w:t xml:space="preserve"> </w:t>
            </w:r>
            <w:r w:rsidRPr="002A7F64">
              <w:rPr>
                <w:rFonts w:cstheme="minorHAnsi"/>
                <w:w w:val="103"/>
                <w:sz w:val="20"/>
                <w:szCs w:val="20"/>
                <w:highlight w:val="yellow"/>
              </w:rPr>
              <w:t xml:space="preserve">of training? </w:t>
            </w:r>
          </w:p>
        </w:tc>
      </w:tr>
      <w:tr w:rsidR="002A7F64" w:rsidRPr="002A7F64" w14:paraId="176885EB" w14:textId="77777777" w:rsidTr="00C25765">
        <w:trPr>
          <w:trHeight w:val="239"/>
        </w:trPr>
        <w:tc>
          <w:tcPr>
            <w:tcW w:w="301" w:type="pct"/>
            <w:shd w:val="clear" w:color="auto" w:fill="D9D9D9" w:themeFill="background1" w:themeFillShade="D9"/>
            <w:vAlign w:val="center"/>
          </w:tcPr>
          <w:p w14:paraId="100859FA"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2B7089F0" w14:textId="77777777" w:rsidR="002A7F64" w:rsidRPr="002A7F64" w:rsidRDefault="002A7F64" w:rsidP="002A7F64">
            <w:pPr>
              <w:spacing w:line="240" w:lineRule="auto"/>
              <w:rPr>
                <w:rFonts w:cstheme="minorHAnsi"/>
                <w:sz w:val="20"/>
                <w:szCs w:val="20"/>
                <w:highlight w:val="yellow"/>
              </w:rPr>
            </w:pPr>
            <w:r w:rsidRPr="002A7F64">
              <w:rPr>
                <w:rFonts w:cstheme="minorHAnsi"/>
                <w:b/>
                <w:sz w:val="20"/>
                <w:szCs w:val="20"/>
                <w:highlight w:val="yellow"/>
              </w:rPr>
              <w:t>2.13.3  Examinations and Competence</w:t>
            </w:r>
          </w:p>
        </w:tc>
      </w:tr>
      <w:tr w:rsidR="002A7F64" w:rsidRPr="002A7F64" w14:paraId="371B4625" w14:textId="77777777" w:rsidTr="00C25765">
        <w:trPr>
          <w:trHeight w:val="77"/>
        </w:trPr>
        <w:tc>
          <w:tcPr>
            <w:tcW w:w="301" w:type="pct"/>
            <w:shd w:val="clear" w:color="auto" w:fill="auto"/>
            <w:vAlign w:val="center"/>
          </w:tcPr>
          <w:p w14:paraId="1FE65806"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2.13.3.1</w:t>
            </w:r>
          </w:p>
        </w:tc>
        <w:tc>
          <w:tcPr>
            <w:tcW w:w="1404" w:type="pct"/>
            <w:shd w:val="clear" w:color="auto" w:fill="auto"/>
            <w:vAlign w:val="center"/>
          </w:tcPr>
          <w:p w14:paraId="62CB94E0"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Is</w:t>
            </w:r>
            <w:r w:rsidRPr="002A7F64">
              <w:rPr>
                <w:rFonts w:cstheme="minorHAnsi"/>
                <w:spacing w:val="8"/>
                <w:sz w:val="20"/>
                <w:szCs w:val="20"/>
                <w:highlight w:val="yellow"/>
              </w:rPr>
              <w:t xml:space="preserve"> </w:t>
            </w:r>
            <w:r w:rsidRPr="002A7F64">
              <w:rPr>
                <w:rFonts w:cstheme="minorHAnsi"/>
                <w:sz w:val="20"/>
                <w:szCs w:val="20"/>
                <w:highlight w:val="yellow"/>
              </w:rPr>
              <w:t>there a process of ensuring that student candidates adequately demonstrate all applicable knowledge and competence requirements prior to being considered as having successfully completed the training course?</w:t>
            </w:r>
            <w:r w:rsidRPr="002A7F64">
              <w:rPr>
                <w:rFonts w:cstheme="minorHAnsi"/>
                <w:w w:val="103"/>
                <w:sz w:val="20"/>
                <w:szCs w:val="20"/>
                <w:highlight w:val="yellow"/>
              </w:rPr>
              <w:t xml:space="preserve"> </w:t>
            </w:r>
          </w:p>
        </w:tc>
      </w:tr>
      <w:tr w:rsidR="002A7F64" w:rsidRPr="002A7F64" w14:paraId="1624FDB9" w14:textId="77777777" w:rsidTr="002A7F64">
        <w:trPr>
          <w:trHeight w:val="60"/>
        </w:trPr>
        <w:tc>
          <w:tcPr>
            <w:tcW w:w="301" w:type="pct"/>
            <w:shd w:val="clear" w:color="auto" w:fill="auto"/>
            <w:vAlign w:val="center"/>
          </w:tcPr>
          <w:p w14:paraId="2C5EBB15"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2.13.3.2</w:t>
            </w:r>
          </w:p>
        </w:tc>
        <w:tc>
          <w:tcPr>
            <w:tcW w:w="1404" w:type="pct"/>
            <w:shd w:val="clear" w:color="auto" w:fill="auto"/>
            <w:vAlign w:val="center"/>
          </w:tcPr>
          <w:p w14:paraId="493BCC9A"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Do documented procedures exist for the development and administration of examinations and tests of competence?</w:t>
            </w:r>
          </w:p>
        </w:tc>
      </w:tr>
      <w:tr w:rsidR="002A7F64" w:rsidRPr="002A7F64" w14:paraId="1E3803E2" w14:textId="77777777" w:rsidTr="002A7F64">
        <w:trPr>
          <w:trHeight w:val="60"/>
        </w:trPr>
        <w:tc>
          <w:tcPr>
            <w:tcW w:w="301" w:type="pct"/>
            <w:shd w:val="clear" w:color="auto" w:fill="auto"/>
            <w:vAlign w:val="center"/>
          </w:tcPr>
          <w:p w14:paraId="24266A84"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2.13.3.3</w:t>
            </w:r>
          </w:p>
        </w:tc>
        <w:tc>
          <w:tcPr>
            <w:tcW w:w="1404" w:type="pct"/>
            <w:shd w:val="clear" w:color="auto" w:fill="auto"/>
            <w:vAlign w:val="center"/>
          </w:tcPr>
          <w:p w14:paraId="70D1084A"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Is the responsibility and authority for evaluation of student knowledge or competence defined?</w:t>
            </w:r>
          </w:p>
        </w:tc>
      </w:tr>
      <w:tr w:rsidR="002A7F64" w:rsidRPr="002A7F64" w14:paraId="350ADDE6" w14:textId="77777777" w:rsidTr="00C25765">
        <w:trPr>
          <w:trHeight w:val="60"/>
        </w:trPr>
        <w:tc>
          <w:tcPr>
            <w:tcW w:w="301" w:type="pct"/>
            <w:shd w:val="clear" w:color="auto" w:fill="D9D9D9" w:themeFill="background1" w:themeFillShade="D9"/>
            <w:vAlign w:val="center"/>
          </w:tcPr>
          <w:p w14:paraId="65F9B876"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38266C05" w14:textId="77777777" w:rsidR="002A7F64" w:rsidRPr="002A7F64" w:rsidRDefault="002A7F64" w:rsidP="002A7F64">
            <w:pPr>
              <w:spacing w:line="240" w:lineRule="auto"/>
              <w:rPr>
                <w:rFonts w:cstheme="minorHAnsi"/>
                <w:sz w:val="20"/>
                <w:szCs w:val="20"/>
                <w:highlight w:val="yellow"/>
              </w:rPr>
            </w:pPr>
            <w:r w:rsidRPr="002A7F64">
              <w:rPr>
                <w:rFonts w:cstheme="minorHAnsi"/>
                <w:b/>
                <w:sz w:val="20"/>
                <w:szCs w:val="20"/>
                <w:highlight w:val="yellow"/>
              </w:rPr>
              <w:t>2.13.4  Satisfactory Completion</w:t>
            </w:r>
          </w:p>
        </w:tc>
      </w:tr>
      <w:tr w:rsidR="002A7F64" w:rsidRPr="002A7F64" w14:paraId="3A911E43" w14:textId="77777777" w:rsidTr="00C25765">
        <w:trPr>
          <w:trHeight w:val="354"/>
        </w:trPr>
        <w:tc>
          <w:tcPr>
            <w:tcW w:w="301" w:type="pct"/>
            <w:shd w:val="clear" w:color="auto" w:fill="auto"/>
            <w:vAlign w:val="center"/>
          </w:tcPr>
          <w:p w14:paraId="7CEF9179"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2.13.4.1</w:t>
            </w:r>
          </w:p>
        </w:tc>
        <w:tc>
          <w:tcPr>
            <w:tcW w:w="1404" w:type="pct"/>
            <w:shd w:val="clear" w:color="auto" w:fill="auto"/>
            <w:vAlign w:val="center"/>
          </w:tcPr>
          <w:p w14:paraId="0DACD5C2"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Are records of examinations of student knowledge and competence maintained in accordance</w:t>
            </w:r>
            <w:r w:rsidRPr="002A7F64">
              <w:rPr>
                <w:rFonts w:cstheme="minorHAnsi"/>
                <w:spacing w:val="33"/>
                <w:sz w:val="20"/>
                <w:szCs w:val="20"/>
                <w:highlight w:val="yellow"/>
              </w:rPr>
              <w:t xml:space="preserve"> </w:t>
            </w:r>
            <w:r w:rsidRPr="002A7F64">
              <w:rPr>
                <w:rFonts w:cstheme="minorHAnsi"/>
                <w:sz w:val="20"/>
                <w:szCs w:val="20"/>
                <w:highlight w:val="yellow"/>
              </w:rPr>
              <w:t>the</w:t>
            </w:r>
            <w:r w:rsidRPr="002A7F64">
              <w:rPr>
                <w:rFonts w:cstheme="minorHAnsi"/>
                <w:spacing w:val="12"/>
                <w:sz w:val="20"/>
                <w:szCs w:val="20"/>
                <w:highlight w:val="yellow"/>
              </w:rPr>
              <w:t xml:space="preserve"> </w:t>
            </w:r>
            <w:r w:rsidRPr="002A7F64">
              <w:rPr>
                <w:rFonts w:cstheme="minorHAnsi"/>
                <w:sz w:val="20"/>
                <w:szCs w:val="20"/>
                <w:highlight w:val="yellow"/>
              </w:rPr>
              <w:t>require</w:t>
            </w:r>
            <w:r w:rsidRPr="002A7F64">
              <w:rPr>
                <w:rFonts w:cstheme="minorHAnsi"/>
                <w:spacing w:val="3"/>
                <w:sz w:val="20"/>
                <w:szCs w:val="20"/>
                <w:highlight w:val="yellow"/>
              </w:rPr>
              <w:t>m</w:t>
            </w:r>
            <w:r w:rsidRPr="002A7F64">
              <w:rPr>
                <w:rFonts w:cstheme="minorHAnsi"/>
                <w:sz w:val="20"/>
                <w:szCs w:val="20"/>
                <w:highlight w:val="yellow"/>
              </w:rPr>
              <w:t>ents</w:t>
            </w:r>
            <w:r w:rsidRPr="002A7F64">
              <w:rPr>
                <w:rFonts w:cstheme="minorHAnsi"/>
                <w:spacing w:val="37"/>
                <w:sz w:val="20"/>
                <w:szCs w:val="20"/>
                <w:highlight w:val="yellow"/>
              </w:rPr>
              <w:t xml:space="preserve"> </w:t>
            </w:r>
            <w:r w:rsidRPr="002A7F64">
              <w:rPr>
                <w:rFonts w:cstheme="minorHAnsi"/>
                <w:sz w:val="20"/>
                <w:szCs w:val="20"/>
                <w:highlight w:val="yellow"/>
              </w:rPr>
              <w:t>of</w:t>
            </w:r>
            <w:r w:rsidRPr="002A7F64">
              <w:rPr>
                <w:rFonts w:cstheme="minorHAnsi"/>
                <w:spacing w:val="9"/>
                <w:sz w:val="20"/>
                <w:szCs w:val="20"/>
                <w:highlight w:val="yellow"/>
              </w:rPr>
              <w:t xml:space="preserve"> </w:t>
            </w:r>
            <w:r w:rsidRPr="002A7F64">
              <w:rPr>
                <w:rFonts w:cstheme="minorHAnsi"/>
                <w:sz w:val="20"/>
                <w:szCs w:val="20"/>
                <w:highlight w:val="yellow"/>
              </w:rPr>
              <w:t>the</w:t>
            </w:r>
            <w:r w:rsidRPr="002A7F64">
              <w:rPr>
                <w:rFonts w:cstheme="minorHAnsi"/>
                <w:spacing w:val="12"/>
                <w:sz w:val="20"/>
                <w:szCs w:val="20"/>
                <w:highlight w:val="yellow"/>
              </w:rPr>
              <w:t xml:space="preserve"> </w:t>
            </w:r>
            <w:r w:rsidRPr="002A7F64">
              <w:rPr>
                <w:rFonts w:cstheme="minorHAnsi"/>
                <w:w w:val="103"/>
                <w:sz w:val="20"/>
                <w:szCs w:val="20"/>
                <w:highlight w:val="yellow"/>
              </w:rPr>
              <w:t>authority?</w:t>
            </w:r>
          </w:p>
        </w:tc>
      </w:tr>
      <w:tr w:rsidR="002A7F64" w:rsidRPr="002A7F64" w14:paraId="6DF946EB" w14:textId="77777777" w:rsidTr="002A7F64">
        <w:trPr>
          <w:trHeight w:val="60"/>
        </w:trPr>
        <w:tc>
          <w:tcPr>
            <w:tcW w:w="301" w:type="pct"/>
            <w:shd w:val="clear" w:color="auto" w:fill="D9D9D9" w:themeFill="background1" w:themeFillShade="D9"/>
            <w:vAlign w:val="center"/>
          </w:tcPr>
          <w:p w14:paraId="6C42BF50"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57B24B22"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b/>
                <w:sz w:val="20"/>
                <w:szCs w:val="20"/>
                <w:highlight w:val="yellow"/>
              </w:rPr>
              <w:t>2.13.5  Student Progress</w:t>
            </w:r>
          </w:p>
        </w:tc>
      </w:tr>
      <w:tr w:rsidR="002A7F64" w:rsidRPr="002A7F64" w14:paraId="3E4F545C" w14:textId="77777777" w:rsidTr="00C25765">
        <w:trPr>
          <w:trHeight w:val="227"/>
        </w:trPr>
        <w:tc>
          <w:tcPr>
            <w:tcW w:w="301" w:type="pct"/>
            <w:shd w:val="clear" w:color="auto" w:fill="auto"/>
            <w:vAlign w:val="center"/>
          </w:tcPr>
          <w:p w14:paraId="0F2290F9"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2.13.5.1</w:t>
            </w:r>
          </w:p>
        </w:tc>
        <w:tc>
          <w:tcPr>
            <w:tcW w:w="1404" w:type="pct"/>
            <w:shd w:val="clear" w:color="auto" w:fill="auto"/>
            <w:vAlign w:val="center"/>
          </w:tcPr>
          <w:p w14:paraId="3C204DA4"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sz w:val="20"/>
                <w:szCs w:val="20"/>
                <w:highlight w:val="yellow"/>
              </w:rPr>
              <w:t>Does a documented procedure exist for identifying and recording student progress from application through completion of trainin</w:t>
            </w:r>
            <w:r w:rsidRPr="002A7F64">
              <w:rPr>
                <w:rFonts w:cstheme="minorHAnsi"/>
                <w:w w:val="103"/>
                <w:sz w:val="20"/>
                <w:szCs w:val="20"/>
                <w:highlight w:val="yellow"/>
              </w:rPr>
              <w:t>g?</w:t>
            </w:r>
          </w:p>
        </w:tc>
      </w:tr>
      <w:tr w:rsidR="002A7F64" w:rsidRPr="002A7F64" w14:paraId="691752D2" w14:textId="77777777" w:rsidTr="00C25765">
        <w:trPr>
          <w:trHeight w:val="227"/>
        </w:trPr>
        <w:tc>
          <w:tcPr>
            <w:tcW w:w="301" w:type="pct"/>
            <w:shd w:val="clear" w:color="auto" w:fill="D9D9D9" w:themeFill="background1" w:themeFillShade="D9"/>
            <w:vAlign w:val="center"/>
          </w:tcPr>
          <w:p w14:paraId="046427B7" w14:textId="77777777" w:rsidR="002A7F64" w:rsidRPr="002A7F64" w:rsidRDefault="002A7F64" w:rsidP="002A7F64">
            <w:pPr>
              <w:spacing w:line="240" w:lineRule="auto"/>
              <w:rPr>
                <w:rFonts w:cstheme="minorHAnsi"/>
                <w:sz w:val="20"/>
                <w:szCs w:val="20"/>
                <w:highlight w:val="yellow"/>
              </w:rPr>
            </w:pPr>
          </w:p>
        </w:tc>
        <w:tc>
          <w:tcPr>
            <w:tcW w:w="1404" w:type="pct"/>
            <w:shd w:val="clear" w:color="auto" w:fill="D9D9D9" w:themeFill="background1" w:themeFillShade="D9"/>
            <w:vAlign w:val="center"/>
          </w:tcPr>
          <w:p w14:paraId="1154463D" w14:textId="77777777" w:rsidR="002A7F64" w:rsidRPr="002A7F64" w:rsidRDefault="002A7F64" w:rsidP="002A7F64">
            <w:pPr>
              <w:autoSpaceDE w:val="0"/>
              <w:autoSpaceDN w:val="0"/>
              <w:adjustRightInd w:val="0"/>
              <w:spacing w:line="240" w:lineRule="auto"/>
              <w:rPr>
                <w:rFonts w:cstheme="minorHAnsi"/>
                <w:sz w:val="20"/>
                <w:szCs w:val="20"/>
                <w:highlight w:val="yellow"/>
              </w:rPr>
            </w:pPr>
            <w:r w:rsidRPr="002A7F64">
              <w:rPr>
                <w:rFonts w:cstheme="minorHAnsi"/>
                <w:b/>
                <w:sz w:val="20"/>
                <w:szCs w:val="20"/>
                <w:highlight w:val="yellow"/>
              </w:rPr>
              <w:t>2.15  CONTROL OF STUDENT LEARNING DEFICIENCIES</w:t>
            </w:r>
          </w:p>
        </w:tc>
      </w:tr>
      <w:tr w:rsidR="002A7F64" w:rsidRPr="002A7F64" w14:paraId="5FD91378" w14:textId="77777777" w:rsidTr="00C25765">
        <w:trPr>
          <w:trHeight w:val="56"/>
        </w:trPr>
        <w:tc>
          <w:tcPr>
            <w:tcW w:w="301" w:type="pct"/>
            <w:tcBorders>
              <w:bottom w:val="single" w:sz="4" w:space="0" w:color="auto"/>
            </w:tcBorders>
            <w:shd w:val="clear" w:color="auto" w:fill="auto"/>
          </w:tcPr>
          <w:p w14:paraId="3ED13920"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2.15.1</w:t>
            </w:r>
          </w:p>
        </w:tc>
        <w:tc>
          <w:tcPr>
            <w:tcW w:w="1404" w:type="pct"/>
            <w:shd w:val="clear" w:color="auto" w:fill="auto"/>
            <w:vAlign w:val="center"/>
          </w:tcPr>
          <w:p w14:paraId="7B895D9C"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Do documented procedures exist for the evaluation of student knowledge and competence?</w:t>
            </w:r>
          </w:p>
        </w:tc>
      </w:tr>
      <w:tr w:rsidR="002A7F64" w:rsidRPr="002A7F64" w14:paraId="07A0605A" w14:textId="77777777" w:rsidTr="002A7F64">
        <w:trPr>
          <w:trHeight w:val="60"/>
        </w:trPr>
        <w:tc>
          <w:tcPr>
            <w:tcW w:w="301" w:type="pct"/>
            <w:tcBorders>
              <w:top w:val="single" w:sz="4" w:space="0" w:color="auto"/>
              <w:left w:val="single" w:sz="4" w:space="0" w:color="auto"/>
              <w:bottom w:val="nil"/>
              <w:right w:val="single" w:sz="4" w:space="0" w:color="auto"/>
            </w:tcBorders>
            <w:shd w:val="clear" w:color="auto" w:fill="auto"/>
            <w:vAlign w:val="center"/>
          </w:tcPr>
          <w:p w14:paraId="25CCCEB8"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2.15.2</w:t>
            </w:r>
          </w:p>
        </w:tc>
        <w:tc>
          <w:tcPr>
            <w:tcW w:w="1404" w:type="pct"/>
            <w:tcBorders>
              <w:left w:val="single" w:sz="4" w:space="0" w:color="auto"/>
            </w:tcBorders>
            <w:shd w:val="clear" w:color="auto" w:fill="auto"/>
            <w:vAlign w:val="center"/>
          </w:tcPr>
          <w:p w14:paraId="3D232071" w14:textId="77777777" w:rsidR="002A7F64" w:rsidRPr="002A7F64" w:rsidRDefault="002A7F64" w:rsidP="002A7F64">
            <w:pPr>
              <w:spacing w:line="240" w:lineRule="auto"/>
              <w:rPr>
                <w:rFonts w:cstheme="minorHAnsi"/>
                <w:sz w:val="20"/>
                <w:szCs w:val="20"/>
                <w:highlight w:val="yellow"/>
              </w:rPr>
            </w:pPr>
            <w:r w:rsidRPr="002A7F64">
              <w:rPr>
                <w:rFonts w:cstheme="minorHAnsi"/>
                <w:sz w:val="20"/>
                <w:szCs w:val="20"/>
                <w:highlight w:val="yellow"/>
              </w:rPr>
              <w:t>Where appropriate, are students:</w:t>
            </w:r>
          </w:p>
        </w:tc>
      </w:tr>
      <w:tr w:rsidR="002A7F64" w:rsidRPr="002A7F64" w14:paraId="7A31B0EF"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2E9D133F"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5AF8145A" w14:textId="77777777" w:rsidR="002A7F64" w:rsidRPr="002A7F64" w:rsidRDefault="002A7F64" w:rsidP="002A7F64">
            <w:pPr>
              <w:pStyle w:val="ListParagraph"/>
              <w:keepNext/>
              <w:numPr>
                <w:ilvl w:val="0"/>
                <w:numId w:val="50"/>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Retained and re-examined in the specific area where deficiencies are noted?</w:t>
            </w:r>
          </w:p>
        </w:tc>
      </w:tr>
      <w:tr w:rsidR="002A7F64" w:rsidRPr="002A7F64" w14:paraId="1EEFD4C7" w14:textId="77777777" w:rsidTr="002A7F64">
        <w:trPr>
          <w:trHeight w:val="60"/>
        </w:trPr>
        <w:tc>
          <w:tcPr>
            <w:tcW w:w="301" w:type="pct"/>
            <w:tcBorders>
              <w:top w:val="nil"/>
              <w:left w:val="single" w:sz="4" w:space="0" w:color="auto"/>
              <w:bottom w:val="nil"/>
              <w:right w:val="single" w:sz="4" w:space="0" w:color="auto"/>
            </w:tcBorders>
            <w:shd w:val="clear" w:color="auto" w:fill="auto"/>
            <w:vAlign w:val="center"/>
          </w:tcPr>
          <w:p w14:paraId="5F5DC4C5"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2B52B4D3" w14:textId="77777777" w:rsidR="002A7F64" w:rsidRPr="002A7F64" w:rsidRDefault="002A7F64" w:rsidP="002A7F64">
            <w:pPr>
              <w:pStyle w:val="ListParagraph"/>
              <w:keepNext/>
              <w:numPr>
                <w:ilvl w:val="0"/>
                <w:numId w:val="50"/>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Failed and required to repeat the training course?</w:t>
            </w:r>
          </w:p>
        </w:tc>
      </w:tr>
      <w:tr w:rsidR="002A7F64" w:rsidRPr="002A7F64" w14:paraId="2544B554" w14:textId="77777777" w:rsidTr="002A7F64">
        <w:trPr>
          <w:trHeight w:val="60"/>
        </w:trPr>
        <w:tc>
          <w:tcPr>
            <w:tcW w:w="301" w:type="pct"/>
            <w:tcBorders>
              <w:top w:val="nil"/>
              <w:left w:val="single" w:sz="4" w:space="0" w:color="auto"/>
              <w:bottom w:val="single" w:sz="4" w:space="0" w:color="auto"/>
              <w:right w:val="single" w:sz="4" w:space="0" w:color="auto"/>
            </w:tcBorders>
            <w:shd w:val="clear" w:color="auto" w:fill="auto"/>
            <w:vAlign w:val="center"/>
          </w:tcPr>
          <w:p w14:paraId="71C28CC3" w14:textId="77777777" w:rsidR="002A7F64" w:rsidRPr="002A7F64" w:rsidRDefault="002A7F64" w:rsidP="002A7F64">
            <w:pPr>
              <w:spacing w:line="240" w:lineRule="auto"/>
              <w:rPr>
                <w:rFonts w:cstheme="minorHAnsi"/>
                <w:sz w:val="20"/>
                <w:szCs w:val="20"/>
                <w:highlight w:val="yellow"/>
              </w:rPr>
            </w:pPr>
          </w:p>
        </w:tc>
        <w:tc>
          <w:tcPr>
            <w:tcW w:w="1404" w:type="pct"/>
            <w:tcBorders>
              <w:left w:val="single" w:sz="4" w:space="0" w:color="auto"/>
            </w:tcBorders>
            <w:shd w:val="clear" w:color="auto" w:fill="auto"/>
            <w:vAlign w:val="center"/>
          </w:tcPr>
          <w:p w14:paraId="4F9F1711" w14:textId="77777777" w:rsidR="002A7F64" w:rsidRPr="002A7F64" w:rsidRDefault="002A7F64" w:rsidP="002A7F64">
            <w:pPr>
              <w:pStyle w:val="ListParagraph"/>
              <w:keepNext/>
              <w:numPr>
                <w:ilvl w:val="0"/>
                <w:numId w:val="50"/>
              </w:numPr>
              <w:autoSpaceDE w:val="0"/>
              <w:autoSpaceDN w:val="0"/>
              <w:adjustRightInd w:val="0"/>
              <w:ind w:right="0"/>
              <w:rPr>
                <w:rFonts w:asciiTheme="minorHAnsi" w:hAnsiTheme="minorHAnsi" w:cstheme="minorHAnsi"/>
                <w:spacing w:val="0"/>
                <w:szCs w:val="20"/>
                <w:highlight w:val="yellow"/>
              </w:rPr>
            </w:pPr>
            <w:r w:rsidRPr="002A7F64">
              <w:rPr>
                <w:rFonts w:asciiTheme="minorHAnsi" w:hAnsiTheme="minorHAnsi" w:cstheme="minorHAnsi"/>
                <w:spacing w:val="0"/>
                <w:szCs w:val="20"/>
                <w:highlight w:val="yellow"/>
              </w:rPr>
              <w:t>Recommended to cease training?</w:t>
            </w:r>
          </w:p>
        </w:tc>
      </w:tr>
    </w:tbl>
    <w:p w14:paraId="330D2C83" w14:textId="77777777" w:rsidR="00EE4700" w:rsidRDefault="00EE4700">
      <w:pPr>
        <w:spacing w:after="200" w:line="276" w:lineRule="auto"/>
        <w:rPr>
          <w:b/>
        </w:rPr>
      </w:pPr>
    </w:p>
    <w:p w14:paraId="37CA5235" w14:textId="77777777" w:rsidR="00EE4700" w:rsidRDefault="00EE4700">
      <w:pPr>
        <w:spacing w:after="200" w:line="276" w:lineRule="auto"/>
        <w:rPr>
          <w:b/>
        </w:rPr>
      </w:pPr>
    </w:p>
    <w:p w14:paraId="4F5F0007" w14:textId="77777777" w:rsidR="00EE4700" w:rsidRDefault="00EE4700">
      <w:pPr>
        <w:spacing w:after="200" w:line="276" w:lineRule="auto"/>
        <w:rPr>
          <w:b/>
        </w:rPr>
      </w:pPr>
    </w:p>
    <w:p w14:paraId="4928613F" w14:textId="71EDEB0B" w:rsidR="00486D7B" w:rsidRDefault="00486D7B">
      <w:pPr>
        <w:spacing w:after="200" w:line="276" w:lineRule="auto"/>
        <w:rPr>
          <w:b/>
          <w:sz w:val="22"/>
        </w:rPr>
      </w:pPr>
      <w:r>
        <w:rPr>
          <w:b/>
        </w:rPr>
        <w:br w:type="page"/>
      </w:r>
    </w:p>
    <w:p w14:paraId="11B42C84" w14:textId="63582FA3" w:rsidR="00177292" w:rsidRDefault="00924BD4" w:rsidP="00177292">
      <w:pPr>
        <w:pStyle w:val="BodyText"/>
        <w:rPr>
          <w:b/>
        </w:rPr>
      </w:pPr>
      <w:r>
        <w:rPr>
          <w:b/>
        </w:rPr>
        <w:lastRenderedPageBreak/>
        <w:t xml:space="preserve">Specific details on each </w:t>
      </w:r>
      <w:r w:rsidR="00177292" w:rsidRPr="00177292">
        <w:rPr>
          <w:b/>
        </w:rPr>
        <w:t xml:space="preserve">Model Course </w:t>
      </w:r>
    </w:p>
    <w:p w14:paraId="564FCEB5" w14:textId="22B0F138" w:rsidR="00177292" w:rsidRPr="00B710BE" w:rsidRDefault="00486D7B" w:rsidP="00B710BE">
      <w:pPr>
        <w:pStyle w:val="BodyText"/>
      </w:pPr>
      <w:r w:rsidRPr="00B710BE">
        <w:t xml:space="preserve">The </w:t>
      </w:r>
      <w:r w:rsidR="00BE64AA">
        <w:t>training organization</w:t>
      </w:r>
      <w:r w:rsidRPr="00B710BE">
        <w:t xml:space="preserve"> should provide information on </w:t>
      </w:r>
      <w:r w:rsidR="00924BD4" w:rsidRPr="00B710BE">
        <w:t>how the</w:t>
      </w:r>
      <w:r w:rsidR="00924827">
        <w:t xml:space="preserve"> </w:t>
      </w:r>
      <w:r w:rsidR="00924827" w:rsidRPr="00B710BE">
        <w:t>course module</w:t>
      </w:r>
      <w:r w:rsidR="00924BD4" w:rsidRPr="00B710BE">
        <w:t xml:space="preserve"> elements are being delivered, for example, covered in Lesson Plan X or Simulation Exercise Y.  </w:t>
      </w:r>
      <w:r w:rsidR="009D190F" w:rsidRPr="00B710BE">
        <w:t xml:space="preserve"> </w:t>
      </w:r>
      <w:r w:rsidR="00177292" w:rsidRPr="00B710BE">
        <w:t xml:space="preserve">Copies of the lesson plans </w:t>
      </w:r>
      <w:r w:rsidR="009D190F" w:rsidRPr="00B710BE">
        <w:t xml:space="preserve">should </w:t>
      </w:r>
      <w:r w:rsidR="00177292" w:rsidRPr="00B710BE">
        <w:t xml:space="preserve">be </w:t>
      </w:r>
      <w:r w:rsidR="00B710BE" w:rsidRPr="00B710BE">
        <w:t>made available for review</w:t>
      </w:r>
      <w:r w:rsidR="00B710BE">
        <w:t xml:space="preserve"> either prior to, or </w:t>
      </w:r>
      <w:r w:rsidR="00924827">
        <w:t>during</w:t>
      </w:r>
      <w:r w:rsidR="00B710BE">
        <w:t xml:space="preserve"> the audit</w:t>
      </w:r>
      <w:r w:rsidR="00177292" w:rsidRPr="00B710BE">
        <w:t>.</w:t>
      </w:r>
    </w:p>
    <w:p w14:paraId="2E65C690" w14:textId="1817F073" w:rsidR="00486D7B" w:rsidRPr="00B710BE" w:rsidRDefault="00486D7B" w:rsidP="00B710BE">
      <w:pPr>
        <w:pStyle w:val="BodyText"/>
      </w:pPr>
      <w:r w:rsidRPr="00B710BE">
        <w:t>This example below is for the V103/1 model course:</w:t>
      </w:r>
    </w:p>
    <w:tbl>
      <w:tblPr>
        <w:tblStyle w:val="TableGrid"/>
        <w:tblW w:w="10330" w:type="dxa"/>
        <w:tblLook w:val="04A0" w:firstRow="1" w:lastRow="0" w:firstColumn="1" w:lastColumn="0" w:noHBand="0" w:noVBand="1"/>
      </w:tblPr>
      <w:tblGrid>
        <w:gridCol w:w="1696"/>
        <w:gridCol w:w="5103"/>
        <w:gridCol w:w="1765"/>
        <w:gridCol w:w="1766"/>
      </w:tblGrid>
      <w:tr w:rsidR="00924BD4" w:rsidRPr="009D190F" w14:paraId="5B365185" w14:textId="77777777" w:rsidTr="009F444E">
        <w:trPr>
          <w:tblHeader/>
        </w:trPr>
        <w:tc>
          <w:tcPr>
            <w:tcW w:w="1696" w:type="dxa"/>
            <w:vMerge w:val="restart"/>
            <w:shd w:val="clear" w:color="auto" w:fill="C6EDFF" w:themeFill="accent2" w:themeFillTint="33"/>
          </w:tcPr>
          <w:p w14:paraId="172DEAC8" w14:textId="0F3CECF6" w:rsidR="00924BD4" w:rsidRPr="009D190F" w:rsidRDefault="009F444E" w:rsidP="009F444E">
            <w:pPr>
              <w:pStyle w:val="BodyText"/>
              <w:spacing w:after="0" w:line="240" w:lineRule="auto"/>
              <w:jc w:val="center"/>
              <w:rPr>
                <w:b/>
                <w:sz w:val="20"/>
                <w:szCs w:val="20"/>
              </w:rPr>
            </w:pPr>
            <w:r>
              <w:rPr>
                <w:b/>
                <w:sz w:val="20"/>
                <w:szCs w:val="20"/>
              </w:rPr>
              <w:t>Ref #</w:t>
            </w:r>
          </w:p>
        </w:tc>
        <w:tc>
          <w:tcPr>
            <w:tcW w:w="5103" w:type="dxa"/>
            <w:shd w:val="clear" w:color="auto" w:fill="C6EDFF" w:themeFill="accent2" w:themeFillTint="33"/>
          </w:tcPr>
          <w:p w14:paraId="5794C835" w14:textId="7B9D9784" w:rsidR="00924BD4" w:rsidRPr="009D190F" w:rsidRDefault="00924BD4" w:rsidP="00B710BE">
            <w:pPr>
              <w:pStyle w:val="BodyText"/>
              <w:spacing w:after="0" w:line="240" w:lineRule="auto"/>
              <w:jc w:val="center"/>
              <w:rPr>
                <w:b/>
                <w:sz w:val="20"/>
                <w:szCs w:val="20"/>
              </w:rPr>
            </w:pPr>
            <w:r w:rsidRPr="009D190F">
              <w:rPr>
                <w:b/>
                <w:sz w:val="20"/>
                <w:szCs w:val="20"/>
              </w:rPr>
              <w:t>Elements</w:t>
            </w:r>
          </w:p>
        </w:tc>
        <w:tc>
          <w:tcPr>
            <w:tcW w:w="3531" w:type="dxa"/>
            <w:gridSpan w:val="2"/>
            <w:shd w:val="clear" w:color="auto" w:fill="C6EDFF" w:themeFill="accent2" w:themeFillTint="33"/>
          </w:tcPr>
          <w:p w14:paraId="01D17306" w14:textId="77777777" w:rsidR="00924BD4" w:rsidRPr="009D190F" w:rsidRDefault="00924BD4" w:rsidP="009D190F">
            <w:pPr>
              <w:pStyle w:val="BodyText"/>
              <w:spacing w:after="0" w:line="240" w:lineRule="auto"/>
              <w:jc w:val="center"/>
              <w:rPr>
                <w:b/>
                <w:sz w:val="20"/>
                <w:szCs w:val="20"/>
              </w:rPr>
            </w:pPr>
            <w:r w:rsidRPr="009D190F">
              <w:rPr>
                <w:b/>
                <w:sz w:val="20"/>
                <w:szCs w:val="20"/>
              </w:rPr>
              <w:t>Auditee</w:t>
            </w:r>
          </w:p>
        </w:tc>
      </w:tr>
      <w:tr w:rsidR="00924BD4" w:rsidRPr="009D190F" w14:paraId="6BB5138D" w14:textId="77777777" w:rsidTr="009F444E">
        <w:trPr>
          <w:tblHeader/>
        </w:trPr>
        <w:tc>
          <w:tcPr>
            <w:tcW w:w="1696" w:type="dxa"/>
            <w:vMerge/>
            <w:shd w:val="clear" w:color="auto" w:fill="C6EDFF" w:themeFill="accent2" w:themeFillTint="33"/>
          </w:tcPr>
          <w:p w14:paraId="4DE238D4" w14:textId="77777777" w:rsidR="00924BD4" w:rsidRPr="009D190F" w:rsidRDefault="00924BD4" w:rsidP="009D190F">
            <w:pPr>
              <w:pStyle w:val="BodyText"/>
              <w:spacing w:after="0" w:line="240" w:lineRule="auto"/>
              <w:jc w:val="center"/>
              <w:rPr>
                <w:b/>
                <w:sz w:val="20"/>
                <w:szCs w:val="20"/>
              </w:rPr>
            </w:pPr>
          </w:p>
        </w:tc>
        <w:tc>
          <w:tcPr>
            <w:tcW w:w="5103" w:type="dxa"/>
            <w:shd w:val="clear" w:color="auto" w:fill="C6EDFF" w:themeFill="accent2" w:themeFillTint="33"/>
          </w:tcPr>
          <w:p w14:paraId="7AAB01DE" w14:textId="0F3A8FDF" w:rsidR="00924BD4" w:rsidRPr="009D190F" w:rsidRDefault="00B710BE" w:rsidP="009D190F">
            <w:pPr>
              <w:pStyle w:val="BodyText"/>
              <w:spacing w:after="0" w:line="240" w:lineRule="auto"/>
              <w:jc w:val="center"/>
              <w:rPr>
                <w:b/>
                <w:sz w:val="20"/>
                <w:szCs w:val="20"/>
              </w:rPr>
            </w:pPr>
            <w:r w:rsidRPr="009D190F">
              <w:rPr>
                <w:b/>
                <w:sz w:val="20"/>
                <w:szCs w:val="20"/>
              </w:rPr>
              <w:t xml:space="preserve">Represents Module and Unit Subject Area as identified in </w:t>
            </w:r>
            <w:r w:rsidRPr="009D190F">
              <w:rPr>
                <w:b/>
                <w:sz w:val="20"/>
                <w:szCs w:val="20"/>
              </w:rPr>
              <w:br/>
              <w:t>IALA Model Course V103/1 - VTS Operator</w:t>
            </w:r>
          </w:p>
        </w:tc>
        <w:tc>
          <w:tcPr>
            <w:tcW w:w="1765" w:type="dxa"/>
            <w:shd w:val="clear" w:color="auto" w:fill="C6EDFF" w:themeFill="accent2" w:themeFillTint="33"/>
          </w:tcPr>
          <w:p w14:paraId="0D738E39" w14:textId="4B590474" w:rsidR="00924BD4" w:rsidRPr="009D190F" w:rsidRDefault="00924BD4" w:rsidP="009D190F">
            <w:pPr>
              <w:pStyle w:val="BodyText"/>
              <w:spacing w:after="0" w:line="240" w:lineRule="auto"/>
              <w:jc w:val="center"/>
              <w:rPr>
                <w:b/>
                <w:sz w:val="20"/>
                <w:szCs w:val="20"/>
              </w:rPr>
            </w:pPr>
            <w:r w:rsidRPr="009D190F">
              <w:rPr>
                <w:b/>
                <w:sz w:val="20"/>
                <w:szCs w:val="20"/>
              </w:rPr>
              <w:t>References</w:t>
            </w:r>
            <w:r w:rsidR="00486D7B" w:rsidRPr="009D190F">
              <w:rPr>
                <w:b/>
                <w:sz w:val="20"/>
                <w:szCs w:val="20"/>
              </w:rPr>
              <w:t xml:space="preserve"> to Lesson Plans / Exercises </w:t>
            </w:r>
            <w:proofErr w:type="spellStart"/>
            <w:r w:rsidR="00486D7B" w:rsidRPr="009D190F">
              <w:rPr>
                <w:b/>
                <w:sz w:val="20"/>
                <w:szCs w:val="20"/>
              </w:rPr>
              <w:t>etc</w:t>
            </w:r>
            <w:proofErr w:type="spellEnd"/>
          </w:p>
        </w:tc>
        <w:tc>
          <w:tcPr>
            <w:tcW w:w="1766" w:type="dxa"/>
            <w:shd w:val="clear" w:color="auto" w:fill="C6EDFF" w:themeFill="accent2" w:themeFillTint="33"/>
          </w:tcPr>
          <w:p w14:paraId="2523DBD4" w14:textId="77777777" w:rsidR="00924BD4" w:rsidRPr="009D190F" w:rsidRDefault="00924BD4" w:rsidP="009D190F">
            <w:pPr>
              <w:pStyle w:val="BodyText"/>
              <w:spacing w:after="0" w:line="240" w:lineRule="auto"/>
              <w:jc w:val="center"/>
              <w:rPr>
                <w:b/>
                <w:sz w:val="20"/>
                <w:szCs w:val="20"/>
              </w:rPr>
            </w:pPr>
            <w:r w:rsidRPr="009D190F">
              <w:rPr>
                <w:b/>
                <w:sz w:val="20"/>
                <w:szCs w:val="20"/>
              </w:rPr>
              <w:t>Comments</w:t>
            </w:r>
          </w:p>
        </w:tc>
      </w:tr>
      <w:tr w:rsidR="00924BD4" w:rsidRPr="009D190F" w14:paraId="26BA9089" w14:textId="77777777" w:rsidTr="00486D7B">
        <w:tc>
          <w:tcPr>
            <w:tcW w:w="1696" w:type="dxa"/>
            <w:shd w:val="clear" w:color="auto" w:fill="000000" w:themeFill="text1"/>
          </w:tcPr>
          <w:p w14:paraId="1CBC09A0" w14:textId="55ECC5DA" w:rsidR="00924BD4" w:rsidRPr="009D190F" w:rsidRDefault="00924BD4" w:rsidP="009D190F">
            <w:pPr>
              <w:pStyle w:val="BodyText"/>
              <w:spacing w:after="0" w:line="240" w:lineRule="auto"/>
              <w:rPr>
                <w:color w:val="FFFFFF" w:themeColor="background1"/>
                <w:sz w:val="20"/>
                <w:szCs w:val="20"/>
              </w:rPr>
            </w:pPr>
          </w:p>
        </w:tc>
        <w:tc>
          <w:tcPr>
            <w:tcW w:w="5103" w:type="dxa"/>
            <w:shd w:val="clear" w:color="auto" w:fill="000000" w:themeFill="text1"/>
          </w:tcPr>
          <w:p w14:paraId="74CA0D46" w14:textId="2354A128" w:rsidR="00924BD4" w:rsidRPr="009D190F" w:rsidRDefault="00924BD4" w:rsidP="009D190F">
            <w:pPr>
              <w:pStyle w:val="BodyText"/>
              <w:spacing w:after="0" w:line="240" w:lineRule="auto"/>
              <w:rPr>
                <w:b/>
                <w:color w:val="FFFFFF" w:themeColor="background1"/>
                <w:sz w:val="20"/>
                <w:szCs w:val="20"/>
              </w:rPr>
            </w:pPr>
            <w:r w:rsidRPr="009D190F">
              <w:rPr>
                <w:b/>
                <w:color w:val="FFFFFF" w:themeColor="background1"/>
                <w:sz w:val="20"/>
                <w:szCs w:val="20"/>
              </w:rPr>
              <w:t xml:space="preserve">MODULE </w:t>
            </w:r>
            <w:r w:rsidR="00486D7B" w:rsidRPr="009D190F">
              <w:rPr>
                <w:b/>
                <w:color w:val="FFFFFF" w:themeColor="background1"/>
                <w:sz w:val="20"/>
                <w:szCs w:val="20"/>
              </w:rPr>
              <w:t>1 - Language</w:t>
            </w:r>
          </w:p>
        </w:tc>
        <w:tc>
          <w:tcPr>
            <w:tcW w:w="1765" w:type="dxa"/>
            <w:shd w:val="clear" w:color="auto" w:fill="000000" w:themeFill="text1"/>
          </w:tcPr>
          <w:p w14:paraId="066C2195" w14:textId="77777777" w:rsidR="00924BD4" w:rsidRPr="009D190F" w:rsidRDefault="00924BD4" w:rsidP="009D190F">
            <w:pPr>
              <w:pStyle w:val="BodyText"/>
              <w:spacing w:after="0" w:line="240" w:lineRule="auto"/>
              <w:rPr>
                <w:color w:val="FFFFFF" w:themeColor="background1"/>
                <w:sz w:val="20"/>
                <w:szCs w:val="20"/>
              </w:rPr>
            </w:pPr>
          </w:p>
        </w:tc>
        <w:tc>
          <w:tcPr>
            <w:tcW w:w="1766" w:type="dxa"/>
            <w:shd w:val="clear" w:color="auto" w:fill="000000" w:themeFill="text1"/>
          </w:tcPr>
          <w:p w14:paraId="7D50FB03" w14:textId="77777777" w:rsidR="00924BD4" w:rsidRPr="009D190F" w:rsidRDefault="00924BD4" w:rsidP="009D190F">
            <w:pPr>
              <w:pStyle w:val="BodyText"/>
              <w:spacing w:after="0" w:line="240" w:lineRule="auto"/>
              <w:rPr>
                <w:color w:val="FFFFFF" w:themeColor="background1"/>
                <w:sz w:val="20"/>
                <w:szCs w:val="20"/>
              </w:rPr>
            </w:pPr>
          </w:p>
        </w:tc>
      </w:tr>
      <w:tr w:rsidR="00486D7B" w:rsidRPr="009D190F" w14:paraId="27E5E64C" w14:textId="77777777" w:rsidTr="00486D7B">
        <w:tc>
          <w:tcPr>
            <w:tcW w:w="1696" w:type="dxa"/>
            <w:vMerge w:val="restart"/>
          </w:tcPr>
          <w:p w14:paraId="5E47A7B7" w14:textId="1CDAEA8E" w:rsidR="00486D7B" w:rsidRPr="009D190F" w:rsidRDefault="00486D7B" w:rsidP="009D190F">
            <w:pPr>
              <w:pStyle w:val="BodyText"/>
              <w:spacing w:after="0" w:line="240" w:lineRule="auto"/>
              <w:rPr>
                <w:b/>
                <w:sz w:val="20"/>
                <w:szCs w:val="20"/>
              </w:rPr>
            </w:pPr>
            <w:r w:rsidRPr="009D190F">
              <w:rPr>
                <w:b/>
                <w:sz w:val="20"/>
                <w:szCs w:val="20"/>
              </w:rPr>
              <w:t>Language Structure</w:t>
            </w:r>
          </w:p>
        </w:tc>
        <w:tc>
          <w:tcPr>
            <w:tcW w:w="5103" w:type="dxa"/>
          </w:tcPr>
          <w:p w14:paraId="33DBB9C0" w14:textId="43F78E6F" w:rsidR="00486D7B" w:rsidRPr="009D190F" w:rsidRDefault="00486D7B" w:rsidP="009D190F">
            <w:pPr>
              <w:pStyle w:val="BodyText"/>
              <w:spacing w:after="0" w:line="240" w:lineRule="auto"/>
              <w:rPr>
                <w:sz w:val="20"/>
                <w:szCs w:val="20"/>
              </w:rPr>
            </w:pPr>
            <w:r w:rsidRPr="009D190F">
              <w:rPr>
                <w:sz w:val="20"/>
                <w:szCs w:val="20"/>
              </w:rPr>
              <w:t xml:space="preserve">Explain the use of English for special purposes, redundancy and precision </w:t>
            </w:r>
          </w:p>
          <w:p w14:paraId="0F71D052" w14:textId="517CB1EA" w:rsidR="00486D7B" w:rsidRPr="009D190F" w:rsidRDefault="00486D7B" w:rsidP="00B710BE">
            <w:pPr>
              <w:pStyle w:val="BodyText"/>
              <w:numPr>
                <w:ilvl w:val="0"/>
                <w:numId w:val="38"/>
              </w:numPr>
              <w:spacing w:after="0" w:line="240" w:lineRule="auto"/>
              <w:ind w:left="360"/>
              <w:rPr>
                <w:sz w:val="20"/>
                <w:szCs w:val="20"/>
              </w:rPr>
            </w:pPr>
            <w:r w:rsidRPr="009D190F">
              <w:rPr>
                <w:sz w:val="20"/>
                <w:szCs w:val="20"/>
              </w:rPr>
              <w:t xml:space="preserve">The exclusion of all items, except those directly applicable to the subject </w:t>
            </w:r>
          </w:p>
          <w:p w14:paraId="1C519DE7" w14:textId="37C245DC" w:rsidR="00486D7B" w:rsidRPr="009D190F" w:rsidRDefault="00486D7B" w:rsidP="00B710BE">
            <w:pPr>
              <w:pStyle w:val="BodyText"/>
              <w:numPr>
                <w:ilvl w:val="0"/>
                <w:numId w:val="38"/>
              </w:numPr>
              <w:spacing w:after="0" w:line="240" w:lineRule="auto"/>
              <w:ind w:left="360"/>
              <w:rPr>
                <w:sz w:val="20"/>
                <w:szCs w:val="20"/>
              </w:rPr>
            </w:pPr>
            <w:r w:rsidRPr="009D190F">
              <w:rPr>
                <w:sz w:val="20"/>
                <w:szCs w:val="20"/>
              </w:rPr>
              <w:t xml:space="preserve">Legal and engineering terminology and their different structures </w:t>
            </w:r>
          </w:p>
          <w:p w14:paraId="02235EAB" w14:textId="32FED952" w:rsidR="00486D7B" w:rsidRPr="009D190F" w:rsidRDefault="00486D7B" w:rsidP="00B710BE">
            <w:pPr>
              <w:pStyle w:val="BodyText"/>
              <w:numPr>
                <w:ilvl w:val="0"/>
                <w:numId w:val="38"/>
              </w:numPr>
              <w:spacing w:after="0" w:line="240" w:lineRule="auto"/>
              <w:ind w:left="360"/>
              <w:rPr>
                <w:sz w:val="20"/>
                <w:szCs w:val="20"/>
              </w:rPr>
            </w:pPr>
            <w:r w:rsidRPr="009D190F">
              <w:rPr>
                <w:sz w:val="20"/>
                <w:szCs w:val="20"/>
              </w:rPr>
              <w:t>Advantages and disadvantages of redundancy</w:t>
            </w:r>
          </w:p>
          <w:p w14:paraId="7DFA1069" w14:textId="07DDA424" w:rsidR="00486D7B" w:rsidRPr="009D190F" w:rsidRDefault="00486D7B" w:rsidP="00B710BE">
            <w:pPr>
              <w:pStyle w:val="BodyText"/>
              <w:numPr>
                <w:ilvl w:val="0"/>
                <w:numId w:val="38"/>
              </w:numPr>
              <w:spacing w:after="0" w:line="240" w:lineRule="auto"/>
              <w:ind w:left="360"/>
              <w:rPr>
                <w:sz w:val="20"/>
                <w:szCs w:val="20"/>
              </w:rPr>
            </w:pPr>
            <w:r w:rsidRPr="009D190F">
              <w:rPr>
                <w:sz w:val="20"/>
                <w:szCs w:val="20"/>
              </w:rPr>
              <w:t>The choice of precise words to express meaning</w:t>
            </w:r>
          </w:p>
        </w:tc>
        <w:tc>
          <w:tcPr>
            <w:tcW w:w="1765" w:type="dxa"/>
          </w:tcPr>
          <w:p w14:paraId="7D5492CA" w14:textId="77777777" w:rsidR="00486D7B" w:rsidRPr="009D190F" w:rsidRDefault="00486D7B" w:rsidP="009D190F">
            <w:pPr>
              <w:pStyle w:val="BodyText"/>
              <w:spacing w:after="0" w:line="240" w:lineRule="auto"/>
              <w:rPr>
                <w:sz w:val="20"/>
                <w:szCs w:val="20"/>
              </w:rPr>
            </w:pPr>
          </w:p>
        </w:tc>
        <w:tc>
          <w:tcPr>
            <w:tcW w:w="1766" w:type="dxa"/>
          </w:tcPr>
          <w:p w14:paraId="309038F5" w14:textId="77777777" w:rsidR="00486D7B" w:rsidRPr="009D190F" w:rsidRDefault="00486D7B" w:rsidP="009D190F">
            <w:pPr>
              <w:pStyle w:val="BodyText"/>
              <w:spacing w:after="0" w:line="240" w:lineRule="auto"/>
              <w:rPr>
                <w:sz w:val="20"/>
                <w:szCs w:val="20"/>
              </w:rPr>
            </w:pPr>
          </w:p>
        </w:tc>
      </w:tr>
      <w:tr w:rsidR="00486D7B" w:rsidRPr="009D190F" w14:paraId="54DB71F0" w14:textId="77777777" w:rsidTr="00486D7B">
        <w:tc>
          <w:tcPr>
            <w:tcW w:w="1696" w:type="dxa"/>
            <w:vMerge/>
          </w:tcPr>
          <w:p w14:paraId="456E3331" w14:textId="77777777" w:rsidR="00486D7B" w:rsidRPr="009D190F" w:rsidRDefault="00486D7B" w:rsidP="009D190F">
            <w:pPr>
              <w:pStyle w:val="BodyText"/>
              <w:spacing w:after="0" w:line="240" w:lineRule="auto"/>
              <w:rPr>
                <w:b/>
                <w:sz w:val="20"/>
                <w:szCs w:val="20"/>
              </w:rPr>
            </w:pPr>
          </w:p>
        </w:tc>
        <w:tc>
          <w:tcPr>
            <w:tcW w:w="5103" w:type="dxa"/>
          </w:tcPr>
          <w:p w14:paraId="41C7BE5A" w14:textId="77777777" w:rsidR="00486D7B" w:rsidRPr="009D190F" w:rsidRDefault="00486D7B" w:rsidP="009D190F">
            <w:pPr>
              <w:pStyle w:val="BodyText"/>
              <w:spacing w:after="0" w:line="240" w:lineRule="auto"/>
              <w:rPr>
                <w:sz w:val="20"/>
                <w:szCs w:val="20"/>
              </w:rPr>
            </w:pPr>
            <w:r w:rsidRPr="009D190F">
              <w:rPr>
                <w:sz w:val="20"/>
                <w:szCs w:val="20"/>
              </w:rPr>
              <w:t xml:space="preserve">Describe the techniques to eliminate ambiguity </w:t>
            </w:r>
          </w:p>
          <w:p w14:paraId="39887CDA" w14:textId="67A9EA54" w:rsidR="00486D7B" w:rsidRPr="009D190F" w:rsidRDefault="00486D7B" w:rsidP="00B710BE">
            <w:pPr>
              <w:pStyle w:val="BodyText"/>
              <w:numPr>
                <w:ilvl w:val="0"/>
                <w:numId w:val="39"/>
              </w:numPr>
              <w:spacing w:after="0" w:line="240" w:lineRule="auto"/>
              <w:ind w:left="360"/>
              <w:rPr>
                <w:sz w:val="20"/>
                <w:szCs w:val="20"/>
              </w:rPr>
            </w:pPr>
            <w:r w:rsidRPr="009D190F">
              <w:rPr>
                <w:sz w:val="20"/>
                <w:szCs w:val="20"/>
              </w:rPr>
              <w:t xml:space="preserve"> ‘Conditional’ words and their elimination in VTS messages</w:t>
            </w:r>
          </w:p>
          <w:p w14:paraId="2FAEB6D8" w14:textId="212CCDEF" w:rsidR="00486D7B" w:rsidRPr="009D190F" w:rsidRDefault="00486D7B" w:rsidP="00B710BE">
            <w:pPr>
              <w:pStyle w:val="BodyText"/>
              <w:numPr>
                <w:ilvl w:val="0"/>
                <w:numId w:val="39"/>
              </w:numPr>
              <w:spacing w:after="0" w:line="240" w:lineRule="auto"/>
              <w:ind w:left="360"/>
              <w:rPr>
                <w:sz w:val="20"/>
                <w:szCs w:val="20"/>
              </w:rPr>
            </w:pPr>
            <w:r w:rsidRPr="009D190F">
              <w:rPr>
                <w:sz w:val="20"/>
                <w:szCs w:val="20"/>
              </w:rPr>
              <w:t>Consequences of misuse of ‘conditional’ words</w:t>
            </w:r>
          </w:p>
        </w:tc>
        <w:tc>
          <w:tcPr>
            <w:tcW w:w="1765" w:type="dxa"/>
          </w:tcPr>
          <w:p w14:paraId="5CA9405A" w14:textId="77777777" w:rsidR="00486D7B" w:rsidRPr="009D190F" w:rsidRDefault="00486D7B" w:rsidP="009D190F">
            <w:pPr>
              <w:pStyle w:val="BodyText"/>
              <w:spacing w:after="0" w:line="240" w:lineRule="auto"/>
              <w:rPr>
                <w:sz w:val="20"/>
                <w:szCs w:val="20"/>
              </w:rPr>
            </w:pPr>
          </w:p>
        </w:tc>
        <w:tc>
          <w:tcPr>
            <w:tcW w:w="1766" w:type="dxa"/>
          </w:tcPr>
          <w:p w14:paraId="6416AC43" w14:textId="77777777" w:rsidR="00486D7B" w:rsidRPr="009D190F" w:rsidRDefault="00486D7B" w:rsidP="009D190F">
            <w:pPr>
              <w:pStyle w:val="BodyText"/>
              <w:spacing w:after="0" w:line="240" w:lineRule="auto"/>
              <w:rPr>
                <w:sz w:val="20"/>
                <w:szCs w:val="20"/>
              </w:rPr>
            </w:pPr>
          </w:p>
        </w:tc>
      </w:tr>
      <w:tr w:rsidR="00486D7B" w:rsidRPr="009D190F" w14:paraId="4F08BD84" w14:textId="77777777" w:rsidTr="00486D7B">
        <w:tc>
          <w:tcPr>
            <w:tcW w:w="1696" w:type="dxa"/>
            <w:vMerge/>
          </w:tcPr>
          <w:p w14:paraId="3CB04CC3" w14:textId="77777777" w:rsidR="00486D7B" w:rsidRPr="009D190F" w:rsidRDefault="00486D7B" w:rsidP="009D190F">
            <w:pPr>
              <w:pStyle w:val="BodyText"/>
              <w:spacing w:after="0" w:line="240" w:lineRule="auto"/>
              <w:rPr>
                <w:b/>
                <w:sz w:val="20"/>
                <w:szCs w:val="20"/>
              </w:rPr>
            </w:pPr>
          </w:p>
        </w:tc>
        <w:tc>
          <w:tcPr>
            <w:tcW w:w="5103" w:type="dxa"/>
          </w:tcPr>
          <w:p w14:paraId="48D8C525" w14:textId="429642F0" w:rsidR="00486D7B" w:rsidRPr="009D190F" w:rsidRDefault="00486D7B" w:rsidP="009D190F">
            <w:pPr>
              <w:pStyle w:val="BodyText"/>
              <w:spacing w:after="0" w:line="240" w:lineRule="auto"/>
              <w:rPr>
                <w:sz w:val="20"/>
                <w:szCs w:val="20"/>
              </w:rPr>
            </w:pPr>
            <w:r w:rsidRPr="009D190F">
              <w:rPr>
                <w:sz w:val="20"/>
                <w:szCs w:val="20"/>
              </w:rPr>
              <w:t xml:space="preserve">Describe the use of message markers and </w:t>
            </w:r>
            <w:r w:rsidR="009D190F">
              <w:rPr>
                <w:sz w:val="20"/>
                <w:szCs w:val="20"/>
              </w:rPr>
              <w:t>the meaning they imply</w:t>
            </w:r>
          </w:p>
          <w:p w14:paraId="3F0FFF46" w14:textId="730F9499" w:rsidR="00486D7B" w:rsidRPr="009D190F" w:rsidRDefault="00486D7B" w:rsidP="00B710BE">
            <w:pPr>
              <w:pStyle w:val="BodyText"/>
              <w:numPr>
                <w:ilvl w:val="0"/>
                <w:numId w:val="40"/>
              </w:numPr>
              <w:spacing w:after="0" w:line="240" w:lineRule="auto"/>
              <w:ind w:left="360"/>
              <w:rPr>
                <w:sz w:val="20"/>
                <w:szCs w:val="20"/>
              </w:rPr>
            </w:pPr>
            <w:r w:rsidRPr="009D190F">
              <w:rPr>
                <w:sz w:val="20"/>
                <w:szCs w:val="20"/>
              </w:rPr>
              <w:t>Legal implications of using message markers, particularly “Warning”, “Information”, “Advice” and “Instruction”</w:t>
            </w:r>
          </w:p>
          <w:p w14:paraId="63C0EA4F" w14:textId="1506447D" w:rsidR="00486D7B" w:rsidRPr="009D190F" w:rsidRDefault="00486D7B" w:rsidP="00B710BE">
            <w:pPr>
              <w:pStyle w:val="BodyText"/>
              <w:numPr>
                <w:ilvl w:val="0"/>
                <w:numId w:val="40"/>
              </w:numPr>
              <w:spacing w:after="0" w:line="240" w:lineRule="auto"/>
              <w:ind w:left="360"/>
              <w:rPr>
                <w:sz w:val="20"/>
                <w:szCs w:val="20"/>
              </w:rPr>
            </w:pPr>
            <w:r w:rsidRPr="009D190F">
              <w:rPr>
                <w:sz w:val="20"/>
                <w:szCs w:val="20"/>
              </w:rPr>
              <w:t>Legal and psychological relationship between master, pilot and VTS, and the use of message markers</w:t>
            </w:r>
          </w:p>
          <w:p w14:paraId="527DB1D3" w14:textId="075624C8" w:rsidR="00486D7B" w:rsidRPr="009D190F" w:rsidRDefault="00486D7B" w:rsidP="00B710BE">
            <w:pPr>
              <w:pStyle w:val="BodyText"/>
              <w:numPr>
                <w:ilvl w:val="0"/>
                <w:numId w:val="40"/>
              </w:numPr>
              <w:spacing w:after="0" w:line="240" w:lineRule="auto"/>
              <w:ind w:left="360"/>
              <w:rPr>
                <w:sz w:val="20"/>
                <w:szCs w:val="20"/>
              </w:rPr>
            </w:pPr>
            <w:r w:rsidRPr="009D190F">
              <w:rPr>
                <w:sz w:val="20"/>
                <w:szCs w:val="20"/>
              </w:rPr>
              <w:t>Examples from operational VTS</w:t>
            </w:r>
          </w:p>
        </w:tc>
        <w:tc>
          <w:tcPr>
            <w:tcW w:w="1765" w:type="dxa"/>
          </w:tcPr>
          <w:p w14:paraId="3B1BD574" w14:textId="77777777" w:rsidR="00486D7B" w:rsidRPr="009D190F" w:rsidRDefault="00486D7B" w:rsidP="009D190F">
            <w:pPr>
              <w:pStyle w:val="BodyText"/>
              <w:spacing w:after="0" w:line="240" w:lineRule="auto"/>
              <w:rPr>
                <w:sz w:val="20"/>
                <w:szCs w:val="20"/>
              </w:rPr>
            </w:pPr>
          </w:p>
        </w:tc>
        <w:tc>
          <w:tcPr>
            <w:tcW w:w="1766" w:type="dxa"/>
          </w:tcPr>
          <w:p w14:paraId="35D888E6" w14:textId="77777777" w:rsidR="00486D7B" w:rsidRPr="009D190F" w:rsidRDefault="00486D7B" w:rsidP="009D190F">
            <w:pPr>
              <w:pStyle w:val="BodyText"/>
              <w:spacing w:after="0" w:line="240" w:lineRule="auto"/>
              <w:rPr>
                <w:sz w:val="20"/>
                <w:szCs w:val="20"/>
              </w:rPr>
            </w:pPr>
          </w:p>
        </w:tc>
      </w:tr>
      <w:tr w:rsidR="00486D7B" w:rsidRPr="009D190F" w14:paraId="1E51F7DE" w14:textId="77777777" w:rsidTr="00486D7B">
        <w:tc>
          <w:tcPr>
            <w:tcW w:w="1696" w:type="dxa"/>
          </w:tcPr>
          <w:p w14:paraId="6D5F11E0" w14:textId="4C1A4DBB" w:rsidR="00486D7B" w:rsidRPr="009D190F" w:rsidRDefault="00486D7B" w:rsidP="009D190F">
            <w:pPr>
              <w:pStyle w:val="BodyText"/>
              <w:spacing w:after="0" w:line="240" w:lineRule="auto"/>
              <w:rPr>
                <w:b/>
                <w:sz w:val="20"/>
                <w:szCs w:val="20"/>
              </w:rPr>
            </w:pPr>
            <w:r w:rsidRPr="009D190F">
              <w:rPr>
                <w:b/>
                <w:sz w:val="20"/>
                <w:szCs w:val="20"/>
              </w:rPr>
              <w:t>Specific VTS message construction</w:t>
            </w:r>
          </w:p>
        </w:tc>
        <w:tc>
          <w:tcPr>
            <w:tcW w:w="5103" w:type="dxa"/>
          </w:tcPr>
          <w:p w14:paraId="477BF193" w14:textId="1362ED9E" w:rsidR="00486D7B" w:rsidRPr="009D190F" w:rsidRDefault="00486D7B" w:rsidP="009D190F">
            <w:pPr>
              <w:pStyle w:val="BodyText"/>
              <w:spacing w:after="0" w:line="240" w:lineRule="auto"/>
              <w:rPr>
                <w:sz w:val="20"/>
                <w:szCs w:val="20"/>
              </w:rPr>
            </w:pPr>
            <w:r w:rsidRPr="009D190F">
              <w:rPr>
                <w:sz w:val="20"/>
                <w:szCs w:val="20"/>
              </w:rPr>
              <w:t>Construct VTS messages</w:t>
            </w:r>
          </w:p>
          <w:p w14:paraId="78EF6985" w14:textId="583F3E5B" w:rsidR="00486D7B" w:rsidRPr="009D190F" w:rsidRDefault="00486D7B" w:rsidP="00B710BE">
            <w:pPr>
              <w:pStyle w:val="BodyText"/>
              <w:numPr>
                <w:ilvl w:val="0"/>
                <w:numId w:val="41"/>
              </w:numPr>
              <w:spacing w:after="0" w:line="240" w:lineRule="auto"/>
              <w:ind w:left="360"/>
              <w:rPr>
                <w:sz w:val="20"/>
                <w:szCs w:val="20"/>
              </w:rPr>
            </w:pPr>
            <w:r w:rsidRPr="009D190F">
              <w:rPr>
                <w:sz w:val="20"/>
                <w:szCs w:val="20"/>
              </w:rPr>
              <w:t>Practical communications</w:t>
            </w:r>
          </w:p>
          <w:p w14:paraId="13AFFA59" w14:textId="190EE275" w:rsidR="00486D7B" w:rsidRPr="009D190F" w:rsidRDefault="00486D7B" w:rsidP="00B710BE">
            <w:pPr>
              <w:pStyle w:val="BodyText"/>
              <w:numPr>
                <w:ilvl w:val="0"/>
                <w:numId w:val="41"/>
              </w:numPr>
              <w:spacing w:after="0" w:line="240" w:lineRule="auto"/>
              <w:ind w:left="360"/>
              <w:rPr>
                <w:sz w:val="20"/>
                <w:szCs w:val="20"/>
              </w:rPr>
            </w:pPr>
            <w:r w:rsidRPr="009D190F">
              <w:rPr>
                <w:sz w:val="20"/>
                <w:szCs w:val="20"/>
              </w:rPr>
              <w:t>Examples from ‘Basic English’ and ‘ICAO English’</w:t>
            </w:r>
          </w:p>
          <w:p w14:paraId="733DA6D2" w14:textId="5257CDA5" w:rsidR="00486D7B" w:rsidRPr="009D190F" w:rsidRDefault="00486D7B" w:rsidP="00B710BE">
            <w:pPr>
              <w:pStyle w:val="BodyText"/>
              <w:numPr>
                <w:ilvl w:val="0"/>
                <w:numId w:val="41"/>
              </w:numPr>
              <w:spacing w:after="0" w:line="240" w:lineRule="auto"/>
              <w:ind w:left="360"/>
              <w:rPr>
                <w:sz w:val="20"/>
                <w:szCs w:val="20"/>
              </w:rPr>
            </w:pPr>
            <w:r w:rsidRPr="009D190F">
              <w:rPr>
                <w:sz w:val="20"/>
                <w:szCs w:val="20"/>
              </w:rPr>
              <w:t>Explain speech techniques to imply higher message status</w:t>
            </w:r>
          </w:p>
        </w:tc>
        <w:tc>
          <w:tcPr>
            <w:tcW w:w="1765" w:type="dxa"/>
          </w:tcPr>
          <w:p w14:paraId="1F35CE96" w14:textId="77777777" w:rsidR="00486D7B" w:rsidRPr="009D190F" w:rsidRDefault="00486D7B" w:rsidP="009D190F">
            <w:pPr>
              <w:pStyle w:val="BodyText"/>
              <w:spacing w:after="0" w:line="240" w:lineRule="auto"/>
              <w:rPr>
                <w:sz w:val="20"/>
                <w:szCs w:val="20"/>
              </w:rPr>
            </w:pPr>
          </w:p>
        </w:tc>
        <w:tc>
          <w:tcPr>
            <w:tcW w:w="1766" w:type="dxa"/>
          </w:tcPr>
          <w:p w14:paraId="6E43138D" w14:textId="77777777" w:rsidR="00486D7B" w:rsidRPr="009D190F" w:rsidRDefault="00486D7B" w:rsidP="009D190F">
            <w:pPr>
              <w:pStyle w:val="BodyText"/>
              <w:spacing w:after="0" w:line="240" w:lineRule="auto"/>
              <w:rPr>
                <w:sz w:val="20"/>
                <w:szCs w:val="20"/>
              </w:rPr>
            </w:pPr>
          </w:p>
        </w:tc>
      </w:tr>
      <w:tr w:rsidR="002938C3" w:rsidRPr="009D190F" w14:paraId="04767C56" w14:textId="77777777" w:rsidTr="00486D7B">
        <w:tc>
          <w:tcPr>
            <w:tcW w:w="1696" w:type="dxa"/>
            <w:vMerge w:val="restart"/>
          </w:tcPr>
          <w:p w14:paraId="3199361C" w14:textId="6822718F" w:rsidR="002938C3" w:rsidRPr="009D190F" w:rsidRDefault="002938C3" w:rsidP="009D190F">
            <w:pPr>
              <w:pStyle w:val="BodyText"/>
              <w:spacing w:after="0" w:line="240" w:lineRule="auto"/>
              <w:rPr>
                <w:b/>
                <w:sz w:val="20"/>
                <w:szCs w:val="20"/>
              </w:rPr>
            </w:pPr>
            <w:r w:rsidRPr="009D190F">
              <w:rPr>
                <w:b/>
                <w:noProof/>
                <w:sz w:val="20"/>
                <w:szCs w:val="20"/>
              </w:rPr>
              <w:t>Standard Phrases</w:t>
            </w:r>
          </w:p>
        </w:tc>
        <w:tc>
          <w:tcPr>
            <w:tcW w:w="5103" w:type="dxa"/>
          </w:tcPr>
          <w:p w14:paraId="18BAFE49" w14:textId="043A7BCE" w:rsidR="002938C3" w:rsidRPr="009D190F" w:rsidRDefault="002938C3" w:rsidP="009D190F">
            <w:pPr>
              <w:pStyle w:val="BodyText"/>
              <w:spacing w:after="0" w:line="240" w:lineRule="auto"/>
              <w:rPr>
                <w:sz w:val="20"/>
                <w:szCs w:val="20"/>
              </w:rPr>
            </w:pPr>
            <w:r w:rsidRPr="009D190F">
              <w:rPr>
                <w:sz w:val="20"/>
                <w:szCs w:val="20"/>
              </w:rPr>
              <w:t xml:space="preserve">State the advantages, disadvantages and application of SMCP </w:t>
            </w:r>
          </w:p>
          <w:p w14:paraId="58B9F861" w14:textId="10115B74" w:rsidR="002938C3" w:rsidRPr="009D190F" w:rsidRDefault="002938C3" w:rsidP="00B710BE">
            <w:pPr>
              <w:pStyle w:val="BodyText"/>
              <w:numPr>
                <w:ilvl w:val="0"/>
                <w:numId w:val="42"/>
              </w:numPr>
              <w:spacing w:after="0" w:line="240" w:lineRule="auto"/>
              <w:ind w:left="360"/>
              <w:rPr>
                <w:sz w:val="20"/>
                <w:szCs w:val="20"/>
              </w:rPr>
            </w:pPr>
            <w:r w:rsidRPr="009D190F">
              <w:rPr>
                <w:sz w:val="20"/>
                <w:szCs w:val="20"/>
              </w:rPr>
              <w:t>Use of standard phrases to trigger predictable actions</w:t>
            </w:r>
          </w:p>
          <w:p w14:paraId="717A947A" w14:textId="3D314232" w:rsidR="002938C3" w:rsidRPr="009D190F" w:rsidRDefault="002938C3" w:rsidP="00B710BE">
            <w:pPr>
              <w:pStyle w:val="BodyText"/>
              <w:numPr>
                <w:ilvl w:val="0"/>
                <w:numId w:val="42"/>
              </w:numPr>
              <w:spacing w:after="0" w:line="240" w:lineRule="auto"/>
              <w:ind w:left="360"/>
              <w:rPr>
                <w:sz w:val="20"/>
                <w:szCs w:val="20"/>
              </w:rPr>
            </w:pPr>
            <w:r w:rsidRPr="009D190F">
              <w:rPr>
                <w:sz w:val="20"/>
                <w:szCs w:val="20"/>
              </w:rPr>
              <w:t>Limiting the number of standard phrases to ensure recognition and memory retention</w:t>
            </w:r>
          </w:p>
          <w:p w14:paraId="5DBDA690" w14:textId="2CA18CFF" w:rsidR="002938C3" w:rsidRPr="009D190F" w:rsidRDefault="002938C3" w:rsidP="00B710BE">
            <w:pPr>
              <w:pStyle w:val="BodyText"/>
              <w:numPr>
                <w:ilvl w:val="0"/>
                <w:numId w:val="42"/>
              </w:numPr>
              <w:spacing w:after="0" w:line="240" w:lineRule="auto"/>
              <w:ind w:left="360"/>
              <w:rPr>
                <w:sz w:val="20"/>
                <w:szCs w:val="20"/>
              </w:rPr>
            </w:pPr>
            <w:r w:rsidRPr="009D190F">
              <w:rPr>
                <w:sz w:val="20"/>
                <w:szCs w:val="20"/>
              </w:rPr>
              <w:t>When standard phrases are not the best method available</w:t>
            </w:r>
          </w:p>
        </w:tc>
        <w:tc>
          <w:tcPr>
            <w:tcW w:w="1765" w:type="dxa"/>
          </w:tcPr>
          <w:p w14:paraId="4FABCCB6" w14:textId="77777777" w:rsidR="002938C3" w:rsidRPr="009D190F" w:rsidRDefault="002938C3" w:rsidP="009D190F">
            <w:pPr>
              <w:pStyle w:val="BodyText"/>
              <w:spacing w:after="0" w:line="240" w:lineRule="auto"/>
              <w:rPr>
                <w:sz w:val="20"/>
                <w:szCs w:val="20"/>
              </w:rPr>
            </w:pPr>
          </w:p>
        </w:tc>
        <w:tc>
          <w:tcPr>
            <w:tcW w:w="1766" w:type="dxa"/>
          </w:tcPr>
          <w:p w14:paraId="0CD93943" w14:textId="77777777" w:rsidR="002938C3" w:rsidRPr="009D190F" w:rsidRDefault="002938C3" w:rsidP="009D190F">
            <w:pPr>
              <w:pStyle w:val="BodyText"/>
              <w:spacing w:after="0" w:line="240" w:lineRule="auto"/>
              <w:rPr>
                <w:sz w:val="20"/>
                <w:szCs w:val="20"/>
              </w:rPr>
            </w:pPr>
          </w:p>
        </w:tc>
      </w:tr>
      <w:tr w:rsidR="002938C3" w:rsidRPr="009D190F" w14:paraId="05B7561B" w14:textId="77777777" w:rsidTr="00486D7B">
        <w:tc>
          <w:tcPr>
            <w:tcW w:w="1696" w:type="dxa"/>
            <w:vMerge/>
          </w:tcPr>
          <w:p w14:paraId="6F6F6064" w14:textId="77777777" w:rsidR="002938C3" w:rsidRPr="009D190F" w:rsidRDefault="002938C3" w:rsidP="009D190F">
            <w:pPr>
              <w:pStyle w:val="BodyText"/>
              <w:spacing w:after="0" w:line="240" w:lineRule="auto"/>
              <w:rPr>
                <w:sz w:val="20"/>
                <w:szCs w:val="20"/>
              </w:rPr>
            </w:pPr>
          </w:p>
        </w:tc>
        <w:tc>
          <w:tcPr>
            <w:tcW w:w="5103" w:type="dxa"/>
          </w:tcPr>
          <w:p w14:paraId="435C4E34" w14:textId="0E6CC369" w:rsidR="002938C3" w:rsidRPr="009D190F" w:rsidRDefault="002938C3" w:rsidP="009D190F">
            <w:pPr>
              <w:pStyle w:val="BodyText"/>
              <w:spacing w:after="0" w:line="240" w:lineRule="auto"/>
              <w:rPr>
                <w:sz w:val="20"/>
                <w:szCs w:val="20"/>
              </w:rPr>
            </w:pPr>
            <w:r w:rsidRPr="009D190F">
              <w:rPr>
                <w:sz w:val="20"/>
                <w:szCs w:val="20"/>
              </w:rPr>
              <w:t xml:space="preserve">Demonstrate the use of IMO Standard Marine Communication Phrases (SMCP) </w:t>
            </w:r>
          </w:p>
          <w:p w14:paraId="473100CC" w14:textId="54E02A61" w:rsidR="002938C3" w:rsidRPr="009D190F" w:rsidRDefault="002938C3" w:rsidP="00B710BE">
            <w:pPr>
              <w:pStyle w:val="BodyText"/>
              <w:numPr>
                <w:ilvl w:val="0"/>
                <w:numId w:val="43"/>
              </w:numPr>
              <w:spacing w:after="0" w:line="240" w:lineRule="auto"/>
              <w:ind w:left="360"/>
              <w:rPr>
                <w:sz w:val="20"/>
                <w:szCs w:val="20"/>
              </w:rPr>
            </w:pPr>
            <w:r w:rsidRPr="009D190F">
              <w:rPr>
                <w:sz w:val="20"/>
                <w:szCs w:val="20"/>
              </w:rPr>
              <w:t>Introduction to the SMCP - Its overall construction and origins</w:t>
            </w:r>
          </w:p>
          <w:p w14:paraId="3DF87F21" w14:textId="311408D4" w:rsidR="002938C3" w:rsidRPr="009D190F" w:rsidRDefault="002938C3" w:rsidP="00B710BE">
            <w:pPr>
              <w:pStyle w:val="BodyText"/>
              <w:numPr>
                <w:ilvl w:val="0"/>
                <w:numId w:val="43"/>
              </w:numPr>
              <w:spacing w:after="0" w:line="240" w:lineRule="auto"/>
              <w:ind w:left="360"/>
              <w:rPr>
                <w:sz w:val="20"/>
                <w:szCs w:val="20"/>
              </w:rPr>
            </w:pPr>
            <w:r w:rsidRPr="009D190F">
              <w:rPr>
                <w:sz w:val="20"/>
                <w:szCs w:val="20"/>
              </w:rPr>
              <w:t>The use of the SMCP on ships, particularly during emergency situations and distress</w:t>
            </w:r>
          </w:p>
          <w:p w14:paraId="0131F9D9" w14:textId="4D3ADD94" w:rsidR="002938C3" w:rsidRPr="009D190F" w:rsidRDefault="002938C3" w:rsidP="00B710BE">
            <w:pPr>
              <w:pStyle w:val="BodyText"/>
              <w:numPr>
                <w:ilvl w:val="0"/>
                <w:numId w:val="43"/>
              </w:numPr>
              <w:spacing w:after="0" w:line="240" w:lineRule="auto"/>
              <w:ind w:left="360"/>
              <w:rPr>
                <w:sz w:val="20"/>
                <w:szCs w:val="20"/>
              </w:rPr>
            </w:pPr>
            <w:r w:rsidRPr="009D190F">
              <w:rPr>
                <w:sz w:val="20"/>
                <w:szCs w:val="20"/>
              </w:rPr>
              <w:t>When and how to use the SMCP in response to ships using the system</w:t>
            </w:r>
          </w:p>
          <w:p w14:paraId="1ED1C59B" w14:textId="1FF6DB17" w:rsidR="002938C3" w:rsidRPr="009D190F" w:rsidRDefault="002938C3" w:rsidP="00B710BE">
            <w:pPr>
              <w:pStyle w:val="BodyText"/>
              <w:numPr>
                <w:ilvl w:val="0"/>
                <w:numId w:val="43"/>
              </w:numPr>
              <w:spacing w:after="0" w:line="240" w:lineRule="auto"/>
              <w:ind w:left="360"/>
              <w:rPr>
                <w:sz w:val="20"/>
                <w:szCs w:val="20"/>
              </w:rPr>
            </w:pPr>
            <w:r w:rsidRPr="009D190F">
              <w:rPr>
                <w:sz w:val="20"/>
                <w:szCs w:val="20"/>
              </w:rPr>
              <w:t>Exercise: Use of SMCP in simulation and in actual recorded events</w:t>
            </w:r>
          </w:p>
        </w:tc>
        <w:tc>
          <w:tcPr>
            <w:tcW w:w="1765" w:type="dxa"/>
          </w:tcPr>
          <w:p w14:paraId="709686B9" w14:textId="77777777" w:rsidR="002938C3" w:rsidRPr="009D190F" w:rsidRDefault="002938C3" w:rsidP="009D190F">
            <w:pPr>
              <w:pStyle w:val="BodyText"/>
              <w:spacing w:after="0" w:line="240" w:lineRule="auto"/>
              <w:rPr>
                <w:sz w:val="20"/>
                <w:szCs w:val="20"/>
              </w:rPr>
            </w:pPr>
          </w:p>
        </w:tc>
        <w:tc>
          <w:tcPr>
            <w:tcW w:w="1766" w:type="dxa"/>
          </w:tcPr>
          <w:p w14:paraId="59BB68FB" w14:textId="77777777" w:rsidR="002938C3" w:rsidRPr="009D190F" w:rsidRDefault="002938C3" w:rsidP="009D190F">
            <w:pPr>
              <w:pStyle w:val="BodyText"/>
              <w:spacing w:after="0" w:line="240" w:lineRule="auto"/>
              <w:rPr>
                <w:sz w:val="20"/>
                <w:szCs w:val="20"/>
              </w:rPr>
            </w:pPr>
          </w:p>
        </w:tc>
      </w:tr>
      <w:tr w:rsidR="002938C3" w:rsidRPr="009D190F" w14:paraId="610DBC6A" w14:textId="77777777" w:rsidTr="00486D7B">
        <w:tc>
          <w:tcPr>
            <w:tcW w:w="1696" w:type="dxa"/>
            <w:vMerge/>
          </w:tcPr>
          <w:p w14:paraId="6A1369AF" w14:textId="77777777" w:rsidR="002938C3" w:rsidRPr="009D190F" w:rsidRDefault="002938C3" w:rsidP="009D190F">
            <w:pPr>
              <w:pStyle w:val="BodyText"/>
              <w:spacing w:after="0" w:line="240" w:lineRule="auto"/>
              <w:rPr>
                <w:sz w:val="20"/>
                <w:szCs w:val="20"/>
              </w:rPr>
            </w:pPr>
          </w:p>
        </w:tc>
        <w:tc>
          <w:tcPr>
            <w:tcW w:w="5103" w:type="dxa"/>
          </w:tcPr>
          <w:p w14:paraId="16E07279" w14:textId="56232674" w:rsidR="002938C3" w:rsidRPr="009D190F" w:rsidRDefault="002938C3" w:rsidP="009D190F">
            <w:pPr>
              <w:pStyle w:val="BodyText"/>
              <w:spacing w:after="0" w:line="240" w:lineRule="auto"/>
              <w:rPr>
                <w:sz w:val="20"/>
                <w:szCs w:val="20"/>
              </w:rPr>
            </w:pPr>
            <w:r w:rsidRPr="009D190F">
              <w:rPr>
                <w:sz w:val="20"/>
                <w:szCs w:val="20"/>
              </w:rPr>
              <w:t>Explain when and how to use the SMCP within a VTS (Part 3, section 6 of the SMCP</w:t>
            </w:r>
          </w:p>
          <w:p w14:paraId="3B943C10" w14:textId="7A99C22D" w:rsidR="002938C3" w:rsidRPr="009D190F" w:rsidRDefault="002938C3" w:rsidP="00B710BE">
            <w:pPr>
              <w:pStyle w:val="BodyText"/>
              <w:numPr>
                <w:ilvl w:val="0"/>
                <w:numId w:val="44"/>
              </w:numPr>
              <w:spacing w:after="0" w:line="240" w:lineRule="auto"/>
              <w:ind w:left="360"/>
              <w:rPr>
                <w:sz w:val="20"/>
                <w:szCs w:val="20"/>
              </w:rPr>
            </w:pPr>
            <w:r w:rsidRPr="009D190F">
              <w:rPr>
                <w:sz w:val="20"/>
                <w:szCs w:val="20"/>
              </w:rPr>
              <w:t>General layout</w:t>
            </w:r>
          </w:p>
          <w:p w14:paraId="05CA4CA6" w14:textId="530A7361" w:rsidR="002938C3" w:rsidRPr="009D190F" w:rsidRDefault="002938C3" w:rsidP="00B710BE">
            <w:pPr>
              <w:pStyle w:val="BodyText"/>
              <w:numPr>
                <w:ilvl w:val="0"/>
                <w:numId w:val="44"/>
              </w:numPr>
              <w:spacing w:after="0" w:line="240" w:lineRule="auto"/>
              <w:ind w:left="360"/>
              <w:rPr>
                <w:sz w:val="20"/>
                <w:szCs w:val="20"/>
              </w:rPr>
            </w:pPr>
            <w:r w:rsidRPr="009D190F">
              <w:rPr>
                <w:sz w:val="20"/>
                <w:szCs w:val="20"/>
              </w:rPr>
              <w:t>Exercise: Use of SMCP by a VTS in simulation and recorded VTS events</w:t>
            </w:r>
          </w:p>
        </w:tc>
        <w:tc>
          <w:tcPr>
            <w:tcW w:w="1765" w:type="dxa"/>
          </w:tcPr>
          <w:p w14:paraId="3CEB2943" w14:textId="77777777" w:rsidR="002938C3" w:rsidRPr="009D190F" w:rsidRDefault="002938C3" w:rsidP="009D190F">
            <w:pPr>
              <w:pStyle w:val="BodyText"/>
              <w:spacing w:after="0" w:line="240" w:lineRule="auto"/>
              <w:rPr>
                <w:sz w:val="20"/>
                <w:szCs w:val="20"/>
              </w:rPr>
            </w:pPr>
          </w:p>
        </w:tc>
        <w:tc>
          <w:tcPr>
            <w:tcW w:w="1766" w:type="dxa"/>
          </w:tcPr>
          <w:p w14:paraId="249AC895" w14:textId="77777777" w:rsidR="002938C3" w:rsidRPr="009D190F" w:rsidRDefault="002938C3" w:rsidP="009D190F">
            <w:pPr>
              <w:pStyle w:val="BodyText"/>
              <w:spacing w:after="0" w:line="240" w:lineRule="auto"/>
              <w:rPr>
                <w:sz w:val="20"/>
                <w:szCs w:val="20"/>
              </w:rPr>
            </w:pPr>
          </w:p>
        </w:tc>
      </w:tr>
      <w:tr w:rsidR="00924BD4" w:rsidRPr="009D190F" w14:paraId="3881A321" w14:textId="77777777" w:rsidTr="00486D7B">
        <w:tc>
          <w:tcPr>
            <w:tcW w:w="1696" w:type="dxa"/>
          </w:tcPr>
          <w:p w14:paraId="3677EAA7" w14:textId="4E052BF8" w:rsidR="00924BD4" w:rsidRPr="009D190F" w:rsidRDefault="002938C3" w:rsidP="009D190F">
            <w:pPr>
              <w:pStyle w:val="BodyText"/>
              <w:spacing w:after="0" w:line="240" w:lineRule="auto"/>
              <w:rPr>
                <w:b/>
                <w:sz w:val="20"/>
                <w:szCs w:val="20"/>
              </w:rPr>
            </w:pPr>
            <w:r w:rsidRPr="009D190F">
              <w:rPr>
                <w:b/>
                <w:sz w:val="20"/>
                <w:szCs w:val="20"/>
              </w:rPr>
              <w:t>Collecting information</w:t>
            </w:r>
          </w:p>
        </w:tc>
        <w:tc>
          <w:tcPr>
            <w:tcW w:w="5103" w:type="dxa"/>
          </w:tcPr>
          <w:p w14:paraId="7A17F6D6" w14:textId="57D6254D" w:rsidR="002938C3" w:rsidRPr="009D190F" w:rsidRDefault="002938C3" w:rsidP="009D190F">
            <w:pPr>
              <w:pStyle w:val="BodyText"/>
              <w:spacing w:after="0" w:line="240" w:lineRule="auto"/>
              <w:rPr>
                <w:sz w:val="20"/>
                <w:szCs w:val="20"/>
              </w:rPr>
            </w:pPr>
            <w:r w:rsidRPr="009D190F">
              <w:rPr>
                <w:sz w:val="20"/>
                <w:szCs w:val="20"/>
              </w:rPr>
              <w:t xml:space="preserve">Describe information collection and questioning techniques </w:t>
            </w:r>
          </w:p>
          <w:p w14:paraId="0465659C" w14:textId="7C2A2242" w:rsidR="002938C3" w:rsidRPr="009D190F" w:rsidRDefault="002938C3" w:rsidP="00B710BE">
            <w:pPr>
              <w:pStyle w:val="BodyText"/>
              <w:numPr>
                <w:ilvl w:val="0"/>
                <w:numId w:val="45"/>
              </w:numPr>
              <w:spacing w:after="0" w:line="240" w:lineRule="auto"/>
              <w:ind w:left="360"/>
              <w:rPr>
                <w:sz w:val="20"/>
                <w:szCs w:val="20"/>
              </w:rPr>
            </w:pPr>
            <w:r w:rsidRPr="009D190F">
              <w:rPr>
                <w:sz w:val="20"/>
                <w:szCs w:val="20"/>
              </w:rPr>
              <w:t>Direct questioning using message markers</w:t>
            </w:r>
          </w:p>
          <w:p w14:paraId="40F7BA82" w14:textId="10B8ED00" w:rsidR="002938C3" w:rsidRPr="009D190F" w:rsidRDefault="002938C3" w:rsidP="00B710BE">
            <w:pPr>
              <w:pStyle w:val="BodyText"/>
              <w:numPr>
                <w:ilvl w:val="0"/>
                <w:numId w:val="45"/>
              </w:numPr>
              <w:spacing w:after="0" w:line="240" w:lineRule="auto"/>
              <w:ind w:left="360"/>
              <w:rPr>
                <w:sz w:val="20"/>
                <w:szCs w:val="20"/>
              </w:rPr>
            </w:pPr>
            <w:r w:rsidRPr="009D190F">
              <w:rPr>
                <w:sz w:val="20"/>
                <w:szCs w:val="20"/>
              </w:rPr>
              <w:t xml:space="preserve">Linguistic problems in using voice tone to pose a question </w:t>
            </w:r>
          </w:p>
          <w:p w14:paraId="7ABAE6D6" w14:textId="1341D911" w:rsidR="002938C3" w:rsidRPr="009D190F" w:rsidRDefault="002938C3" w:rsidP="00B710BE">
            <w:pPr>
              <w:pStyle w:val="BodyText"/>
              <w:numPr>
                <w:ilvl w:val="0"/>
                <w:numId w:val="45"/>
              </w:numPr>
              <w:spacing w:after="0" w:line="240" w:lineRule="auto"/>
              <w:ind w:left="360"/>
              <w:rPr>
                <w:sz w:val="20"/>
                <w:szCs w:val="20"/>
              </w:rPr>
            </w:pPr>
            <w:r w:rsidRPr="009D190F">
              <w:rPr>
                <w:sz w:val="20"/>
                <w:szCs w:val="20"/>
              </w:rPr>
              <w:t xml:space="preserve">Rejection of abstract questions and double questions </w:t>
            </w:r>
          </w:p>
          <w:p w14:paraId="3171DAB7" w14:textId="635A6B51" w:rsidR="00924BD4" w:rsidRPr="009D190F" w:rsidRDefault="002938C3" w:rsidP="00B710BE">
            <w:pPr>
              <w:pStyle w:val="BodyText"/>
              <w:numPr>
                <w:ilvl w:val="0"/>
                <w:numId w:val="45"/>
              </w:numPr>
              <w:spacing w:after="0" w:line="240" w:lineRule="auto"/>
              <w:ind w:left="360"/>
              <w:rPr>
                <w:sz w:val="20"/>
                <w:szCs w:val="20"/>
              </w:rPr>
            </w:pPr>
            <w:r w:rsidRPr="009D190F">
              <w:rPr>
                <w:sz w:val="20"/>
                <w:szCs w:val="20"/>
              </w:rPr>
              <w:t>Sarcasm in questioning.</w:t>
            </w:r>
          </w:p>
        </w:tc>
        <w:tc>
          <w:tcPr>
            <w:tcW w:w="1765" w:type="dxa"/>
          </w:tcPr>
          <w:p w14:paraId="77E07458" w14:textId="77777777" w:rsidR="00924BD4" w:rsidRPr="009D190F" w:rsidRDefault="00924BD4" w:rsidP="009D190F">
            <w:pPr>
              <w:pStyle w:val="BodyText"/>
              <w:spacing w:after="0" w:line="240" w:lineRule="auto"/>
              <w:rPr>
                <w:sz w:val="20"/>
                <w:szCs w:val="20"/>
              </w:rPr>
            </w:pPr>
          </w:p>
        </w:tc>
        <w:tc>
          <w:tcPr>
            <w:tcW w:w="1766" w:type="dxa"/>
          </w:tcPr>
          <w:p w14:paraId="78DC5A50" w14:textId="77777777" w:rsidR="00924BD4" w:rsidRPr="009D190F" w:rsidRDefault="00924BD4" w:rsidP="009D190F">
            <w:pPr>
              <w:pStyle w:val="BodyText"/>
              <w:spacing w:after="0" w:line="240" w:lineRule="auto"/>
              <w:rPr>
                <w:sz w:val="20"/>
                <w:szCs w:val="20"/>
              </w:rPr>
            </w:pPr>
          </w:p>
        </w:tc>
      </w:tr>
      <w:tr w:rsidR="002938C3" w:rsidRPr="009D190F" w14:paraId="216E4228" w14:textId="77777777" w:rsidTr="002938C3">
        <w:tc>
          <w:tcPr>
            <w:tcW w:w="1696" w:type="dxa"/>
            <w:shd w:val="clear" w:color="auto" w:fill="000000" w:themeFill="text1"/>
          </w:tcPr>
          <w:p w14:paraId="39C0BC8A" w14:textId="3EBE4F81" w:rsidR="00924BD4" w:rsidRPr="009D190F" w:rsidRDefault="00924BD4" w:rsidP="009D190F">
            <w:pPr>
              <w:pStyle w:val="BodyText"/>
              <w:spacing w:after="0" w:line="240" w:lineRule="auto"/>
              <w:rPr>
                <w:b/>
                <w:color w:val="FFFFFF" w:themeColor="background1"/>
                <w:sz w:val="20"/>
                <w:szCs w:val="20"/>
              </w:rPr>
            </w:pPr>
          </w:p>
        </w:tc>
        <w:tc>
          <w:tcPr>
            <w:tcW w:w="5103" w:type="dxa"/>
            <w:shd w:val="clear" w:color="auto" w:fill="000000" w:themeFill="text1"/>
          </w:tcPr>
          <w:p w14:paraId="320DC630" w14:textId="5B54960F" w:rsidR="00924BD4" w:rsidRPr="009D190F" w:rsidRDefault="002938C3" w:rsidP="009D190F">
            <w:pPr>
              <w:pStyle w:val="BodyText"/>
              <w:spacing w:after="0" w:line="240" w:lineRule="auto"/>
              <w:rPr>
                <w:b/>
                <w:color w:val="FFFFFF" w:themeColor="background1"/>
                <w:sz w:val="20"/>
                <w:szCs w:val="20"/>
              </w:rPr>
            </w:pPr>
            <w:r w:rsidRPr="009D190F">
              <w:rPr>
                <w:b/>
                <w:color w:val="FFFFFF" w:themeColor="background1"/>
                <w:sz w:val="20"/>
                <w:szCs w:val="20"/>
              </w:rPr>
              <w:t>MODULE 2 – TRAFFIC MANAGEMENT</w:t>
            </w:r>
          </w:p>
        </w:tc>
        <w:tc>
          <w:tcPr>
            <w:tcW w:w="1765" w:type="dxa"/>
            <w:shd w:val="clear" w:color="auto" w:fill="000000" w:themeFill="text1"/>
          </w:tcPr>
          <w:p w14:paraId="5578E0ED" w14:textId="77777777" w:rsidR="00924BD4" w:rsidRPr="009D190F" w:rsidRDefault="00924BD4" w:rsidP="009D190F">
            <w:pPr>
              <w:pStyle w:val="BodyText"/>
              <w:spacing w:after="0" w:line="240" w:lineRule="auto"/>
              <w:rPr>
                <w:b/>
                <w:color w:val="FFFFFF" w:themeColor="background1"/>
                <w:sz w:val="20"/>
                <w:szCs w:val="20"/>
              </w:rPr>
            </w:pPr>
          </w:p>
        </w:tc>
        <w:tc>
          <w:tcPr>
            <w:tcW w:w="1766" w:type="dxa"/>
            <w:shd w:val="clear" w:color="auto" w:fill="000000" w:themeFill="text1"/>
          </w:tcPr>
          <w:p w14:paraId="1959B480" w14:textId="77777777" w:rsidR="00924BD4" w:rsidRPr="009D190F" w:rsidRDefault="00924BD4" w:rsidP="009D190F">
            <w:pPr>
              <w:pStyle w:val="BodyText"/>
              <w:spacing w:after="0" w:line="240" w:lineRule="auto"/>
              <w:rPr>
                <w:b/>
                <w:color w:val="FFFFFF" w:themeColor="background1"/>
                <w:sz w:val="20"/>
                <w:szCs w:val="20"/>
              </w:rPr>
            </w:pPr>
          </w:p>
        </w:tc>
      </w:tr>
      <w:tr w:rsidR="009D190F" w:rsidRPr="009D190F" w14:paraId="1FEC7AAB" w14:textId="77777777" w:rsidTr="00486D7B">
        <w:tc>
          <w:tcPr>
            <w:tcW w:w="1696" w:type="dxa"/>
          </w:tcPr>
          <w:p w14:paraId="3A83C7D6" w14:textId="77777777" w:rsidR="009D190F" w:rsidRPr="009D190F" w:rsidRDefault="009D190F" w:rsidP="009D190F">
            <w:pPr>
              <w:pStyle w:val="BodyText"/>
              <w:spacing w:after="0" w:line="240" w:lineRule="auto"/>
              <w:rPr>
                <w:sz w:val="20"/>
                <w:szCs w:val="20"/>
              </w:rPr>
            </w:pPr>
          </w:p>
        </w:tc>
        <w:tc>
          <w:tcPr>
            <w:tcW w:w="5103" w:type="dxa"/>
          </w:tcPr>
          <w:p w14:paraId="6C96214D" w14:textId="291C2FB4" w:rsidR="009D190F" w:rsidRPr="009D190F" w:rsidRDefault="009D190F" w:rsidP="009D190F">
            <w:pPr>
              <w:pStyle w:val="BodyText"/>
              <w:spacing w:after="0" w:line="240" w:lineRule="auto"/>
              <w:rPr>
                <w:sz w:val="20"/>
                <w:szCs w:val="20"/>
              </w:rPr>
            </w:pPr>
            <w:r>
              <w:rPr>
                <w:sz w:val="20"/>
                <w:szCs w:val="20"/>
              </w:rPr>
              <w:t>….. list individual unit subject areas of the model courses</w:t>
            </w:r>
          </w:p>
        </w:tc>
        <w:tc>
          <w:tcPr>
            <w:tcW w:w="1765" w:type="dxa"/>
          </w:tcPr>
          <w:p w14:paraId="56886887" w14:textId="77777777" w:rsidR="009D190F" w:rsidRPr="009D190F" w:rsidRDefault="009D190F" w:rsidP="009D190F">
            <w:pPr>
              <w:pStyle w:val="BodyText"/>
              <w:spacing w:after="0" w:line="240" w:lineRule="auto"/>
              <w:rPr>
                <w:sz w:val="20"/>
                <w:szCs w:val="20"/>
              </w:rPr>
            </w:pPr>
          </w:p>
        </w:tc>
        <w:tc>
          <w:tcPr>
            <w:tcW w:w="1766" w:type="dxa"/>
          </w:tcPr>
          <w:p w14:paraId="4A1EF010" w14:textId="77777777" w:rsidR="009D190F" w:rsidRPr="009D190F" w:rsidRDefault="009D190F" w:rsidP="009D190F">
            <w:pPr>
              <w:pStyle w:val="BodyText"/>
              <w:spacing w:after="0" w:line="240" w:lineRule="auto"/>
              <w:rPr>
                <w:sz w:val="20"/>
                <w:szCs w:val="20"/>
              </w:rPr>
            </w:pPr>
          </w:p>
        </w:tc>
      </w:tr>
      <w:tr w:rsidR="009D190F" w:rsidRPr="009D190F" w14:paraId="2EB0E6DB" w14:textId="77777777" w:rsidTr="009D190F">
        <w:tc>
          <w:tcPr>
            <w:tcW w:w="1696" w:type="dxa"/>
            <w:shd w:val="clear" w:color="auto" w:fill="000000" w:themeFill="text1"/>
          </w:tcPr>
          <w:p w14:paraId="18853FF2" w14:textId="77777777" w:rsidR="009D190F" w:rsidRPr="009D190F" w:rsidRDefault="009D190F" w:rsidP="009D190F">
            <w:pPr>
              <w:pStyle w:val="BodyText"/>
              <w:spacing w:after="0" w:line="240" w:lineRule="auto"/>
              <w:rPr>
                <w:b/>
                <w:color w:val="FFFFFF" w:themeColor="background1"/>
                <w:sz w:val="20"/>
                <w:szCs w:val="20"/>
              </w:rPr>
            </w:pPr>
          </w:p>
        </w:tc>
        <w:tc>
          <w:tcPr>
            <w:tcW w:w="5103" w:type="dxa"/>
            <w:shd w:val="clear" w:color="auto" w:fill="000000" w:themeFill="text1"/>
          </w:tcPr>
          <w:p w14:paraId="4AF2DD16" w14:textId="59772E02" w:rsidR="009D190F" w:rsidRPr="009D190F" w:rsidRDefault="009D190F" w:rsidP="009D190F">
            <w:pPr>
              <w:pStyle w:val="BodyText"/>
              <w:spacing w:after="0" w:line="240" w:lineRule="auto"/>
              <w:rPr>
                <w:b/>
                <w:color w:val="FFFFFF" w:themeColor="background1"/>
                <w:sz w:val="20"/>
                <w:szCs w:val="20"/>
              </w:rPr>
            </w:pPr>
            <w:r w:rsidRPr="009D190F">
              <w:rPr>
                <w:b/>
                <w:color w:val="FFFFFF" w:themeColor="background1"/>
                <w:sz w:val="20"/>
                <w:szCs w:val="20"/>
              </w:rPr>
              <w:t>MODULE 3 - EQUIPMENT</w:t>
            </w:r>
          </w:p>
        </w:tc>
        <w:tc>
          <w:tcPr>
            <w:tcW w:w="1765" w:type="dxa"/>
            <w:shd w:val="clear" w:color="auto" w:fill="000000" w:themeFill="text1"/>
          </w:tcPr>
          <w:p w14:paraId="62187B58" w14:textId="77777777" w:rsidR="009D190F" w:rsidRPr="009D190F" w:rsidRDefault="009D190F" w:rsidP="009D190F">
            <w:pPr>
              <w:pStyle w:val="BodyText"/>
              <w:spacing w:after="0" w:line="240" w:lineRule="auto"/>
              <w:rPr>
                <w:b/>
                <w:color w:val="FFFFFF" w:themeColor="background1"/>
                <w:sz w:val="20"/>
                <w:szCs w:val="20"/>
              </w:rPr>
            </w:pPr>
          </w:p>
        </w:tc>
        <w:tc>
          <w:tcPr>
            <w:tcW w:w="1766" w:type="dxa"/>
            <w:shd w:val="clear" w:color="auto" w:fill="000000" w:themeFill="text1"/>
          </w:tcPr>
          <w:p w14:paraId="6040BD74" w14:textId="77777777" w:rsidR="009D190F" w:rsidRPr="009D190F" w:rsidRDefault="009D190F" w:rsidP="009D190F">
            <w:pPr>
              <w:pStyle w:val="BodyText"/>
              <w:spacing w:after="0" w:line="240" w:lineRule="auto"/>
              <w:rPr>
                <w:b/>
                <w:color w:val="FFFFFF" w:themeColor="background1"/>
                <w:sz w:val="20"/>
                <w:szCs w:val="20"/>
              </w:rPr>
            </w:pPr>
          </w:p>
        </w:tc>
      </w:tr>
      <w:tr w:rsidR="009D190F" w:rsidRPr="009D190F" w14:paraId="2CF44281" w14:textId="77777777" w:rsidTr="00B73E8B">
        <w:tc>
          <w:tcPr>
            <w:tcW w:w="1696" w:type="dxa"/>
          </w:tcPr>
          <w:p w14:paraId="6B1015EF" w14:textId="77777777" w:rsidR="009D190F" w:rsidRPr="009D190F" w:rsidRDefault="009D190F" w:rsidP="009D190F">
            <w:pPr>
              <w:pStyle w:val="BodyText"/>
              <w:spacing w:after="0" w:line="240" w:lineRule="auto"/>
              <w:rPr>
                <w:sz w:val="20"/>
                <w:szCs w:val="20"/>
              </w:rPr>
            </w:pPr>
          </w:p>
        </w:tc>
        <w:tc>
          <w:tcPr>
            <w:tcW w:w="5103" w:type="dxa"/>
          </w:tcPr>
          <w:p w14:paraId="63265E65" w14:textId="215D1495" w:rsidR="009D190F" w:rsidRPr="009D190F" w:rsidRDefault="009D190F" w:rsidP="009D190F">
            <w:pPr>
              <w:pStyle w:val="BodyText"/>
              <w:spacing w:after="0" w:line="240" w:lineRule="auto"/>
              <w:rPr>
                <w:sz w:val="20"/>
                <w:szCs w:val="20"/>
              </w:rPr>
            </w:pPr>
            <w:r>
              <w:rPr>
                <w:sz w:val="20"/>
                <w:szCs w:val="20"/>
              </w:rPr>
              <w:t>….. list individual unit subject areas of the model courses</w:t>
            </w:r>
          </w:p>
        </w:tc>
        <w:tc>
          <w:tcPr>
            <w:tcW w:w="1765" w:type="dxa"/>
          </w:tcPr>
          <w:p w14:paraId="52002A2C" w14:textId="77777777" w:rsidR="009D190F" w:rsidRPr="009D190F" w:rsidRDefault="009D190F" w:rsidP="009D190F">
            <w:pPr>
              <w:pStyle w:val="BodyText"/>
              <w:spacing w:after="0" w:line="240" w:lineRule="auto"/>
              <w:rPr>
                <w:sz w:val="20"/>
                <w:szCs w:val="20"/>
              </w:rPr>
            </w:pPr>
          </w:p>
        </w:tc>
        <w:tc>
          <w:tcPr>
            <w:tcW w:w="1766" w:type="dxa"/>
          </w:tcPr>
          <w:p w14:paraId="6B5EBFE2" w14:textId="77777777" w:rsidR="009D190F" w:rsidRPr="009D190F" w:rsidRDefault="009D190F" w:rsidP="009D190F">
            <w:pPr>
              <w:pStyle w:val="BodyText"/>
              <w:spacing w:after="0" w:line="240" w:lineRule="auto"/>
              <w:rPr>
                <w:sz w:val="20"/>
                <w:szCs w:val="20"/>
              </w:rPr>
            </w:pPr>
          </w:p>
        </w:tc>
      </w:tr>
      <w:tr w:rsidR="009D190F" w:rsidRPr="009D190F" w14:paraId="218B5DE7" w14:textId="77777777" w:rsidTr="009D190F">
        <w:tc>
          <w:tcPr>
            <w:tcW w:w="1696" w:type="dxa"/>
            <w:shd w:val="clear" w:color="auto" w:fill="000000" w:themeFill="text1"/>
          </w:tcPr>
          <w:p w14:paraId="2F72B10A" w14:textId="77777777" w:rsidR="009D190F" w:rsidRPr="009D190F" w:rsidRDefault="009D190F" w:rsidP="009D190F">
            <w:pPr>
              <w:pStyle w:val="BodyText"/>
              <w:spacing w:after="0" w:line="240" w:lineRule="auto"/>
              <w:rPr>
                <w:b/>
                <w:color w:val="FFFFFF" w:themeColor="background1"/>
                <w:sz w:val="20"/>
                <w:szCs w:val="20"/>
              </w:rPr>
            </w:pPr>
          </w:p>
        </w:tc>
        <w:tc>
          <w:tcPr>
            <w:tcW w:w="5103" w:type="dxa"/>
            <w:shd w:val="clear" w:color="auto" w:fill="000000" w:themeFill="text1"/>
          </w:tcPr>
          <w:p w14:paraId="5DFEAA24" w14:textId="10E735C7" w:rsidR="009D190F" w:rsidRPr="009D190F" w:rsidRDefault="009D190F" w:rsidP="009D190F">
            <w:pPr>
              <w:pStyle w:val="BodyText"/>
              <w:spacing w:after="0" w:line="240" w:lineRule="auto"/>
              <w:rPr>
                <w:b/>
                <w:color w:val="FFFFFF" w:themeColor="background1"/>
                <w:sz w:val="20"/>
                <w:szCs w:val="20"/>
              </w:rPr>
            </w:pPr>
            <w:r w:rsidRPr="009D190F">
              <w:rPr>
                <w:b/>
                <w:color w:val="FFFFFF" w:themeColor="background1"/>
                <w:sz w:val="20"/>
                <w:szCs w:val="20"/>
              </w:rPr>
              <w:t>MODULE 4 – NAUTICAL KNOWLEDGE</w:t>
            </w:r>
          </w:p>
        </w:tc>
        <w:tc>
          <w:tcPr>
            <w:tcW w:w="1765" w:type="dxa"/>
            <w:shd w:val="clear" w:color="auto" w:fill="000000" w:themeFill="text1"/>
          </w:tcPr>
          <w:p w14:paraId="0DD21B4C" w14:textId="77777777" w:rsidR="009D190F" w:rsidRPr="009D190F" w:rsidRDefault="009D190F" w:rsidP="009D190F">
            <w:pPr>
              <w:pStyle w:val="BodyText"/>
              <w:spacing w:after="0" w:line="240" w:lineRule="auto"/>
              <w:rPr>
                <w:b/>
                <w:color w:val="FFFFFF" w:themeColor="background1"/>
                <w:sz w:val="20"/>
                <w:szCs w:val="20"/>
              </w:rPr>
            </w:pPr>
          </w:p>
        </w:tc>
        <w:tc>
          <w:tcPr>
            <w:tcW w:w="1766" w:type="dxa"/>
            <w:shd w:val="clear" w:color="auto" w:fill="000000" w:themeFill="text1"/>
          </w:tcPr>
          <w:p w14:paraId="506DDB85" w14:textId="77777777" w:rsidR="009D190F" w:rsidRPr="009D190F" w:rsidRDefault="009D190F" w:rsidP="009D190F">
            <w:pPr>
              <w:pStyle w:val="BodyText"/>
              <w:spacing w:after="0" w:line="240" w:lineRule="auto"/>
              <w:rPr>
                <w:b/>
                <w:color w:val="FFFFFF" w:themeColor="background1"/>
                <w:sz w:val="20"/>
                <w:szCs w:val="20"/>
              </w:rPr>
            </w:pPr>
          </w:p>
        </w:tc>
      </w:tr>
      <w:tr w:rsidR="009D190F" w:rsidRPr="009D190F" w14:paraId="7994BD3C" w14:textId="77777777" w:rsidTr="00B73E8B">
        <w:tc>
          <w:tcPr>
            <w:tcW w:w="1696" w:type="dxa"/>
          </w:tcPr>
          <w:p w14:paraId="7E78CA90" w14:textId="77777777" w:rsidR="009D190F" w:rsidRPr="009D190F" w:rsidRDefault="009D190F" w:rsidP="009D190F">
            <w:pPr>
              <w:pStyle w:val="BodyText"/>
              <w:spacing w:after="0" w:line="240" w:lineRule="auto"/>
              <w:rPr>
                <w:sz w:val="20"/>
                <w:szCs w:val="20"/>
              </w:rPr>
            </w:pPr>
          </w:p>
        </w:tc>
        <w:tc>
          <w:tcPr>
            <w:tcW w:w="5103" w:type="dxa"/>
          </w:tcPr>
          <w:p w14:paraId="7AFFF935" w14:textId="5EA6805B" w:rsidR="009D190F" w:rsidRPr="009D190F" w:rsidRDefault="009D190F" w:rsidP="009D190F">
            <w:pPr>
              <w:pStyle w:val="BodyText"/>
              <w:spacing w:after="0" w:line="240" w:lineRule="auto"/>
              <w:rPr>
                <w:sz w:val="20"/>
                <w:szCs w:val="20"/>
              </w:rPr>
            </w:pPr>
            <w:r>
              <w:rPr>
                <w:sz w:val="20"/>
                <w:szCs w:val="20"/>
              </w:rPr>
              <w:t>….. list individual unit subject areas of the model courses</w:t>
            </w:r>
          </w:p>
        </w:tc>
        <w:tc>
          <w:tcPr>
            <w:tcW w:w="1765" w:type="dxa"/>
          </w:tcPr>
          <w:p w14:paraId="4908730B" w14:textId="77777777" w:rsidR="009D190F" w:rsidRPr="009D190F" w:rsidRDefault="009D190F" w:rsidP="009D190F">
            <w:pPr>
              <w:pStyle w:val="BodyText"/>
              <w:spacing w:after="0" w:line="240" w:lineRule="auto"/>
              <w:rPr>
                <w:sz w:val="20"/>
                <w:szCs w:val="20"/>
              </w:rPr>
            </w:pPr>
          </w:p>
        </w:tc>
        <w:tc>
          <w:tcPr>
            <w:tcW w:w="1766" w:type="dxa"/>
          </w:tcPr>
          <w:p w14:paraId="64325286" w14:textId="77777777" w:rsidR="009D190F" w:rsidRPr="009D190F" w:rsidRDefault="009D190F" w:rsidP="009D190F">
            <w:pPr>
              <w:pStyle w:val="BodyText"/>
              <w:spacing w:after="0" w:line="240" w:lineRule="auto"/>
              <w:rPr>
                <w:sz w:val="20"/>
                <w:szCs w:val="20"/>
              </w:rPr>
            </w:pPr>
          </w:p>
        </w:tc>
      </w:tr>
      <w:tr w:rsidR="009D190F" w:rsidRPr="009D190F" w14:paraId="2B50FD4F" w14:textId="77777777" w:rsidTr="009D190F">
        <w:tc>
          <w:tcPr>
            <w:tcW w:w="1696" w:type="dxa"/>
            <w:shd w:val="clear" w:color="auto" w:fill="000000" w:themeFill="text1"/>
          </w:tcPr>
          <w:p w14:paraId="5817C791" w14:textId="77777777" w:rsidR="009D190F" w:rsidRPr="009D190F" w:rsidRDefault="009D190F" w:rsidP="009D190F">
            <w:pPr>
              <w:pStyle w:val="BodyText"/>
              <w:spacing w:after="0" w:line="240" w:lineRule="auto"/>
              <w:rPr>
                <w:b/>
                <w:color w:val="FFFFFF" w:themeColor="background1"/>
                <w:sz w:val="20"/>
                <w:szCs w:val="20"/>
              </w:rPr>
            </w:pPr>
          </w:p>
        </w:tc>
        <w:tc>
          <w:tcPr>
            <w:tcW w:w="5103" w:type="dxa"/>
            <w:shd w:val="clear" w:color="auto" w:fill="000000" w:themeFill="text1"/>
          </w:tcPr>
          <w:p w14:paraId="234FF8B1" w14:textId="757AA297" w:rsidR="009D190F" w:rsidRPr="009D190F" w:rsidRDefault="009D190F" w:rsidP="009D190F">
            <w:pPr>
              <w:pStyle w:val="BodyText"/>
              <w:spacing w:after="0" w:line="240" w:lineRule="auto"/>
              <w:rPr>
                <w:b/>
                <w:color w:val="FFFFFF" w:themeColor="background1"/>
                <w:sz w:val="20"/>
                <w:szCs w:val="20"/>
              </w:rPr>
            </w:pPr>
            <w:r w:rsidRPr="009D190F">
              <w:rPr>
                <w:b/>
                <w:color w:val="FFFFFF" w:themeColor="background1"/>
                <w:sz w:val="20"/>
                <w:szCs w:val="20"/>
              </w:rPr>
              <w:t>MODULE 5 – COMMUNICATION</w:t>
            </w:r>
          </w:p>
        </w:tc>
        <w:tc>
          <w:tcPr>
            <w:tcW w:w="1765" w:type="dxa"/>
            <w:shd w:val="clear" w:color="auto" w:fill="000000" w:themeFill="text1"/>
          </w:tcPr>
          <w:p w14:paraId="4E04712C" w14:textId="77777777" w:rsidR="009D190F" w:rsidRPr="009D190F" w:rsidRDefault="009D190F" w:rsidP="009D190F">
            <w:pPr>
              <w:pStyle w:val="BodyText"/>
              <w:spacing w:after="0" w:line="240" w:lineRule="auto"/>
              <w:rPr>
                <w:b/>
                <w:color w:val="FFFFFF" w:themeColor="background1"/>
                <w:sz w:val="20"/>
                <w:szCs w:val="20"/>
              </w:rPr>
            </w:pPr>
          </w:p>
        </w:tc>
        <w:tc>
          <w:tcPr>
            <w:tcW w:w="1766" w:type="dxa"/>
            <w:shd w:val="clear" w:color="auto" w:fill="000000" w:themeFill="text1"/>
          </w:tcPr>
          <w:p w14:paraId="1B767AC8" w14:textId="77777777" w:rsidR="009D190F" w:rsidRPr="009D190F" w:rsidRDefault="009D190F" w:rsidP="009D190F">
            <w:pPr>
              <w:pStyle w:val="BodyText"/>
              <w:spacing w:after="0" w:line="240" w:lineRule="auto"/>
              <w:rPr>
                <w:b/>
                <w:color w:val="FFFFFF" w:themeColor="background1"/>
                <w:sz w:val="20"/>
                <w:szCs w:val="20"/>
              </w:rPr>
            </w:pPr>
          </w:p>
        </w:tc>
      </w:tr>
      <w:tr w:rsidR="009D190F" w:rsidRPr="009D190F" w14:paraId="0CEBC241" w14:textId="77777777" w:rsidTr="00B73E8B">
        <w:tc>
          <w:tcPr>
            <w:tcW w:w="1696" w:type="dxa"/>
          </w:tcPr>
          <w:p w14:paraId="3E73AF97" w14:textId="77777777" w:rsidR="009D190F" w:rsidRPr="009D190F" w:rsidRDefault="009D190F" w:rsidP="009D190F">
            <w:pPr>
              <w:pStyle w:val="BodyText"/>
              <w:spacing w:after="0" w:line="240" w:lineRule="auto"/>
              <w:rPr>
                <w:sz w:val="20"/>
                <w:szCs w:val="20"/>
              </w:rPr>
            </w:pPr>
          </w:p>
        </w:tc>
        <w:tc>
          <w:tcPr>
            <w:tcW w:w="5103" w:type="dxa"/>
          </w:tcPr>
          <w:p w14:paraId="7723FCC2" w14:textId="135BB7E2" w:rsidR="009D190F" w:rsidRPr="009D190F" w:rsidRDefault="009D190F" w:rsidP="009D190F">
            <w:pPr>
              <w:pStyle w:val="BodyText"/>
              <w:spacing w:after="0" w:line="240" w:lineRule="auto"/>
              <w:rPr>
                <w:sz w:val="20"/>
                <w:szCs w:val="20"/>
              </w:rPr>
            </w:pPr>
            <w:r>
              <w:rPr>
                <w:sz w:val="20"/>
                <w:szCs w:val="20"/>
              </w:rPr>
              <w:t>….. list individual unit subject areas of the model courses</w:t>
            </w:r>
          </w:p>
        </w:tc>
        <w:tc>
          <w:tcPr>
            <w:tcW w:w="1765" w:type="dxa"/>
          </w:tcPr>
          <w:p w14:paraId="3AA49490" w14:textId="77777777" w:rsidR="009D190F" w:rsidRPr="009D190F" w:rsidRDefault="009D190F" w:rsidP="009D190F">
            <w:pPr>
              <w:pStyle w:val="BodyText"/>
              <w:spacing w:after="0" w:line="240" w:lineRule="auto"/>
              <w:rPr>
                <w:sz w:val="20"/>
                <w:szCs w:val="20"/>
              </w:rPr>
            </w:pPr>
          </w:p>
        </w:tc>
        <w:tc>
          <w:tcPr>
            <w:tcW w:w="1766" w:type="dxa"/>
          </w:tcPr>
          <w:p w14:paraId="56E43C57" w14:textId="77777777" w:rsidR="009D190F" w:rsidRPr="009D190F" w:rsidRDefault="009D190F" w:rsidP="009D190F">
            <w:pPr>
              <w:pStyle w:val="BodyText"/>
              <w:spacing w:after="0" w:line="240" w:lineRule="auto"/>
              <w:rPr>
                <w:sz w:val="20"/>
                <w:szCs w:val="20"/>
              </w:rPr>
            </w:pPr>
          </w:p>
        </w:tc>
      </w:tr>
      <w:tr w:rsidR="009D190F" w:rsidRPr="009D190F" w14:paraId="660CD4B7" w14:textId="77777777" w:rsidTr="009D190F">
        <w:tc>
          <w:tcPr>
            <w:tcW w:w="1696" w:type="dxa"/>
            <w:shd w:val="clear" w:color="auto" w:fill="000000" w:themeFill="text1"/>
          </w:tcPr>
          <w:p w14:paraId="118767A9" w14:textId="77777777" w:rsidR="009D190F" w:rsidRPr="009D190F" w:rsidRDefault="009D190F" w:rsidP="009D190F">
            <w:pPr>
              <w:pStyle w:val="BodyText"/>
              <w:spacing w:after="0" w:line="240" w:lineRule="auto"/>
              <w:rPr>
                <w:b/>
                <w:color w:val="FFFFFF" w:themeColor="background1"/>
                <w:sz w:val="20"/>
                <w:szCs w:val="20"/>
              </w:rPr>
            </w:pPr>
          </w:p>
        </w:tc>
        <w:tc>
          <w:tcPr>
            <w:tcW w:w="5103" w:type="dxa"/>
            <w:shd w:val="clear" w:color="auto" w:fill="000000" w:themeFill="text1"/>
          </w:tcPr>
          <w:p w14:paraId="12A0867B" w14:textId="4934F7ED" w:rsidR="009D190F" w:rsidRPr="009D190F" w:rsidRDefault="009D190F" w:rsidP="009D190F">
            <w:pPr>
              <w:pStyle w:val="BodyText"/>
              <w:spacing w:after="0" w:line="240" w:lineRule="auto"/>
              <w:rPr>
                <w:b/>
                <w:color w:val="FFFFFF" w:themeColor="background1"/>
                <w:sz w:val="20"/>
                <w:szCs w:val="20"/>
              </w:rPr>
            </w:pPr>
            <w:r w:rsidRPr="009D190F">
              <w:rPr>
                <w:b/>
                <w:color w:val="FFFFFF" w:themeColor="background1"/>
                <w:sz w:val="20"/>
                <w:szCs w:val="20"/>
              </w:rPr>
              <w:t>MODULE 6 – VHF RADIO</w:t>
            </w:r>
          </w:p>
        </w:tc>
        <w:tc>
          <w:tcPr>
            <w:tcW w:w="1765" w:type="dxa"/>
            <w:shd w:val="clear" w:color="auto" w:fill="000000" w:themeFill="text1"/>
          </w:tcPr>
          <w:p w14:paraId="3353C61F" w14:textId="77777777" w:rsidR="009D190F" w:rsidRPr="009D190F" w:rsidRDefault="009D190F" w:rsidP="009D190F">
            <w:pPr>
              <w:pStyle w:val="BodyText"/>
              <w:spacing w:after="0" w:line="240" w:lineRule="auto"/>
              <w:rPr>
                <w:b/>
                <w:color w:val="FFFFFF" w:themeColor="background1"/>
                <w:sz w:val="20"/>
                <w:szCs w:val="20"/>
              </w:rPr>
            </w:pPr>
          </w:p>
        </w:tc>
        <w:tc>
          <w:tcPr>
            <w:tcW w:w="1766" w:type="dxa"/>
            <w:shd w:val="clear" w:color="auto" w:fill="000000" w:themeFill="text1"/>
          </w:tcPr>
          <w:p w14:paraId="2FE457E6" w14:textId="77777777" w:rsidR="009D190F" w:rsidRPr="009D190F" w:rsidRDefault="009D190F" w:rsidP="009D190F">
            <w:pPr>
              <w:pStyle w:val="BodyText"/>
              <w:spacing w:after="0" w:line="240" w:lineRule="auto"/>
              <w:rPr>
                <w:b/>
                <w:color w:val="FFFFFF" w:themeColor="background1"/>
                <w:sz w:val="20"/>
                <w:szCs w:val="20"/>
              </w:rPr>
            </w:pPr>
          </w:p>
        </w:tc>
      </w:tr>
      <w:tr w:rsidR="009D190F" w:rsidRPr="009D190F" w14:paraId="64BEBF79" w14:textId="77777777" w:rsidTr="00B73E8B">
        <w:tc>
          <w:tcPr>
            <w:tcW w:w="1696" w:type="dxa"/>
          </w:tcPr>
          <w:p w14:paraId="19605F85" w14:textId="77777777" w:rsidR="009D190F" w:rsidRPr="009D190F" w:rsidRDefault="009D190F" w:rsidP="009D190F">
            <w:pPr>
              <w:pStyle w:val="BodyText"/>
              <w:spacing w:after="0" w:line="240" w:lineRule="auto"/>
              <w:rPr>
                <w:sz w:val="20"/>
                <w:szCs w:val="20"/>
              </w:rPr>
            </w:pPr>
          </w:p>
        </w:tc>
        <w:tc>
          <w:tcPr>
            <w:tcW w:w="5103" w:type="dxa"/>
          </w:tcPr>
          <w:p w14:paraId="213D37FA" w14:textId="5440DF74" w:rsidR="009D190F" w:rsidRPr="009D190F" w:rsidRDefault="009D190F" w:rsidP="009D190F">
            <w:pPr>
              <w:pStyle w:val="BodyText"/>
              <w:spacing w:after="0" w:line="240" w:lineRule="auto"/>
              <w:rPr>
                <w:sz w:val="20"/>
                <w:szCs w:val="20"/>
              </w:rPr>
            </w:pPr>
            <w:r>
              <w:rPr>
                <w:sz w:val="20"/>
                <w:szCs w:val="20"/>
              </w:rPr>
              <w:t>….. list individual unit subject areas of the model courses</w:t>
            </w:r>
          </w:p>
        </w:tc>
        <w:tc>
          <w:tcPr>
            <w:tcW w:w="1765" w:type="dxa"/>
          </w:tcPr>
          <w:p w14:paraId="44993050" w14:textId="77777777" w:rsidR="009D190F" w:rsidRPr="009D190F" w:rsidRDefault="009D190F" w:rsidP="009D190F">
            <w:pPr>
              <w:pStyle w:val="BodyText"/>
              <w:spacing w:after="0" w:line="240" w:lineRule="auto"/>
              <w:rPr>
                <w:sz w:val="20"/>
                <w:szCs w:val="20"/>
              </w:rPr>
            </w:pPr>
          </w:p>
        </w:tc>
        <w:tc>
          <w:tcPr>
            <w:tcW w:w="1766" w:type="dxa"/>
          </w:tcPr>
          <w:p w14:paraId="43DF3345" w14:textId="77777777" w:rsidR="009D190F" w:rsidRPr="009D190F" w:rsidRDefault="009D190F" w:rsidP="009D190F">
            <w:pPr>
              <w:pStyle w:val="BodyText"/>
              <w:spacing w:after="0" w:line="240" w:lineRule="auto"/>
              <w:rPr>
                <w:sz w:val="20"/>
                <w:szCs w:val="20"/>
              </w:rPr>
            </w:pPr>
          </w:p>
        </w:tc>
      </w:tr>
      <w:tr w:rsidR="009D190F" w:rsidRPr="009D190F" w14:paraId="152D6E6A" w14:textId="77777777" w:rsidTr="009D190F">
        <w:tc>
          <w:tcPr>
            <w:tcW w:w="1696" w:type="dxa"/>
            <w:shd w:val="clear" w:color="auto" w:fill="000000" w:themeFill="text1"/>
          </w:tcPr>
          <w:p w14:paraId="0128B4EA" w14:textId="77777777" w:rsidR="009D190F" w:rsidRPr="009D190F" w:rsidRDefault="009D190F" w:rsidP="009D190F">
            <w:pPr>
              <w:pStyle w:val="BodyText"/>
              <w:spacing w:after="0" w:line="240" w:lineRule="auto"/>
              <w:rPr>
                <w:b/>
                <w:color w:val="FFFFFF" w:themeColor="background1"/>
                <w:sz w:val="20"/>
                <w:szCs w:val="20"/>
              </w:rPr>
            </w:pPr>
          </w:p>
        </w:tc>
        <w:tc>
          <w:tcPr>
            <w:tcW w:w="5103" w:type="dxa"/>
            <w:shd w:val="clear" w:color="auto" w:fill="000000" w:themeFill="text1"/>
          </w:tcPr>
          <w:p w14:paraId="11B138D2" w14:textId="560BAD5C" w:rsidR="009D190F" w:rsidRPr="009D190F" w:rsidRDefault="009D190F" w:rsidP="009D190F">
            <w:pPr>
              <w:pStyle w:val="BodyText"/>
              <w:spacing w:after="0" w:line="240" w:lineRule="auto"/>
              <w:rPr>
                <w:b/>
                <w:color w:val="FFFFFF" w:themeColor="background1"/>
                <w:sz w:val="20"/>
                <w:szCs w:val="20"/>
              </w:rPr>
            </w:pPr>
            <w:r w:rsidRPr="009D190F">
              <w:rPr>
                <w:b/>
                <w:color w:val="FFFFFF" w:themeColor="background1"/>
                <w:sz w:val="20"/>
                <w:szCs w:val="20"/>
              </w:rPr>
              <w:t>MODULE 7 - PERSONAL ATTRIBUTES</w:t>
            </w:r>
          </w:p>
        </w:tc>
        <w:tc>
          <w:tcPr>
            <w:tcW w:w="1765" w:type="dxa"/>
            <w:shd w:val="clear" w:color="auto" w:fill="000000" w:themeFill="text1"/>
          </w:tcPr>
          <w:p w14:paraId="56DD9287" w14:textId="77777777" w:rsidR="009D190F" w:rsidRPr="009D190F" w:rsidRDefault="009D190F" w:rsidP="009D190F">
            <w:pPr>
              <w:pStyle w:val="BodyText"/>
              <w:spacing w:after="0" w:line="240" w:lineRule="auto"/>
              <w:rPr>
                <w:b/>
                <w:color w:val="FFFFFF" w:themeColor="background1"/>
                <w:sz w:val="20"/>
                <w:szCs w:val="20"/>
              </w:rPr>
            </w:pPr>
          </w:p>
        </w:tc>
        <w:tc>
          <w:tcPr>
            <w:tcW w:w="1766" w:type="dxa"/>
            <w:shd w:val="clear" w:color="auto" w:fill="000000" w:themeFill="text1"/>
          </w:tcPr>
          <w:p w14:paraId="0D4B19E7" w14:textId="77777777" w:rsidR="009D190F" w:rsidRPr="009D190F" w:rsidRDefault="009D190F" w:rsidP="009D190F">
            <w:pPr>
              <w:pStyle w:val="BodyText"/>
              <w:spacing w:after="0" w:line="240" w:lineRule="auto"/>
              <w:rPr>
                <w:b/>
                <w:color w:val="FFFFFF" w:themeColor="background1"/>
                <w:sz w:val="20"/>
                <w:szCs w:val="20"/>
              </w:rPr>
            </w:pPr>
          </w:p>
        </w:tc>
      </w:tr>
      <w:tr w:rsidR="009D190F" w:rsidRPr="009D190F" w14:paraId="1F63C51C" w14:textId="77777777" w:rsidTr="00B73E8B">
        <w:tc>
          <w:tcPr>
            <w:tcW w:w="1696" w:type="dxa"/>
          </w:tcPr>
          <w:p w14:paraId="5F182FAE" w14:textId="77777777" w:rsidR="009D190F" w:rsidRPr="009D190F" w:rsidRDefault="009D190F" w:rsidP="009D190F">
            <w:pPr>
              <w:pStyle w:val="BodyText"/>
              <w:spacing w:after="0" w:line="240" w:lineRule="auto"/>
              <w:rPr>
                <w:sz w:val="20"/>
                <w:szCs w:val="20"/>
              </w:rPr>
            </w:pPr>
          </w:p>
        </w:tc>
        <w:tc>
          <w:tcPr>
            <w:tcW w:w="5103" w:type="dxa"/>
          </w:tcPr>
          <w:p w14:paraId="3DEA0C57" w14:textId="76026D6E" w:rsidR="009D190F" w:rsidRPr="009D190F" w:rsidRDefault="009D190F" w:rsidP="009D190F">
            <w:pPr>
              <w:pStyle w:val="BodyText"/>
              <w:spacing w:after="0" w:line="240" w:lineRule="auto"/>
              <w:rPr>
                <w:sz w:val="20"/>
                <w:szCs w:val="20"/>
              </w:rPr>
            </w:pPr>
            <w:r>
              <w:rPr>
                <w:sz w:val="20"/>
                <w:szCs w:val="20"/>
              </w:rPr>
              <w:t>….. list individual unit subject areas of the model courses</w:t>
            </w:r>
          </w:p>
        </w:tc>
        <w:tc>
          <w:tcPr>
            <w:tcW w:w="1765" w:type="dxa"/>
          </w:tcPr>
          <w:p w14:paraId="56E82F2F" w14:textId="77777777" w:rsidR="009D190F" w:rsidRPr="009D190F" w:rsidRDefault="009D190F" w:rsidP="009D190F">
            <w:pPr>
              <w:pStyle w:val="BodyText"/>
              <w:spacing w:after="0" w:line="240" w:lineRule="auto"/>
              <w:rPr>
                <w:sz w:val="20"/>
                <w:szCs w:val="20"/>
              </w:rPr>
            </w:pPr>
          </w:p>
        </w:tc>
        <w:tc>
          <w:tcPr>
            <w:tcW w:w="1766" w:type="dxa"/>
          </w:tcPr>
          <w:p w14:paraId="24670627" w14:textId="77777777" w:rsidR="009D190F" w:rsidRPr="009D190F" w:rsidRDefault="009D190F" w:rsidP="009D190F">
            <w:pPr>
              <w:pStyle w:val="BodyText"/>
              <w:spacing w:after="0" w:line="240" w:lineRule="auto"/>
              <w:rPr>
                <w:sz w:val="20"/>
                <w:szCs w:val="20"/>
              </w:rPr>
            </w:pPr>
          </w:p>
        </w:tc>
      </w:tr>
      <w:tr w:rsidR="009D190F" w:rsidRPr="009D190F" w14:paraId="2483FF89" w14:textId="77777777" w:rsidTr="009D190F">
        <w:tc>
          <w:tcPr>
            <w:tcW w:w="1696" w:type="dxa"/>
            <w:shd w:val="clear" w:color="auto" w:fill="000000" w:themeFill="text1"/>
          </w:tcPr>
          <w:p w14:paraId="25979247" w14:textId="06CAFD4D" w:rsidR="009D190F" w:rsidRPr="009D190F" w:rsidRDefault="009D190F" w:rsidP="009D190F">
            <w:pPr>
              <w:pStyle w:val="BodyText"/>
              <w:spacing w:after="0" w:line="240" w:lineRule="auto"/>
              <w:rPr>
                <w:b/>
                <w:color w:val="FFFFFF" w:themeColor="background1"/>
                <w:sz w:val="20"/>
                <w:szCs w:val="20"/>
              </w:rPr>
            </w:pPr>
          </w:p>
        </w:tc>
        <w:tc>
          <w:tcPr>
            <w:tcW w:w="5103" w:type="dxa"/>
            <w:shd w:val="clear" w:color="auto" w:fill="000000" w:themeFill="text1"/>
          </w:tcPr>
          <w:p w14:paraId="42D386CF" w14:textId="41DC83DC" w:rsidR="009D190F" w:rsidRPr="009D190F" w:rsidRDefault="009D190F" w:rsidP="009D190F">
            <w:pPr>
              <w:pStyle w:val="BodyText"/>
              <w:spacing w:after="0" w:line="240" w:lineRule="auto"/>
              <w:rPr>
                <w:b/>
                <w:color w:val="FFFFFF" w:themeColor="background1"/>
                <w:sz w:val="20"/>
                <w:szCs w:val="20"/>
              </w:rPr>
            </w:pPr>
            <w:r w:rsidRPr="009D190F">
              <w:rPr>
                <w:b/>
                <w:color w:val="FFFFFF" w:themeColor="background1"/>
                <w:sz w:val="20"/>
                <w:szCs w:val="20"/>
              </w:rPr>
              <w:t>MODULE 8 – EMERGENCY SITUATION</w:t>
            </w:r>
          </w:p>
        </w:tc>
        <w:tc>
          <w:tcPr>
            <w:tcW w:w="1765" w:type="dxa"/>
            <w:shd w:val="clear" w:color="auto" w:fill="000000" w:themeFill="text1"/>
          </w:tcPr>
          <w:p w14:paraId="47E784F2" w14:textId="77777777" w:rsidR="009D190F" w:rsidRPr="009D190F" w:rsidRDefault="009D190F" w:rsidP="009D190F">
            <w:pPr>
              <w:pStyle w:val="BodyText"/>
              <w:spacing w:after="0" w:line="240" w:lineRule="auto"/>
              <w:rPr>
                <w:b/>
                <w:color w:val="FFFFFF" w:themeColor="background1"/>
                <w:sz w:val="20"/>
                <w:szCs w:val="20"/>
              </w:rPr>
            </w:pPr>
          </w:p>
        </w:tc>
        <w:tc>
          <w:tcPr>
            <w:tcW w:w="1766" w:type="dxa"/>
            <w:shd w:val="clear" w:color="auto" w:fill="000000" w:themeFill="text1"/>
          </w:tcPr>
          <w:p w14:paraId="17E41846" w14:textId="77777777" w:rsidR="009D190F" w:rsidRPr="009D190F" w:rsidRDefault="009D190F" w:rsidP="009D190F">
            <w:pPr>
              <w:pStyle w:val="BodyText"/>
              <w:spacing w:after="0" w:line="240" w:lineRule="auto"/>
              <w:rPr>
                <w:b/>
                <w:color w:val="FFFFFF" w:themeColor="background1"/>
                <w:sz w:val="20"/>
                <w:szCs w:val="20"/>
              </w:rPr>
            </w:pPr>
          </w:p>
        </w:tc>
      </w:tr>
      <w:tr w:rsidR="009D190F" w:rsidRPr="009D190F" w14:paraId="4EF2DAC4" w14:textId="77777777" w:rsidTr="00B73E8B">
        <w:tc>
          <w:tcPr>
            <w:tcW w:w="1696" w:type="dxa"/>
          </w:tcPr>
          <w:p w14:paraId="5CAD9E8B" w14:textId="77777777" w:rsidR="009D190F" w:rsidRPr="009D190F" w:rsidRDefault="009D190F" w:rsidP="009D190F">
            <w:pPr>
              <w:pStyle w:val="BodyText"/>
              <w:spacing w:after="0" w:line="240" w:lineRule="auto"/>
              <w:rPr>
                <w:sz w:val="20"/>
                <w:szCs w:val="20"/>
              </w:rPr>
            </w:pPr>
          </w:p>
        </w:tc>
        <w:tc>
          <w:tcPr>
            <w:tcW w:w="5103" w:type="dxa"/>
          </w:tcPr>
          <w:p w14:paraId="0BA830D0" w14:textId="2C9178B7" w:rsidR="009D190F" w:rsidRPr="009D190F" w:rsidRDefault="009D190F" w:rsidP="009D190F">
            <w:pPr>
              <w:pStyle w:val="BodyText"/>
              <w:spacing w:after="0" w:line="240" w:lineRule="auto"/>
              <w:rPr>
                <w:sz w:val="20"/>
                <w:szCs w:val="20"/>
              </w:rPr>
            </w:pPr>
            <w:r>
              <w:rPr>
                <w:sz w:val="20"/>
                <w:szCs w:val="20"/>
              </w:rPr>
              <w:t>….. list individual unit subject areas of the model courses</w:t>
            </w:r>
          </w:p>
        </w:tc>
        <w:tc>
          <w:tcPr>
            <w:tcW w:w="1765" w:type="dxa"/>
          </w:tcPr>
          <w:p w14:paraId="4E655EC6" w14:textId="77777777" w:rsidR="009D190F" w:rsidRPr="009D190F" w:rsidRDefault="009D190F" w:rsidP="009D190F">
            <w:pPr>
              <w:pStyle w:val="BodyText"/>
              <w:spacing w:after="0" w:line="240" w:lineRule="auto"/>
              <w:rPr>
                <w:sz w:val="20"/>
                <w:szCs w:val="20"/>
              </w:rPr>
            </w:pPr>
          </w:p>
        </w:tc>
        <w:tc>
          <w:tcPr>
            <w:tcW w:w="1766" w:type="dxa"/>
          </w:tcPr>
          <w:p w14:paraId="21F1A926" w14:textId="77777777" w:rsidR="009D190F" w:rsidRPr="009D190F" w:rsidRDefault="009D190F" w:rsidP="009D190F">
            <w:pPr>
              <w:pStyle w:val="BodyText"/>
              <w:spacing w:after="0" w:line="240" w:lineRule="auto"/>
              <w:rPr>
                <w:sz w:val="20"/>
                <w:szCs w:val="20"/>
              </w:rPr>
            </w:pPr>
          </w:p>
        </w:tc>
      </w:tr>
    </w:tbl>
    <w:p w14:paraId="018A25DC" w14:textId="77777777" w:rsidR="00177292" w:rsidRPr="00177292" w:rsidRDefault="00177292" w:rsidP="00177292">
      <w:pPr>
        <w:pStyle w:val="BodyText"/>
      </w:pPr>
    </w:p>
    <w:p w14:paraId="40C456A6" w14:textId="7AE014C8" w:rsidR="009D741C" w:rsidRPr="00177292" w:rsidRDefault="009D741C" w:rsidP="00177292">
      <w:pPr>
        <w:pStyle w:val="BodyText"/>
        <w:rPr>
          <w:b/>
          <w:i/>
          <w:caps/>
          <w:color w:val="407EC9"/>
          <w:sz w:val="28"/>
          <w:u w:val="single"/>
        </w:rPr>
      </w:pPr>
      <w:r w:rsidRPr="00177292">
        <w:rPr>
          <w:b/>
        </w:rPr>
        <w:br w:type="page"/>
      </w:r>
    </w:p>
    <w:p w14:paraId="6B301658" w14:textId="7EC280B0" w:rsidR="00C62997" w:rsidRDefault="00C25765" w:rsidP="00667987">
      <w:pPr>
        <w:pStyle w:val="Annex"/>
      </w:pPr>
      <w:bookmarkStart w:id="172" w:name="_Toc63946431"/>
      <w:r>
        <w:rPr>
          <w:caps w:val="0"/>
        </w:rPr>
        <w:lastRenderedPageBreak/>
        <w:t>EX</w:t>
      </w:r>
      <w:r w:rsidRPr="00667987">
        <w:rPr>
          <w:caps w:val="0"/>
        </w:rPr>
        <w:t xml:space="preserve">AMPLE COPY OF CERTIFICATE </w:t>
      </w:r>
      <w:r>
        <w:rPr>
          <w:caps w:val="0"/>
        </w:rPr>
        <w:t>OF ACCREDIATION</w:t>
      </w:r>
      <w:bookmarkEnd w:id="172"/>
    </w:p>
    <w:tbl>
      <w:tblPr>
        <w:tblStyle w:val="TableGrid"/>
        <w:tblW w:w="0" w:type="auto"/>
        <w:tblLook w:val="04A0" w:firstRow="1" w:lastRow="0" w:firstColumn="1" w:lastColumn="0" w:noHBand="0" w:noVBand="1"/>
      </w:tblPr>
      <w:tblGrid>
        <w:gridCol w:w="10195"/>
      </w:tblGrid>
      <w:tr w:rsidR="00C62997" w14:paraId="32D43EF3" w14:textId="77777777" w:rsidTr="00C62997">
        <w:tc>
          <w:tcPr>
            <w:tcW w:w="10195" w:type="dxa"/>
          </w:tcPr>
          <w:p w14:paraId="0DF1F421" w14:textId="15653464" w:rsidR="00C62997" w:rsidRDefault="009B2DFF" w:rsidP="00C62997">
            <w:pPr>
              <w:pStyle w:val="BodyText1"/>
              <w:spacing w:after="120" w:line="240" w:lineRule="auto"/>
              <w:jc w:val="center"/>
              <w:rPr>
                <w:rFonts w:cs="Arial"/>
                <w:sz w:val="28"/>
                <w:szCs w:val="28"/>
              </w:rPr>
            </w:pPr>
            <w:r w:rsidRPr="00A8234B">
              <w:rPr>
                <w:rFonts w:cs="Arial"/>
                <w:noProof/>
                <w:lang w:val="en-AU" w:eastAsia="en-AU"/>
              </w:rPr>
              <mc:AlternateContent>
                <mc:Choice Requires="wps">
                  <w:drawing>
                    <wp:anchor distT="45720" distB="45720" distL="114300" distR="114300" simplePos="0" relativeHeight="251665408" behindDoc="0" locked="0" layoutInCell="1" allowOverlap="1" wp14:anchorId="5CBAB949" wp14:editId="4D007A7D">
                      <wp:simplePos x="0" y="0"/>
                      <wp:positionH relativeFrom="column">
                        <wp:posOffset>5057877</wp:posOffset>
                      </wp:positionH>
                      <wp:positionV relativeFrom="paragraph">
                        <wp:posOffset>172085</wp:posOffset>
                      </wp:positionV>
                      <wp:extent cx="1176655" cy="877570"/>
                      <wp:effectExtent l="0" t="0" r="23495"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877570"/>
                              </a:xfrm>
                              <a:prstGeom prst="rect">
                                <a:avLst/>
                              </a:prstGeom>
                              <a:solidFill>
                                <a:srgbClr val="FFFFFF"/>
                              </a:solidFill>
                              <a:ln w="9525">
                                <a:solidFill>
                                  <a:srgbClr val="000000"/>
                                </a:solidFill>
                                <a:miter lim="800000"/>
                                <a:headEnd/>
                                <a:tailEnd/>
                              </a:ln>
                            </wps:spPr>
                            <wps:txbx>
                              <w:txbxContent>
                                <w:p w14:paraId="4A83084F" w14:textId="77777777" w:rsidR="00EC793E" w:rsidRDefault="00EC793E" w:rsidP="00924827">
                                  <w:pPr>
                                    <w:autoSpaceDE w:val="0"/>
                                    <w:autoSpaceDN w:val="0"/>
                                    <w:adjustRightInd w:val="0"/>
                                    <w:spacing w:line="240" w:lineRule="auto"/>
                                    <w:jc w:val="center"/>
                                    <w:rPr>
                                      <w:rFonts w:ascii="Calibri" w:hAnsi="Calibri" w:cs="Calibri"/>
                                      <w:sz w:val="16"/>
                                      <w:szCs w:val="16"/>
                                      <w:lang w:val="en-AU"/>
                                    </w:rPr>
                                  </w:pPr>
                                </w:p>
                                <w:p w14:paraId="7D144162" w14:textId="27ED026E" w:rsidR="00EC793E" w:rsidRDefault="00EC793E"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BAB949" id="_x0000_t202" coordsize="21600,21600" o:spt="202" path="m,l,21600r21600,l21600,xe">
                      <v:stroke joinstyle="miter"/>
                      <v:path gradientshapeok="t" o:connecttype="rect"/>
                    </v:shapetype>
                    <v:shape id="Text Box 2" o:spid="_x0000_s1026" type="#_x0000_t202" style="position:absolute;left:0;text-align:left;margin-left:398.25pt;margin-top:13.55pt;width:92.65pt;height:69.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">
                      <v:textbox>
                        <w:txbxContent>
                          <w:p w14:paraId="4A83084F" w14:textId="77777777" w:rsidR="00EC793E" w:rsidRDefault="00EC793E" w:rsidP="00924827">
                            <w:pPr>
                              <w:autoSpaceDE w:val="0"/>
                              <w:autoSpaceDN w:val="0"/>
                              <w:adjustRightInd w:val="0"/>
                              <w:spacing w:line="240" w:lineRule="auto"/>
                              <w:jc w:val="center"/>
                              <w:rPr>
                                <w:rFonts w:ascii="Calibri" w:hAnsi="Calibri" w:cs="Calibri"/>
                                <w:sz w:val="16"/>
                                <w:szCs w:val="16"/>
                                <w:lang w:val="en-AU"/>
                              </w:rPr>
                            </w:pPr>
                          </w:p>
                          <w:p w14:paraId="7D144162" w14:textId="27ED026E" w:rsidR="00EC793E" w:rsidRDefault="00EC793E" w:rsidP="00924827">
                            <w:pPr>
                              <w:autoSpaceDE w:val="0"/>
                              <w:autoSpaceDN w:val="0"/>
                              <w:adjustRightInd w:val="0"/>
                              <w:spacing w:line="240" w:lineRule="auto"/>
                              <w:jc w:val="center"/>
                            </w:pPr>
                            <w:r>
                              <w:rPr>
                                <w:rFonts w:ascii="Calibri" w:hAnsi="Calibri" w:cs="Calibri"/>
                                <w:sz w:val="16"/>
                                <w:szCs w:val="16"/>
                                <w:lang w:val="en-AU"/>
                              </w:rPr>
                              <w:t>Logo of IALA if the accreditation /approval process has been approved by IALA</w:t>
                            </w:r>
                          </w:p>
                        </w:txbxContent>
                      </v:textbox>
                      <w10:wrap type="square"/>
                    </v:shape>
                  </w:pict>
                </mc:Fallback>
              </mc:AlternateContent>
            </w:r>
            <w:r w:rsidRPr="00A8234B">
              <w:rPr>
                <w:rFonts w:cs="Arial"/>
                <w:noProof/>
                <w:lang w:val="en-AU" w:eastAsia="en-AU"/>
              </w:rPr>
              <mc:AlternateContent>
                <mc:Choice Requires="wps">
                  <w:drawing>
                    <wp:anchor distT="45720" distB="45720" distL="114300" distR="114300" simplePos="0" relativeHeight="251667456" behindDoc="0" locked="0" layoutInCell="1" allowOverlap="1" wp14:anchorId="75B1B720" wp14:editId="47BB11A3">
                      <wp:simplePos x="0" y="0"/>
                      <wp:positionH relativeFrom="column">
                        <wp:posOffset>75514</wp:posOffset>
                      </wp:positionH>
                      <wp:positionV relativeFrom="paragraph">
                        <wp:posOffset>142520</wp:posOffset>
                      </wp:positionV>
                      <wp:extent cx="1191895" cy="877570"/>
                      <wp:effectExtent l="0" t="0" r="27305" b="1778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877570"/>
                              </a:xfrm>
                              <a:prstGeom prst="rect">
                                <a:avLst/>
                              </a:prstGeom>
                              <a:solidFill>
                                <a:srgbClr val="FFFFFF"/>
                              </a:solidFill>
                              <a:ln w="9525">
                                <a:solidFill>
                                  <a:srgbClr val="000000"/>
                                </a:solidFill>
                                <a:miter lim="800000"/>
                                <a:headEnd/>
                                <a:tailEnd/>
                              </a:ln>
                            </wps:spPr>
                            <wps:txbx>
                              <w:txbxContent>
                                <w:p w14:paraId="32DB0986" w14:textId="0D9C97E2" w:rsidR="00EC793E" w:rsidRDefault="00EC793E" w:rsidP="00924827">
                                  <w:pPr>
                                    <w:autoSpaceDE w:val="0"/>
                                    <w:autoSpaceDN w:val="0"/>
                                    <w:adjustRightInd w:val="0"/>
                                    <w:spacing w:line="240" w:lineRule="auto"/>
                                    <w:jc w:val="center"/>
                                  </w:pPr>
                                  <w:r>
                                    <w:rPr>
                                      <w:rFonts w:ascii="Calibri" w:hAnsi="Calibri" w:cs="Calibri"/>
                                      <w:sz w:val="16"/>
                                      <w:szCs w:val="16"/>
                                      <w:lang w:val="en-AU"/>
                                    </w:rPr>
                                    <w:t>Logo of issuing competent authority or designated body/ organization on behalf of the Competent Authority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B1B720" id="_x0000_s1027" type="#_x0000_t202" style="position:absolute;left:0;text-align:left;margin-left:5.95pt;margin-top:11.2pt;width:93.85pt;height:69.1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">
                      <v:textbox>
                        <w:txbxContent>
                          <w:p w14:paraId="32DB0986" w14:textId="0D9C97E2" w:rsidR="00EC793E" w:rsidRDefault="00EC793E" w:rsidP="00924827">
                            <w:pPr>
                              <w:autoSpaceDE w:val="0"/>
                              <w:autoSpaceDN w:val="0"/>
                              <w:adjustRightInd w:val="0"/>
                              <w:spacing w:line="240" w:lineRule="auto"/>
                              <w:jc w:val="center"/>
                            </w:pPr>
                            <w:r>
                              <w:rPr>
                                <w:rFonts w:ascii="Calibri" w:hAnsi="Calibri" w:cs="Calibri"/>
                                <w:sz w:val="16"/>
                                <w:szCs w:val="16"/>
                                <w:lang w:val="en-AU"/>
                              </w:rPr>
                              <w:t>Logo of issuing competent authority or designated body/ organization on behalf of the Competent Authority</w:t>
                            </w:r>
                          </w:p>
                        </w:txbxContent>
                      </v:textbox>
                      <w10:wrap type="square"/>
                    </v:shape>
                  </w:pict>
                </mc:Fallback>
              </mc:AlternateContent>
            </w:r>
          </w:p>
          <w:p w14:paraId="19A07FAA" w14:textId="1A60FA0B" w:rsidR="00A8234B" w:rsidRDefault="00A8234B" w:rsidP="00A8234B">
            <w:pPr>
              <w:suppressAutoHyphens/>
              <w:autoSpaceDE w:val="0"/>
              <w:autoSpaceDN w:val="0"/>
              <w:adjustRightInd w:val="0"/>
              <w:spacing w:before="120" w:after="120" w:line="240" w:lineRule="auto"/>
              <w:textAlignment w:val="center"/>
              <w:rPr>
                <w:rFonts w:cs="Arial"/>
              </w:rPr>
            </w:pPr>
          </w:p>
          <w:p w14:paraId="3D4E57BA" w14:textId="204222F0" w:rsidR="00A8234B" w:rsidRPr="00FC5864" w:rsidRDefault="00A8234B" w:rsidP="00A8234B">
            <w:pPr>
              <w:spacing w:line="240" w:lineRule="auto"/>
              <w:rPr>
                <w:rFonts w:eastAsia="Times New Roman"/>
                <w:b/>
                <w:color w:val="000000"/>
                <w:sz w:val="16"/>
                <w:szCs w:val="16"/>
              </w:rPr>
            </w:pPr>
          </w:p>
          <w:p w14:paraId="08131A99" w14:textId="03A578F8" w:rsidR="00A8234B" w:rsidRDefault="00A8234B" w:rsidP="00C62997">
            <w:pPr>
              <w:pStyle w:val="BodyText1"/>
              <w:spacing w:after="120" w:line="240" w:lineRule="auto"/>
              <w:jc w:val="center"/>
              <w:rPr>
                <w:rFonts w:cs="Arial"/>
                <w:sz w:val="28"/>
                <w:szCs w:val="28"/>
              </w:rPr>
            </w:pPr>
          </w:p>
          <w:p w14:paraId="41B78542" w14:textId="77777777" w:rsidR="00A8234B" w:rsidRDefault="00A8234B" w:rsidP="00C62997">
            <w:pPr>
              <w:pStyle w:val="BodyText1"/>
              <w:spacing w:after="120" w:line="240" w:lineRule="auto"/>
              <w:jc w:val="center"/>
              <w:rPr>
                <w:rFonts w:cs="Arial"/>
                <w:sz w:val="28"/>
                <w:szCs w:val="28"/>
              </w:rPr>
            </w:pPr>
          </w:p>
          <w:p w14:paraId="745273F6" w14:textId="110C3491" w:rsidR="00A8234B" w:rsidRPr="00A8234B" w:rsidRDefault="00A8234B" w:rsidP="00A8234B">
            <w:pPr>
              <w:pStyle w:val="BodyText1"/>
              <w:spacing w:before="240" w:after="240" w:line="240" w:lineRule="auto"/>
              <w:jc w:val="center"/>
              <w:rPr>
                <w:b/>
                <w:sz w:val="44"/>
                <w:szCs w:val="44"/>
              </w:rPr>
            </w:pPr>
            <w:r w:rsidRPr="00A8234B">
              <w:rPr>
                <w:b/>
                <w:sz w:val="44"/>
                <w:szCs w:val="44"/>
              </w:rPr>
              <w:t>CERTIFICATE OF ACCREDIATION</w:t>
            </w:r>
          </w:p>
          <w:p w14:paraId="3594ECB7" w14:textId="3120A520" w:rsidR="00C62997" w:rsidRPr="00A8234B" w:rsidRDefault="00C62997" w:rsidP="00C62997">
            <w:pPr>
              <w:pStyle w:val="BodyText1"/>
              <w:spacing w:after="120" w:line="240" w:lineRule="auto"/>
              <w:jc w:val="center"/>
              <w:rPr>
                <w:sz w:val="28"/>
                <w:szCs w:val="28"/>
              </w:rPr>
            </w:pPr>
            <w:r w:rsidRPr="00A8234B">
              <w:rPr>
                <w:rFonts w:cs="Arial"/>
                <w:sz w:val="28"/>
                <w:szCs w:val="28"/>
              </w:rPr>
              <w:t>This is to certify that</w:t>
            </w:r>
          </w:p>
          <w:p w14:paraId="2D49F1B0" w14:textId="7165CF73" w:rsidR="00C62997" w:rsidRDefault="00C62997" w:rsidP="00C62997">
            <w:pPr>
              <w:pStyle w:val="BodyText1"/>
              <w:spacing w:before="240" w:after="240" w:line="240" w:lineRule="auto"/>
              <w:jc w:val="center"/>
              <w:rPr>
                <w:b/>
                <w:sz w:val="44"/>
                <w:szCs w:val="44"/>
              </w:rPr>
            </w:pPr>
            <w:r w:rsidRPr="00A8234B">
              <w:rPr>
                <w:b/>
                <w:sz w:val="44"/>
                <w:szCs w:val="44"/>
              </w:rPr>
              <w:t xml:space="preserve">[Enter name of </w:t>
            </w:r>
            <w:r w:rsidR="00BE64AA">
              <w:rPr>
                <w:b/>
                <w:sz w:val="44"/>
                <w:szCs w:val="44"/>
              </w:rPr>
              <w:t>Training organization</w:t>
            </w:r>
            <w:r w:rsidRPr="00A8234B">
              <w:rPr>
                <w:b/>
                <w:sz w:val="44"/>
                <w:szCs w:val="44"/>
              </w:rPr>
              <w:t>]</w:t>
            </w:r>
          </w:p>
          <w:p w14:paraId="082FECEE" w14:textId="13737ECC" w:rsidR="00A8234B" w:rsidRPr="00A8234B" w:rsidRDefault="00A8234B" w:rsidP="00C62997">
            <w:pPr>
              <w:pStyle w:val="BodyText1"/>
              <w:spacing w:before="240" w:after="240" w:line="240" w:lineRule="auto"/>
              <w:jc w:val="center"/>
              <w:rPr>
                <w:i/>
                <w:sz w:val="22"/>
                <w:szCs w:val="28"/>
              </w:rPr>
            </w:pPr>
            <w:r w:rsidRPr="00A8234B">
              <w:rPr>
                <w:i/>
                <w:sz w:val="22"/>
                <w:szCs w:val="28"/>
              </w:rPr>
              <w:t xml:space="preserve">[Optional - Enter address of </w:t>
            </w:r>
            <w:r w:rsidR="00BE64AA">
              <w:rPr>
                <w:i/>
                <w:sz w:val="22"/>
                <w:szCs w:val="28"/>
              </w:rPr>
              <w:t>Training organization</w:t>
            </w:r>
            <w:r w:rsidRPr="00A8234B">
              <w:rPr>
                <w:i/>
                <w:sz w:val="22"/>
                <w:szCs w:val="28"/>
              </w:rPr>
              <w:t>]</w:t>
            </w:r>
          </w:p>
          <w:p w14:paraId="08C9B22D" w14:textId="77777777" w:rsidR="00C62997" w:rsidRPr="00A8234B" w:rsidRDefault="00C62997" w:rsidP="00C62997">
            <w:pPr>
              <w:pStyle w:val="BodyText1"/>
              <w:spacing w:before="120" w:after="120" w:line="240" w:lineRule="auto"/>
              <w:jc w:val="center"/>
              <w:rPr>
                <w:sz w:val="28"/>
              </w:rPr>
            </w:pPr>
            <w:r w:rsidRPr="00A8234B">
              <w:rPr>
                <w:sz w:val="28"/>
              </w:rPr>
              <w:t>has been accredited as a</w:t>
            </w:r>
          </w:p>
          <w:p w14:paraId="3CC51588" w14:textId="75903FD6" w:rsidR="00C62997" w:rsidRPr="00A8234B" w:rsidRDefault="00C62997" w:rsidP="00C62997">
            <w:pPr>
              <w:pStyle w:val="BodyText1"/>
              <w:spacing w:before="240" w:after="240" w:line="240" w:lineRule="auto"/>
              <w:jc w:val="center"/>
              <w:rPr>
                <w:b/>
                <w:sz w:val="44"/>
                <w:szCs w:val="44"/>
              </w:rPr>
            </w:pPr>
            <w:r w:rsidRPr="00A8234B">
              <w:rPr>
                <w:b/>
                <w:sz w:val="44"/>
                <w:szCs w:val="44"/>
              </w:rPr>
              <w:t xml:space="preserve">VTS </w:t>
            </w:r>
            <w:r w:rsidR="00BE64AA">
              <w:rPr>
                <w:b/>
                <w:sz w:val="44"/>
                <w:szCs w:val="44"/>
              </w:rPr>
              <w:t>TRAINING ORGANIZATION</w:t>
            </w:r>
          </w:p>
          <w:p w14:paraId="41A24DC4" w14:textId="77777777" w:rsidR="00C62997" w:rsidRPr="00A8234B" w:rsidRDefault="00C62997" w:rsidP="00C62997">
            <w:pPr>
              <w:pStyle w:val="BodyText1"/>
              <w:spacing w:before="120" w:after="120" w:line="240" w:lineRule="auto"/>
              <w:rPr>
                <w:b/>
                <w:sz w:val="24"/>
                <w:highlight w:val="yellow"/>
              </w:rPr>
            </w:pPr>
          </w:p>
          <w:p w14:paraId="0A8E1FD7" w14:textId="78DD9974" w:rsidR="00C62997" w:rsidRPr="00A8234B" w:rsidRDefault="00C62997" w:rsidP="00C62997">
            <w:pPr>
              <w:pStyle w:val="BodyText1"/>
              <w:spacing w:before="240" w:after="120" w:line="240" w:lineRule="auto"/>
              <w:rPr>
                <w:color w:val="auto"/>
                <w:sz w:val="22"/>
                <w:szCs w:val="22"/>
              </w:rPr>
            </w:pPr>
            <w:r w:rsidRPr="00A8234B">
              <w:rPr>
                <w:color w:val="auto"/>
                <w:sz w:val="22"/>
                <w:szCs w:val="22"/>
              </w:rPr>
              <w:t xml:space="preserve">The approved VTS training course[s] that the VTS </w:t>
            </w:r>
            <w:r w:rsidR="00BE64AA">
              <w:rPr>
                <w:color w:val="auto"/>
                <w:sz w:val="22"/>
                <w:szCs w:val="22"/>
              </w:rPr>
              <w:t>Training organization</w:t>
            </w:r>
            <w:r w:rsidRPr="00A8234B">
              <w:rPr>
                <w:color w:val="auto"/>
                <w:sz w:val="22"/>
                <w:szCs w:val="22"/>
              </w:rPr>
              <w:t xml:space="preserve"> may provide are:</w:t>
            </w:r>
          </w:p>
          <w:p w14:paraId="09682119" w14:textId="04D36648" w:rsidR="00C62997" w:rsidRPr="00A8234B" w:rsidRDefault="00C62997" w:rsidP="00B710BE">
            <w:pPr>
              <w:pStyle w:val="BodyText1"/>
              <w:numPr>
                <w:ilvl w:val="0"/>
                <w:numId w:val="36"/>
              </w:numPr>
              <w:spacing w:before="120" w:after="120" w:line="240" w:lineRule="auto"/>
              <w:ind w:left="714" w:hanging="357"/>
              <w:rPr>
                <w:color w:val="auto"/>
                <w:sz w:val="22"/>
                <w:szCs w:val="22"/>
              </w:rPr>
            </w:pPr>
            <w:r w:rsidRPr="00A8234B">
              <w:rPr>
                <w:color w:val="auto"/>
                <w:sz w:val="22"/>
                <w:szCs w:val="22"/>
              </w:rPr>
              <w:t>IALA Model Course XXX on XXX</w:t>
            </w:r>
          </w:p>
          <w:p w14:paraId="3D079D77" w14:textId="6C27DFC4" w:rsidR="00C62997" w:rsidRPr="009B2DFF" w:rsidRDefault="00C62997" w:rsidP="00B710BE">
            <w:pPr>
              <w:pStyle w:val="BodyText1"/>
              <w:numPr>
                <w:ilvl w:val="0"/>
                <w:numId w:val="36"/>
              </w:numPr>
              <w:spacing w:before="120" w:after="120" w:line="240" w:lineRule="auto"/>
              <w:ind w:left="714" w:hanging="357"/>
              <w:rPr>
                <w:color w:val="auto"/>
                <w:sz w:val="22"/>
                <w:szCs w:val="22"/>
              </w:rPr>
            </w:pPr>
            <w:r w:rsidRPr="00A8234B">
              <w:rPr>
                <w:color w:val="auto"/>
                <w:sz w:val="22"/>
                <w:szCs w:val="22"/>
              </w:rPr>
              <w:t>IALA Model Course XXX on XXX</w:t>
            </w:r>
          </w:p>
          <w:p w14:paraId="78C12816" w14:textId="77777777" w:rsidR="00C62997" w:rsidRPr="00A8234B" w:rsidRDefault="00C62997" w:rsidP="00C62997">
            <w:pPr>
              <w:pStyle w:val="BodyText1"/>
              <w:spacing w:before="240" w:after="120" w:line="240" w:lineRule="auto"/>
              <w:rPr>
                <w:b/>
                <w:color w:val="002060"/>
                <w:sz w:val="24"/>
              </w:rPr>
            </w:pPr>
            <w:r w:rsidRPr="00A8234B">
              <w:rPr>
                <w:b/>
                <w:color w:val="002060"/>
                <w:sz w:val="24"/>
              </w:rPr>
              <w:t>Conditions of Authorisation</w:t>
            </w:r>
          </w:p>
          <w:p w14:paraId="252BBACC" w14:textId="1EC758D2" w:rsidR="00C62997" w:rsidRPr="00A8234B" w:rsidRDefault="00C62997" w:rsidP="00C62997">
            <w:pPr>
              <w:pStyle w:val="BodyText1"/>
              <w:spacing w:before="120" w:after="120" w:line="240" w:lineRule="auto"/>
              <w:rPr>
                <w:sz w:val="22"/>
              </w:rPr>
            </w:pPr>
            <w:bookmarkStart w:id="173" w:name="OLE_LINK1"/>
            <w:bookmarkStart w:id="174" w:name="OLE_LINK2"/>
            <w:r w:rsidRPr="00A8234B">
              <w:rPr>
                <w:sz w:val="22"/>
              </w:rPr>
              <w:t xml:space="preserve">[Enter name of </w:t>
            </w:r>
            <w:r w:rsidR="00BE64AA">
              <w:rPr>
                <w:sz w:val="22"/>
              </w:rPr>
              <w:t>Training organization</w:t>
            </w:r>
            <w:r w:rsidRPr="00A8234B">
              <w:rPr>
                <w:sz w:val="22"/>
              </w:rPr>
              <w:t xml:space="preserve">] must operate in accordance </w:t>
            </w:r>
            <w:r w:rsidRPr="00A8234B">
              <w:rPr>
                <w:i/>
                <w:sz w:val="22"/>
              </w:rPr>
              <w:t xml:space="preserve">with IALA Guideline 1014 on the </w:t>
            </w:r>
            <w:r w:rsidRPr="00A00224">
              <w:rPr>
                <w:i/>
                <w:sz w:val="22"/>
                <w:highlight w:val="yellow"/>
              </w:rPr>
              <w:t xml:space="preserve">Accreditation </w:t>
            </w:r>
            <w:r w:rsidR="00A00224" w:rsidRPr="00A00224">
              <w:rPr>
                <w:i/>
                <w:sz w:val="22"/>
                <w:highlight w:val="yellow"/>
              </w:rPr>
              <w:t>of VTS training organizations and approval of IALA model courses</w:t>
            </w:r>
            <w:r w:rsidRPr="00A8234B">
              <w:rPr>
                <w:sz w:val="22"/>
              </w:rPr>
              <w:t>, as in force from time to time.</w:t>
            </w:r>
          </w:p>
          <w:p w14:paraId="0AB409AC" w14:textId="6F584A1B" w:rsidR="00C62997" w:rsidRPr="00A8234B" w:rsidRDefault="00C62997" w:rsidP="00C62997">
            <w:pPr>
              <w:pStyle w:val="BodyText1"/>
              <w:spacing w:before="120" w:after="120" w:line="240" w:lineRule="auto"/>
              <w:rPr>
                <w:sz w:val="22"/>
              </w:rPr>
            </w:pPr>
            <w:r w:rsidRPr="00A8234B">
              <w:rPr>
                <w:sz w:val="22"/>
              </w:rPr>
              <w:t>[List any other conditions that may apply</w:t>
            </w:r>
            <w:r w:rsidR="00A8234B" w:rsidRPr="00A8234B">
              <w:rPr>
                <w:sz w:val="22"/>
              </w:rPr>
              <w:t xml:space="preserve"> (</w:t>
            </w:r>
            <w:r w:rsidR="009B2DFF">
              <w:rPr>
                <w:sz w:val="22"/>
              </w:rPr>
              <w:t>for example,</w:t>
            </w:r>
            <w:r w:rsidR="00A8234B" w:rsidRPr="00A8234B">
              <w:rPr>
                <w:sz w:val="22"/>
              </w:rPr>
              <w:t xml:space="preserve"> subject to periodic audit(s)</w:t>
            </w:r>
            <w:r w:rsidR="009B2DFF">
              <w:rPr>
                <w:sz w:val="22"/>
              </w:rPr>
              <w:t xml:space="preserve"> </w:t>
            </w:r>
            <w:proofErr w:type="spellStart"/>
            <w:r w:rsidR="009B2DFF">
              <w:rPr>
                <w:sz w:val="22"/>
              </w:rPr>
              <w:t>etc</w:t>
            </w:r>
            <w:proofErr w:type="spellEnd"/>
            <w:r w:rsidR="009B2DFF">
              <w:rPr>
                <w:sz w:val="22"/>
              </w:rPr>
              <w:t>)</w:t>
            </w:r>
            <w:r w:rsidRPr="00A8234B">
              <w:rPr>
                <w:sz w:val="22"/>
              </w:rPr>
              <w:t>]</w:t>
            </w:r>
          </w:p>
          <w:bookmarkEnd w:id="173"/>
          <w:bookmarkEnd w:id="174"/>
          <w:p w14:paraId="447957BD" w14:textId="111015C5" w:rsidR="00A8234B" w:rsidRPr="00A8234B" w:rsidRDefault="00C62997" w:rsidP="00A8234B">
            <w:pPr>
              <w:pStyle w:val="BodyText1"/>
              <w:spacing w:before="480" w:after="0" w:line="240" w:lineRule="auto"/>
              <w:rPr>
                <w:sz w:val="22"/>
              </w:rPr>
            </w:pPr>
            <w:r w:rsidRPr="00A8234B">
              <w:rPr>
                <w:sz w:val="22"/>
              </w:rPr>
              <w:t xml:space="preserve">Issued by </w:t>
            </w:r>
            <w:r w:rsidR="009B2DFF">
              <w:rPr>
                <w:sz w:val="22"/>
              </w:rPr>
              <w:t xml:space="preserve">[Enter name of </w:t>
            </w:r>
            <w:r w:rsidR="00A8234B" w:rsidRPr="00A8234B">
              <w:rPr>
                <w:sz w:val="22"/>
              </w:rPr>
              <w:t>c</w:t>
            </w:r>
            <w:r w:rsidRPr="00A8234B">
              <w:rPr>
                <w:sz w:val="22"/>
              </w:rPr>
              <w:t xml:space="preserve">ompetent </w:t>
            </w:r>
            <w:r w:rsidR="00A8234B" w:rsidRPr="00A8234B">
              <w:rPr>
                <w:sz w:val="22"/>
              </w:rPr>
              <w:t>a</w:t>
            </w:r>
            <w:r w:rsidRPr="00A8234B">
              <w:rPr>
                <w:sz w:val="22"/>
              </w:rPr>
              <w:t>uthority</w:t>
            </w:r>
            <w:r w:rsidR="009B2DFF">
              <w:rPr>
                <w:sz w:val="22"/>
              </w:rPr>
              <w:t xml:space="preserve"> (</w:t>
            </w:r>
            <w:r w:rsidR="009B2DFF">
              <w:rPr>
                <w:rFonts w:ascii="Times New Roman" w:hAnsi="Times New Roman"/>
                <w:i/>
                <w:sz w:val="22"/>
              </w:rPr>
              <w:t xml:space="preserve">alternatively - </w:t>
            </w:r>
            <w:r w:rsidR="00A8234B" w:rsidRPr="00A8234B">
              <w:rPr>
                <w:rFonts w:ascii="Times New Roman" w:hAnsi="Times New Roman"/>
                <w:i/>
                <w:sz w:val="22"/>
              </w:rPr>
              <w:t>Issued by [Issuing Authority/</w:t>
            </w:r>
            <w:r w:rsidR="00BE64AA">
              <w:rPr>
                <w:rFonts w:ascii="Times New Roman" w:hAnsi="Times New Roman"/>
                <w:i/>
                <w:sz w:val="22"/>
              </w:rPr>
              <w:t>Organization</w:t>
            </w:r>
            <w:r w:rsidR="00A8234B" w:rsidRPr="00A8234B">
              <w:rPr>
                <w:rFonts w:ascii="Times New Roman" w:hAnsi="Times New Roman"/>
                <w:i/>
                <w:sz w:val="22"/>
              </w:rPr>
              <w:t>] on behalf of [Enter name of competent authority]</w:t>
            </w:r>
            <w:r w:rsidR="009B2DFF">
              <w:rPr>
                <w:rFonts w:ascii="Times New Roman" w:hAnsi="Times New Roman"/>
                <w:i/>
                <w:sz w:val="22"/>
              </w:rPr>
              <w:t>)</w:t>
            </w:r>
            <w:r w:rsidR="00A8234B" w:rsidRPr="00A8234B">
              <w:rPr>
                <w:rFonts w:cs="Arial"/>
                <w:sz w:val="22"/>
              </w:rPr>
              <w:t>] o</w:t>
            </w:r>
            <w:r w:rsidR="00A8234B" w:rsidRPr="00A8234B">
              <w:rPr>
                <w:sz w:val="22"/>
              </w:rPr>
              <w:t>n [Enter date of certificate] and v</w:t>
            </w:r>
            <w:r w:rsidR="00A8234B">
              <w:rPr>
                <w:sz w:val="22"/>
              </w:rPr>
              <w:t>alid until [Enter expiry date]</w:t>
            </w:r>
            <w:r w:rsidR="00A8234B" w:rsidRPr="00A8234B">
              <w:rPr>
                <w:sz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9"/>
              <w:gridCol w:w="4653"/>
            </w:tblGrid>
            <w:tr w:rsidR="00C62997" w14:paraId="45696B76" w14:textId="77777777" w:rsidTr="004A5501">
              <w:tc>
                <w:tcPr>
                  <w:tcW w:w="4939" w:type="dxa"/>
                  <w:tcBorders>
                    <w:bottom w:val="single" w:sz="18" w:space="0" w:color="auto"/>
                  </w:tcBorders>
                </w:tcPr>
                <w:p w14:paraId="10CD5F39" w14:textId="2C9F2CE0" w:rsidR="00C62997" w:rsidRDefault="00C62997" w:rsidP="00C62997">
                  <w:pPr>
                    <w:suppressAutoHyphens/>
                    <w:autoSpaceDE w:val="0"/>
                    <w:autoSpaceDN w:val="0"/>
                    <w:adjustRightInd w:val="0"/>
                    <w:spacing w:before="60" w:after="60" w:line="240" w:lineRule="auto"/>
                    <w:textAlignment w:val="center"/>
                    <w:rPr>
                      <w:rFonts w:cs="Arial"/>
                      <w:sz w:val="24"/>
                      <w:szCs w:val="20"/>
                    </w:rPr>
                  </w:pPr>
                </w:p>
                <w:p w14:paraId="71894BB6" w14:textId="77777777" w:rsidR="009B2DFF" w:rsidRDefault="009B2DFF" w:rsidP="00C62997">
                  <w:pPr>
                    <w:suppressAutoHyphens/>
                    <w:autoSpaceDE w:val="0"/>
                    <w:autoSpaceDN w:val="0"/>
                    <w:adjustRightInd w:val="0"/>
                    <w:spacing w:before="60" w:after="60" w:line="240" w:lineRule="auto"/>
                    <w:textAlignment w:val="center"/>
                    <w:rPr>
                      <w:rFonts w:cs="Arial"/>
                      <w:sz w:val="24"/>
                      <w:szCs w:val="20"/>
                    </w:rPr>
                  </w:pPr>
                </w:p>
                <w:p w14:paraId="31CABD4A"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c>
                <w:tcPr>
                  <w:tcW w:w="4653" w:type="dxa"/>
                </w:tcPr>
                <w:p w14:paraId="49CC8079" w14:textId="77777777" w:rsidR="00C62997" w:rsidRDefault="00C62997" w:rsidP="00C62997">
                  <w:pPr>
                    <w:suppressAutoHyphens/>
                    <w:autoSpaceDE w:val="0"/>
                    <w:autoSpaceDN w:val="0"/>
                    <w:adjustRightInd w:val="0"/>
                    <w:spacing w:before="60" w:after="60" w:line="240" w:lineRule="auto"/>
                    <w:textAlignment w:val="center"/>
                    <w:rPr>
                      <w:rFonts w:cs="Arial"/>
                      <w:sz w:val="24"/>
                      <w:szCs w:val="20"/>
                    </w:rPr>
                  </w:pPr>
                </w:p>
              </w:tc>
            </w:tr>
            <w:tr w:rsidR="00C62997" w14:paraId="641BBA74" w14:textId="77777777" w:rsidTr="004A5501">
              <w:tc>
                <w:tcPr>
                  <w:tcW w:w="4939" w:type="dxa"/>
                  <w:tcBorders>
                    <w:top w:val="single" w:sz="18" w:space="0" w:color="auto"/>
                  </w:tcBorders>
                </w:tcPr>
                <w:p w14:paraId="784C6EF9" w14:textId="1596E268" w:rsidR="00C62997" w:rsidRPr="00BE5817" w:rsidRDefault="00A8234B" w:rsidP="00A8234B">
                  <w:pPr>
                    <w:suppressAutoHyphens/>
                    <w:autoSpaceDE w:val="0"/>
                    <w:autoSpaceDN w:val="0"/>
                    <w:adjustRightInd w:val="0"/>
                    <w:spacing w:before="60" w:after="60" w:line="240" w:lineRule="auto"/>
                    <w:textAlignment w:val="center"/>
                    <w:rPr>
                      <w:rFonts w:cs="Arial"/>
                      <w:sz w:val="16"/>
                      <w:szCs w:val="16"/>
                    </w:rPr>
                  </w:pPr>
                  <w:r>
                    <w:rPr>
                      <w:rFonts w:cs="Arial"/>
                      <w:sz w:val="16"/>
                      <w:szCs w:val="16"/>
                    </w:rPr>
                    <w:t xml:space="preserve">Authorised </w:t>
                  </w:r>
                  <w:r w:rsidR="00C62997" w:rsidRPr="00E06E50">
                    <w:rPr>
                      <w:rFonts w:cs="Arial"/>
                      <w:sz w:val="16"/>
                      <w:szCs w:val="16"/>
                    </w:rPr>
                    <w:t>Signature</w:t>
                  </w:r>
                </w:p>
              </w:tc>
              <w:tc>
                <w:tcPr>
                  <w:tcW w:w="4653" w:type="dxa"/>
                </w:tcPr>
                <w:p w14:paraId="274A2FE2" w14:textId="77777777" w:rsidR="00C62997" w:rsidRPr="00FC5864" w:rsidRDefault="00C62997" w:rsidP="00C62997">
                  <w:pPr>
                    <w:suppressAutoHyphens/>
                    <w:autoSpaceDE w:val="0"/>
                    <w:autoSpaceDN w:val="0"/>
                    <w:adjustRightInd w:val="0"/>
                    <w:spacing w:before="60" w:after="60" w:line="240" w:lineRule="auto"/>
                    <w:jc w:val="center"/>
                    <w:textAlignment w:val="center"/>
                    <w:rPr>
                      <w:rFonts w:cs="Arial"/>
                      <w:sz w:val="16"/>
                      <w:szCs w:val="16"/>
                    </w:rPr>
                  </w:pPr>
                  <w:r w:rsidRPr="00FC5864">
                    <w:rPr>
                      <w:rFonts w:cs="Arial"/>
                      <w:sz w:val="16"/>
                      <w:szCs w:val="16"/>
                    </w:rPr>
                    <w:t>Stamp of the issuing Authority</w:t>
                  </w:r>
                </w:p>
              </w:tc>
            </w:tr>
          </w:tbl>
          <w:p w14:paraId="16CCEDAD" w14:textId="1D56F1DE" w:rsidR="00C62997" w:rsidRDefault="00C62997" w:rsidP="00C62997">
            <w:pPr>
              <w:suppressAutoHyphens/>
              <w:autoSpaceDE w:val="0"/>
              <w:autoSpaceDN w:val="0"/>
              <w:adjustRightInd w:val="0"/>
              <w:spacing w:before="120" w:after="120" w:line="240" w:lineRule="auto"/>
              <w:textAlignment w:val="center"/>
              <w:rPr>
                <w:rFonts w:cs="Arial"/>
                <w:sz w:val="16"/>
                <w:szCs w:val="16"/>
              </w:rPr>
            </w:pPr>
          </w:p>
          <w:tbl>
            <w:tblPr>
              <w:tblW w:w="9605" w:type="dxa"/>
              <w:tblLook w:val="04A0" w:firstRow="1" w:lastRow="0" w:firstColumn="1" w:lastColumn="0" w:noHBand="0" w:noVBand="1"/>
            </w:tblPr>
            <w:tblGrid>
              <w:gridCol w:w="2518"/>
              <w:gridCol w:w="1560"/>
              <w:gridCol w:w="1418"/>
              <w:gridCol w:w="2278"/>
              <w:gridCol w:w="1831"/>
            </w:tblGrid>
            <w:tr w:rsidR="009B2DFF" w:rsidRPr="009558C5" w14:paraId="65BF4B60" w14:textId="77777777" w:rsidTr="004A5501">
              <w:tc>
                <w:tcPr>
                  <w:tcW w:w="2518" w:type="dxa"/>
                  <w:shd w:val="clear" w:color="auto" w:fill="auto"/>
                </w:tcPr>
                <w:p w14:paraId="2BAC930A" w14:textId="77777777" w:rsidR="009B2DFF" w:rsidRPr="009558C5" w:rsidRDefault="009B2DFF" w:rsidP="009B2DFF">
                  <w:pPr>
                    <w:autoSpaceDE w:val="0"/>
                    <w:autoSpaceDN w:val="0"/>
                    <w:adjustRightInd w:val="0"/>
                    <w:spacing w:line="288" w:lineRule="auto"/>
                    <w:ind w:right="-108"/>
                    <w:textAlignment w:val="center"/>
                    <w:rPr>
                      <w:rFonts w:cs="Arial"/>
                      <w:szCs w:val="18"/>
                    </w:rPr>
                  </w:pPr>
                  <w:r w:rsidRPr="00D979FD">
                    <w:rPr>
                      <w:rFonts w:cs="Arial"/>
                      <w:bCs/>
                      <w:color w:val="000000"/>
                      <w:szCs w:val="18"/>
                      <w:lang w:val="en-US" w:eastAsia="en-AU"/>
                    </w:rPr>
                    <w:t>Certificate Number</w:t>
                  </w:r>
                  <w:r>
                    <w:rPr>
                      <w:rFonts w:cs="Arial"/>
                      <w:bCs/>
                      <w:color w:val="000000"/>
                      <w:szCs w:val="18"/>
                      <w:lang w:val="en-US" w:eastAsia="en-AU"/>
                    </w:rPr>
                    <w:t xml:space="preserve"> - Version:</w:t>
                  </w:r>
                </w:p>
              </w:tc>
              <w:tc>
                <w:tcPr>
                  <w:tcW w:w="1560" w:type="dxa"/>
                </w:tcPr>
                <w:p w14:paraId="16919DEF" w14:textId="77777777" w:rsidR="009B2DFF" w:rsidRPr="002B6199" w:rsidRDefault="009B2DFF" w:rsidP="009B2DFF">
                  <w:pPr>
                    <w:suppressAutoHyphens/>
                    <w:autoSpaceDE w:val="0"/>
                    <w:autoSpaceDN w:val="0"/>
                    <w:adjustRightInd w:val="0"/>
                    <w:spacing w:line="288" w:lineRule="auto"/>
                    <w:ind w:left="33"/>
                    <w:textAlignment w:val="center"/>
                    <w:rPr>
                      <w:rFonts w:cs="Arial"/>
                      <w:b/>
                      <w:szCs w:val="18"/>
                    </w:rPr>
                  </w:pPr>
                  <w:r>
                    <w:rPr>
                      <w:rFonts w:cs="Arial"/>
                      <w:b/>
                      <w:szCs w:val="18"/>
                    </w:rPr>
                    <w:t>[Unique number]</w:t>
                  </w:r>
                </w:p>
              </w:tc>
              <w:tc>
                <w:tcPr>
                  <w:tcW w:w="1418" w:type="dxa"/>
                  <w:shd w:val="clear" w:color="auto" w:fill="auto"/>
                </w:tcPr>
                <w:p w14:paraId="6B648F3F"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0BD85149" w14:textId="77777777" w:rsidR="009B2DFF" w:rsidRPr="009558C5" w:rsidRDefault="009B2DFF" w:rsidP="009B2DFF">
                  <w:pPr>
                    <w:autoSpaceDE w:val="0"/>
                    <w:autoSpaceDN w:val="0"/>
                    <w:adjustRightInd w:val="0"/>
                    <w:spacing w:line="288" w:lineRule="auto"/>
                    <w:ind w:right="-107"/>
                    <w:jc w:val="right"/>
                    <w:textAlignment w:val="center"/>
                    <w:rPr>
                      <w:rFonts w:cs="Arial"/>
                      <w:bCs/>
                      <w:color w:val="000000"/>
                      <w:szCs w:val="18"/>
                      <w:lang w:val="en-US" w:eastAsia="en-AU"/>
                    </w:rPr>
                  </w:pPr>
                  <w:r>
                    <w:rPr>
                      <w:rFonts w:cs="Arial"/>
                      <w:bCs/>
                      <w:color w:val="000000"/>
                      <w:szCs w:val="18"/>
                      <w:lang w:val="en-US" w:eastAsia="en-AU"/>
                    </w:rPr>
                    <w:t>Certificate Issued:</w:t>
                  </w:r>
                </w:p>
              </w:tc>
              <w:tc>
                <w:tcPr>
                  <w:tcW w:w="1831" w:type="dxa"/>
                  <w:shd w:val="clear" w:color="auto" w:fill="auto"/>
                </w:tcPr>
                <w:p w14:paraId="04B3187E" w14:textId="77777777" w:rsidR="009B2DFF" w:rsidRPr="002B6199" w:rsidRDefault="009B2DFF" w:rsidP="009B2DFF">
                  <w:pPr>
                    <w:suppressAutoHyphens/>
                    <w:autoSpaceDE w:val="0"/>
                    <w:autoSpaceDN w:val="0"/>
                    <w:adjustRightInd w:val="0"/>
                    <w:spacing w:line="288" w:lineRule="auto"/>
                    <w:ind w:right="-107"/>
                    <w:textAlignment w:val="center"/>
                    <w:rPr>
                      <w:rFonts w:cs="Arial"/>
                      <w:b/>
                      <w:szCs w:val="18"/>
                    </w:rPr>
                  </w:pPr>
                  <w:r w:rsidRPr="009B2DFF">
                    <w:rPr>
                      <w:rFonts w:cs="Arial"/>
                      <w:b/>
                      <w:szCs w:val="18"/>
                    </w:rPr>
                    <w:t>[</w:t>
                  </w:r>
                  <w:r>
                    <w:rPr>
                      <w:rFonts w:cs="Arial"/>
                      <w:b/>
                      <w:szCs w:val="18"/>
                    </w:rPr>
                    <w:t>D</w:t>
                  </w:r>
                  <w:r w:rsidRPr="009B2DFF">
                    <w:rPr>
                      <w:rFonts w:cs="Arial"/>
                      <w:b/>
                      <w:szCs w:val="18"/>
                    </w:rPr>
                    <w:t>ate of certificate]</w:t>
                  </w:r>
                </w:p>
              </w:tc>
            </w:tr>
            <w:tr w:rsidR="009B2DFF" w:rsidRPr="009558C5" w14:paraId="277ECFA3" w14:textId="77777777" w:rsidTr="004A5501">
              <w:tc>
                <w:tcPr>
                  <w:tcW w:w="2518" w:type="dxa"/>
                  <w:shd w:val="clear" w:color="auto" w:fill="auto"/>
                </w:tcPr>
                <w:p w14:paraId="76BB8527" w14:textId="77777777" w:rsidR="009B2DFF" w:rsidRPr="002B6199" w:rsidRDefault="009B2DFF" w:rsidP="009B2DFF">
                  <w:pPr>
                    <w:autoSpaceDE w:val="0"/>
                    <w:autoSpaceDN w:val="0"/>
                    <w:adjustRightInd w:val="0"/>
                    <w:spacing w:line="288" w:lineRule="auto"/>
                    <w:textAlignment w:val="center"/>
                    <w:rPr>
                      <w:rFonts w:cs="Arial"/>
                      <w:bCs/>
                      <w:color w:val="000000"/>
                      <w:szCs w:val="18"/>
                      <w:lang w:val="en-US" w:eastAsia="en-AU"/>
                    </w:rPr>
                  </w:pPr>
                </w:p>
              </w:tc>
              <w:tc>
                <w:tcPr>
                  <w:tcW w:w="1560" w:type="dxa"/>
                </w:tcPr>
                <w:p w14:paraId="12F01CDC" w14:textId="77777777" w:rsidR="009B2DFF" w:rsidRPr="002B6199" w:rsidRDefault="009B2DFF" w:rsidP="009B2DFF">
                  <w:pPr>
                    <w:suppressAutoHyphens/>
                    <w:autoSpaceDE w:val="0"/>
                    <w:autoSpaceDN w:val="0"/>
                    <w:adjustRightInd w:val="0"/>
                    <w:spacing w:line="288" w:lineRule="auto"/>
                    <w:textAlignment w:val="center"/>
                    <w:rPr>
                      <w:rFonts w:cs="Arial"/>
                      <w:b/>
                      <w:szCs w:val="18"/>
                    </w:rPr>
                  </w:pPr>
                </w:p>
              </w:tc>
              <w:tc>
                <w:tcPr>
                  <w:tcW w:w="1418" w:type="dxa"/>
                  <w:shd w:val="clear" w:color="auto" w:fill="auto"/>
                </w:tcPr>
                <w:p w14:paraId="208FE8C9" w14:textId="77777777" w:rsidR="009B2DFF" w:rsidRPr="009558C5" w:rsidRDefault="009B2DFF" w:rsidP="009B2DFF">
                  <w:pPr>
                    <w:suppressAutoHyphens/>
                    <w:autoSpaceDE w:val="0"/>
                    <w:autoSpaceDN w:val="0"/>
                    <w:adjustRightInd w:val="0"/>
                    <w:spacing w:line="288" w:lineRule="auto"/>
                    <w:textAlignment w:val="center"/>
                    <w:rPr>
                      <w:rFonts w:cs="Arial"/>
                      <w:b/>
                      <w:szCs w:val="18"/>
                    </w:rPr>
                  </w:pPr>
                </w:p>
              </w:tc>
              <w:tc>
                <w:tcPr>
                  <w:tcW w:w="2278" w:type="dxa"/>
                  <w:shd w:val="clear" w:color="auto" w:fill="auto"/>
                </w:tcPr>
                <w:p w14:paraId="4BE217B9" w14:textId="77777777" w:rsidR="009B2DFF" w:rsidRDefault="009B2DFF" w:rsidP="009B2DFF">
                  <w:pPr>
                    <w:autoSpaceDE w:val="0"/>
                    <w:autoSpaceDN w:val="0"/>
                    <w:adjustRightInd w:val="0"/>
                    <w:spacing w:line="288" w:lineRule="auto"/>
                    <w:ind w:right="-108"/>
                    <w:jc w:val="right"/>
                    <w:textAlignment w:val="center"/>
                    <w:rPr>
                      <w:rFonts w:cs="Arial"/>
                      <w:bCs/>
                      <w:color w:val="000000"/>
                      <w:szCs w:val="18"/>
                      <w:lang w:val="en-US" w:eastAsia="en-AU"/>
                    </w:rPr>
                  </w:pPr>
                  <w:r>
                    <w:rPr>
                      <w:rFonts w:cs="Arial"/>
                      <w:bCs/>
                      <w:color w:val="000000"/>
                      <w:szCs w:val="18"/>
                      <w:lang w:val="en-US" w:eastAsia="en-AU"/>
                    </w:rPr>
                    <w:t>Expiry Date:</w:t>
                  </w:r>
                </w:p>
              </w:tc>
              <w:tc>
                <w:tcPr>
                  <w:tcW w:w="1831" w:type="dxa"/>
                  <w:shd w:val="clear" w:color="auto" w:fill="auto"/>
                </w:tcPr>
                <w:p w14:paraId="3BB4F098" w14:textId="77777777" w:rsidR="009B2DFF" w:rsidRPr="002B6199" w:rsidRDefault="009B2DFF" w:rsidP="009B2DFF">
                  <w:pPr>
                    <w:suppressAutoHyphens/>
                    <w:autoSpaceDE w:val="0"/>
                    <w:autoSpaceDN w:val="0"/>
                    <w:adjustRightInd w:val="0"/>
                    <w:spacing w:line="288" w:lineRule="auto"/>
                    <w:ind w:right="-108"/>
                    <w:textAlignment w:val="center"/>
                    <w:rPr>
                      <w:rFonts w:cs="Arial"/>
                      <w:b/>
                      <w:szCs w:val="18"/>
                    </w:rPr>
                  </w:pPr>
                  <w:r w:rsidRPr="009B2DFF">
                    <w:rPr>
                      <w:rFonts w:cs="Arial"/>
                      <w:b/>
                      <w:szCs w:val="18"/>
                    </w:rPr>
                    <w:t>[</w:t>
                  </w:r>
                  <w:r>
                    <w:rPr>
                      <w:rFonts w:cs="Arial"/>
                      <w:b/>
                      <w:szCs w:val="18"/>
                    </w:rPr>
                    <w:t>E</w:t>
                  </w:r>
                  <w:r w:rsidRPr="009B2DFF">
                    <w:rPr>
                      <w:rFonts w:cs="Arial"/>
                      <w:b/>
                      <w:szCs w:val="18"/>
                    </w:rPr>
                    <w:t>xpiry date]</w:t>
                  </w:r>
                </w:p>
              </w:tc>
            </w:tr>
          </w:tbl>
          <w:p w14:paraId="1F203D16" w14:textId="152C5ABF" w:rsidR="00C62997" w:rsidRDefault="00C62997" w:rsidP="009B2DFF">
            <w:pPr>
              <w:pStyle w:val="BodyText1"/>
              <w:spacing w:after="0" w:line="240" w:lineRule="auto"/>
            </w:pPr>
          </w:p>
        </w:tc>
      </w:tr>
    </w:tbl>
    <w:p w14:paraId="1B5F4A05" w14:textId="65330558" w:rsidR="002D7987" w:rsidRDefault="002D7987" w:rsidP="00C62997">
      <w:pPr>
        <w:pStyle w:val="BodyText"/>
      </w:pPr>
    </w:p>
    <w:p w14:paraId="4F633AD1" w14:textId="74C32A61" w:rsidR="002D7987" w:rsidRPr="00C25765" w:rsidRDefault="002D7987" w:rsidP="00C25765">
      <w:pPr>
        <w:pStyle w:val="BodyText"/>
        <w:rPr>
          <w:b/>
          <w:sz w:val="28"/>
          <w:highlight w:val="yellow"/>
          <w:u w:val="single"/>
        </w:rPr>
      </w:pPr>
      <w:r w:rsidRPr="00C25765">
        <w:rPr>
          <w:b/>
          <w:sz w:val="28"/>
          <w:highlight w:val="yellow"/>
          <w:u w:val="single"/>
        </w:rPr>
        <w:t xml:space="preserve">TEXT THAT MAY BE USEFUL </w:t>
      </w:r>
      <w:r w:rsidR="00734AD1">
        <w:rPr>
          <w:b/>
          <w:sz w:val="28"/>
          <w:highlight w:val="yellow"/>
          <w:u w:val="single"/>
        </w:rPr>
        <w:t xml:space="preserve">SOMEWHERE </w:t>
      </w:r>
    </w:p>
    <w:p w14:paraId="0EBBC3C1" w14:textId="699FD6F9" w:rsidR="00B437CE" w:rsidRPr="0006232D" w:rsidRDefault="00B437CE" w:rsidP="00B437CE">
      <w:pPr>
        <w:pStyle w:val="BodyText"/>
        <w:rPr>
          <w:highlight w:val="yellow"/>
        </w:rPr>
      </w:pPr>
      <w:r w:rsidRPr="0006232D">
        <w:rPr>
          <w:highlight w:val="yellow"/>
        </w:rPr>
        <w:t xml:space="preserve">Should this </w:t>
      </w:r>
      <w:r>
        <w:rPr>
          <w:highlight w:val="yellow"/>
        </w:rPr>
        <w:t xml:space="preserve">best practice </w:t>
      </w:r>
      <w:r w:rsidRPr="0006232D">
        <w:rPr>
          <w:highlight w:val="yellow"/>
        </w:rPr>
        <w:t>material</w:t>
      </w:r>
      <w:r>
        <w:rPr>
          <w:highlight w:val="yellow"/>
        </w:rPr>
        <w:t xml:space="preserve"> still be included</w:t>
      </w:r>
      <w:r w:rsidR="00734AD1">
        <w:rPr>
          <w:highlight w:val="yellow"/>
        </w:rPr>
        <w:t xml:space="preserve"> within this guideline or another </w:t>
      </w:r>
      <w:proofErr w:type="gramStart"/>
      <w:r w:rsidR="00734AD1">
        <w:rPr>
          <w:highlight w:val="yellow"/>
        </w:rPr>
        <w:t xml:space="preserve">one </w:t>
      </w:r>
      <w:r w:rsidRPr="0006232D">
        <w:rPr>
          <w:highlight w:val="yellow"/>
        </w:rPr>
        <w:t>???</w:t>
      </w:r>
      <w:proofErr w:type="gramEnd"/>
      <w:r w:rsidRPr="0006232D">
        <w:rPr>
          <w:highlight w:val="yellow"/>
        </w:rPr>
        <w:t xml:space="preserve"> </w:t>
      </w:r>
      <w:r w:rsidR="00734AD1">
        <w:rPr>
          <w:highlight w:val="yellow"/>
        </w:rPr>
        <w:t xml:space="preserve"> </w:t>
      </w:r>
      <w:proofErr w:type="gramStart"/>
      <w:r w:rsidR="00734AD1">
        <w:rPr>
          <w:highlight w:val="yellow"/>
        </w:rPr>
        <w:t>or</w:t>
      </w:r>
      <w:proofErr w:type="gramEnd"/>
      <w:r w:rsidR="00734AD1">
        <w:rPr>
          <w:highlight w:val="yellow"/>
        </w:rPr>
        <w:t xml:space="preserve"> could it be deleted?</w:t>
      </w:r>
    </w:p>
    <w:p w14:paraId="0E5A61BA" w14:textId="30620251" w:rsidR="007056E6" w:rsidRPr="00C25765" w:rsidRDefault="007056E6" w:rsidP="00C25765">
      <w:pPr>
        <w:pStyle w:val="BodyText"/>
        <w:rPr>
          <w:b/>
          <w:sz w:val="28"/>
          <w:u w:val="single"/>
        </w:rPr>
      </w:pPr>
      <w:r w:rsidRPr="00C25765">
        <w:rPr>
          <w:b/>
          <w:sz w:val="28"/>
          <w:highlight w:val="yellow"/>
          <w:u w:val="single"/>
        </w:rPr>
        <w:t xml:space="preserve">RECOMMENDED PRACTICES </w:t>
      </w:r>
      <w:r w:rsidR="00B437CE" w:rsidRPr="00C25765">
        <w:rPr>
          <w:b/>
          <w:sz w:val="28"/>
          <w:highlight w:val="yellow"/>
          <w:u w:val="single"/>
        </w:rPr>
        <w:t xml:space="preserve">AND PROCEDURES </w:t>
      </w:r>
      <w:r w:rsidRPr="00C25765">
        <w:rPr>
          <w:b/>
          <w:sz w:val="28"/>
          <w:highlight w:val="yellow"/>
          <w:u w:val="single"/>
        </w:rPr>
        <w:t xml:space="preserve">FOR VTS </w:t>
      </w:r>
      <w:r w:rsidR="00BE64AA">
        <w:rPr>
          <w:b/>
          <w:sz w:val="28"/>
          <w:highlight w:val="yellow"/>
          <w:u w:val="single"/>
        </w:rPr>
        <w:t>TRAINING ORGANIZATION</w:t>
      </w:r>
      <w:r w:rsidRPr="00C25765">
        <w:rPr>
          <w:b/>
          <w:sz w:val="28"/>
          <w:highlight w:val="yellow"/>
          <w:u w:val="single"/>
        </w:rPr>
        <w:t>S</w:t>
      </w:r>
      <w:r w:rsidR="00DA5781" w:rsidRPr="00C25765">
        <w:rPr>
          <w:b/>
          <w:sz w:val="28"/>
          <w:highlight w:val="yellow"/>
          <w:u w:val="single"/>
        </w:rPr>
        <w:t xml:space="preserve"> </w:t>
      </w:r>
    </w:p>
    <w:p w14:paraId="6CCBD973" w14:textId="77777777" w:rsidR="00DA5781" w:rsidRPr="0006232D" w:rsidRDefault="00DA5781" w:rsidP="00DA5781">
      <w:pPr>
        <w:pStyle w:val="Heading1separatationline"/>
        <w:rPr>
          <w:highlight w:val="yellow"/>
        </w:rPr>
      </w:pPr>
    </w:p>
    <w:p w14:paraId="63620C1C" w14:textId="37164FED" w:rsidR="00DA5781" w:rsidRPr="0006232D" w:rsidRDefault="00BE64AA" w:rsidP="00C203D9">
      <w:pPr>
        <w:pStyle w:val="BodyText"/>
        <w:rPr>
          <w:highlight w:val="yellow"/>
        </w:rPr>
      </w:pPr>
      <w:r>
        <w:rPr>
          <w:highlight w:val="yellow"/>
        </w:rPr>
        <w:t>Organization</w:t>
      </w:r>
      <w:r w:rsidR="00DA5781" w:rsidRPr="0006232D">
        <w:rPr>
          <w:highlight w:val="yellow"/>
        </w:rPr>
        <w:t xml:space="preserve">s </w:t>
      </w:r>
      <w:r w:rsidR="00DA5781" w:rsidRPr="00C203D9">
        <w:rPr>
          <w:highlight w:val="yellow"/>
        </w:rPr>
        <w:t>providing</w:t>
      </w:r>
      <w:r w:rsidR="00DA5781" w:rsidRPr="0006232D">
        <w:rPr>
          <w:highlight w:val="yellow"/>
        </w:rPr>
        <w:t xml:space="preserve"> VTS training should:</w:t>
      </w:r>
    </w:p>
    <w:p w14:paraId="43776769" w14:textId="77777777" w:rsidR="00DA5781" w:rsidRPr="0006232D" w:rsidRDefault="00DA5781" w:rsidP="00B710BE">
      <w:pPr>
        <w:pStyle w:val="List1"/>
        <w:numPr>
          <w:ilvl w:val="0"/>
          <w:numId w:val="33"/>
        </w:numPr>
        <w:rPr>
          <w:highlight w:val="yellow"/>
        </w:rPr>
      </w:pPr>
      <w:r w:rsidRPr="0006232D">
        <w:rPr>
          <w:highlight w:val="yellow"/>
        </w:rPr>
        <w:t>Plan the teaching and training process that directly influences the quality of teaching and learning, and ensure that these processes are properly carried out.</w:t>
      </w:r>
    </w:p>
    <w:p w14:paraId="56C70DCC" w14:textId="77777777" w:rsidR="00DA5781" w:rsidRPr="0006232D" w:rsidRDefault="00DA5781" w:rsidP="00B710BE">
      <w:pPr>
        <w:pStyle w:val="Lista"/>
        <w:numPr>
          <w:ilvl w:val="1"/>
          <w:numId w:val="35"/>
        </w:numPr>
        <w:rPr>
          <w:highlight w:val="yellow"/>
        </w:rPr>
      </w:pPr>
      <w:r w:rsidRPr="0006232D">
        <w:rPr>
          <w:highlight w:val="yellow"/>
        </w:rPr>
        <w:t>Clearly identify and carry out an assessment of prior learning to ensure all competencies, as indicated in IALA Recommendation V-103, are met.</w:t>
      </w:r>
    </w:p>
    <w:p w14:paraId="2D691F1B" w14:textId="77777777" w:rsidR="00DA5781" w:rsidRPr="0006232D" w:rsidRDefault="00DA5781" w:rsidP="00B710BE">
      <w:pPr>
        <w:pStyle w:val="Lista"/>
        <w:numPr>
          <w:ilvl w:val="1"/>
          <w:numId w:val="35"/>
        </w:numPr>
        <w:rPr>
          <w:highlight w:val="yellow"/>
        </w:rPr>
      </w:pPr>
      <w:r w:rsidRPr="0006232D">
        <w:rPr>
          <w:highlight w:val="yellow"/>
        </w:rPr>
        <w:t>Establish and maintain documented procedures that specify:</w:t>
      </w:r>
    </w:p>
    <w:p w14:paraId="34DB1A0A" w14:textId="77777777" w:rsidR="00DA5781" w:rsidRPr="0006232D" w:rsidRDefault="00DA5781" w:rsidP="00B710BE">
      <w:pPr>
        <w:pStyle w:val="Listi"/>
        <w:numPr>
          <w:ilvl w:val="2"/>
          <w:numId w:val="35"/>
        </w:numPr>
        <w:ind w:left="1418" w:hanging="284"/>
        <w:rPr>
          <w:highlight w:val="yellow"/>
        </w:rPr>
      </w:pPr>
      <w:r w:rsidRPr="0006232D">
        <w:rPr>
          <w:highlight w:val="yellow"/>
        </w:rPr>
        <w:t>The approach to planning and application of course plans and lesson plans including use of teaching principles, methods and equipment in classrooms and simulator rooms;</w:t>
      </w:r>
    </w:p>
    <w:p w14:paraId="5482B332" w14:textId="77777777" w:rsidR="00DA5781" w:rsidRPr="0006232D" w:rsidRDefault="00DA5781" w:rsidP="00B710BE">
      <w:pPr>
        <w:pStyle w:val="Listi"/>
        <w:numPr>
          <w:ilvl w:val="2"/>
          <w:numId w:val="35"/>
        </w:numPr>
        <w:ind w:left="1418" w:hanging="284"/>
        <w:rPr>
          <w:highlight w:val="yellow"/>
        </w:rPr>
      </w:pPr>
      <w:proofErr w:type="gramStart"/>
      <w:r w:rsidRPr="0006232D">
        <w:rPr>
          <w:highlight w:val="yellow"/>
        </w:rPr>
        <w:t>control</w:t>
      </w:r>
      <w:proofErr w:type="gramEnd"/>
      <w:r w:rsidRPr="0006232D">
        <w:rPr>
          <w:highlight w:val="yellow"/>
        </w:rPr>
        <w:t xml:space="preserve"> and assessment activities put in place to ensure trainees acquire the necessary levels of competence for each module of the appropriate model course.</w:t>
      </w:r>
    </w:p>
    <w:p w14:paraId="35215C88" w14:textId="77777777" w:rsidR="00DA5781" w:rsidRPr="0006232D" w:rsidRDefault="00DA5781" w:rsidP="00B710BE">
      <w:pPr>
        <w:pStyle w:val="Listi"/>
        <w:numPr>
          <w:ilvl w:val="2"/>
          <w:numId w:val="35"/>
        </w:numPr>
        <w:ind w:left="1418" w:hanging="284"/>
        <w:rPr>
          <w:highlight w:val="yellow"/>
        </w:rPr>
      </w:pPr>
      <w:proofErr w:type="gramStart"/>
      <w:r w:rsidRPr="0006232D">
        <w:rPr>
          <w:highlight w:val="yellow"/>
        </w:rPr>
        <w:t>appropriate</w:t>
      </w:r>
      <w:proofErr w:type="gramEnd"/>
      <w:r w:rsidRPr="0006232D">
        <w:rPr>
          <w:highlight w:val="yellow"/>
        </w:rPr>
        <w:t xml:space="preserve"> training facilities to meet the documented training objectives.</w:t>
      </w:r>
    </w:p>
    <w:p w14:paraId="5BE79F4D" w14:textId="77777777" w:rsidR="00DA5781" w:rsidRPr="0006232D" w:rsidRDefault="00DA5781" w:rsidP="00B710BE">
      <w:pPr>
        <w:pStyle w:val="Listi"/>
        <w:numPr>
          <w:ilvl w:val="2"/>
          <w:numId w:val="35"/>
        </w:numPr>
        <w:ind w:left="1418" w:hanging="284"/>
        <w:rPr>
          <w:highlight w:val="yellow"/>
        </w:rPr>
      </w:pPr>
      <w:proofErr w:type="gramStart"/>
      <w:r w:rsidRPr="0006232D">
        <w:rPr>
          <w:highlight w:val="yellow"/>
        </w:rPr>
        <w:t>maintenance</w:t>
      </w:r>
      <w:proofErr w:type="gramEnd"/>
      <w:r w:rsidRPr="0006232D">
        <w:rPr>
          <w:highlight w:val="yellow"/>
        </w:rPr>
        <w:t xml:space="preserve"> procedures for the training facility’s equipment.</w:t>
      </w:r>
    </w:p>
    <w:p w14:paraId="5FD73B44" w14:textId="77777777" w:rsidR="00DA5781" w:rsidRPr="0006232D" w:rsidRDefault="00DA5781" w:rsidP="00B710BE">
      <w:pPr>
        <w:pStyle w:val="Listi"/>
        <w:numPr>
          <w:ilvl w:val="2"/>
          <w:numId w:val="35"/>
        </w:numPr>
        <w:ind w:left="1418" w:hanging="284"/>
        <w:rPr>
          <w:highlight w:val="yellow"/>
        </w:rPr>
      </w:pPr>
      <w:proofErr w:type="gramStart"/>
      <w:r w:rsidRPr="0006232D">
        <w:rPr>
          <w:highlight w:val="yellow"/>
        </w:rPr>
        <w:t>qualifications</w:t>
      </w:r>
      <w:proofErr w:type="gramEnd"/>
      <w:r w:rsidRPr="0006232D">
        <w:rPr>
          <w:highlight w:val="yellow"/>
        </w:rPr>
        <w:t xml:space="preserve"> and competence requirements of instructors and assessors.</w:t>
      </w:r>
    </w:p>
    <w:p w14:paraId="5F0987ED" w14:textId="77777777" w:rsidR="00DA5781" w:rsidRPr="0006232D" w:rsidRDefault="00DA5781" w:rsidP="00B710BE">
      <w:pPr>
        <w:pStyle w:val="Listi"/>
        <w:numPr>
          <w:ilvl w:val="2"/>
          <w:numId w:val="35"/>
        </w:numPr>
        <w:ind w:left="1418" w:hanging="284"/>
        <w:rPr>
          <w:highlight w:val="yellow"/>
        </w:rPr>
      </w:pPr>
      <w:proofErr w:type="gramStart"/>
      <w:r w:rsidRPr="0006232D">
        <w:rPr>
          <w:highlight w:val="yellow"/>
        </w:rPr>
        <w:t>adherence</w:t>
      </w:r>
      <w:proofErr w:type="gramEnd"/>
      <w:r w:rsidRPr="0006232D">
        <w:rPr>
          <w:highlight w:val="yellow"/>
        </w:rPr>
        <w:t xml:space="preserve"> to appropriate health and safety requirements and regulations.</w:t>
      </w:r>
    </w:p>
    <w:p w14:paraId="0BB08257" w14:textId="77777777" w:rsidR="00DA5781" w:rsidRPr="0006232D" w:rsidRDefault="00DA5781" w:rsidP="00B710BE">
      <w:pPr>
        <w:pStyle w:val="Lista"/>
        <w:numPr>
          <w:ilvl w:val="1"/>
          <w:numId w:val="35"/>
        </w:numPr>
        <w:rPr>
          <w:highlight w:val="yellow"/>
        </w:rPr>
      </w:pPr>
      <w:r w:rsidRPr="0006232D">
        <w:rPr>
          <w:highlight w:val="yellow"/>
        </w:rPr>
        <w:t>Ensure all aspects of study progression are documented and disseminated to trainees, VTS Authorities and course managers as required.</w:t>
      </w:r>
    </w:p>
    <w:p w14:paraId="0D850505" w14:textId="77777777" w:rsidR="00DA5781" w:rsidRPr="0006232D" w:rsidRDefault="00DA5781" w:rsidP="00B710BE">
      <w:pPr>
        <w:pStyle w:val="Lista"/>
        <w:numPr>
          <w:ilvl w:val="1"/>
          <w:numId w:val="35"/>
        </w:numPr>
        <w:rPr>
          <w:highlight w:val="yellow"/>
        </w:rPr>
      </w:pPr>
      <w:r w:rsidRPr="0006232D">
        <w:rPr>
          <w:highlight w:val="yellow"/>
        </w:rPr>
        <w:t>Continually control and evaluate teaching activities to ensure the learning results are in accordance with the appropriate course plan.</w:t>
      </w:r>
    </w:p>
    <w:p w14:paraId="431E5A3F" w14:textId="77777777" w:rsidR="00DA5781" w:rsidRPr="0006232D" w:rsidRDefault="00DA5781" w:rsidP="00B710BE">
      <w:pPr>
        <w:pStyle w:val="Lista"/>
        <w:numPr>
          <w:ilvl w:val="1"/>
          <w:numId w:val="35"/>
        </w:numPr>
        <w:rPr>
          <w:highlight w:val="yellow"/>
        </w:rPr>
      </w:pPr>
      <w:r w:rsidRPr="0006232D">
        <w:rPr>
          <w:highlight w:val="yellow"/>
        </w:rPr>
        <w:t>Ensure that trainees who present themselves for final tests, examination, simulation evaluations or equivalent, have completed all the required course work and exercises, including simulator exercises where appropriate.</w:t>
      </w:r>
    </w:p>
    <w:p w14:paraId="7E78FD06" w14:textId="77777777" w:rsidR="00DA5781" w:rsidRPr="0006232D" w:rsidRDefault="00DA5781" w:rsidP="00B710BE">
      <w:pPr>
        <w:pStyle w:val="Lista"/>
        <w:numPr>
          <w:ilvl w:val="1"/>
          <w:numId w:val="35"/>
        </w:numPr>
        <w:rPr>
          <w:highlight w:val="yellow"/>
        </w:rPr>
      </w:pPr>
      <w:r w:rsidRPr="0006232D">
        <w:rPr>
          <w:highlight w:val="yellow"/>
        </w:rPr>
        <w:t>Establish procedures for the maintenance and use of equipment during the training in order to ensure that:</w:t>
      </w:r>
    </w:p>
    <w:p w14:paraId="028FBCBB" w14:textId="77777777" w:rsidR="00DA5781" w:rsidRPr="0006232D" w:rsidRDefault="00DA5781" w:rsidP="00B710BE">
      <w:pPr>
        <w:pStyle w:val="Listi"/>
        <w:numPr>
          <w:ilvl w:val="2"/>
          <w:numId w:val="35"/>
        </w:numPr>
        <w:ind w:left="1418" w:hanging="284"/>
        <w:rPr>
          <w:highlight w:val="yellow"/>
        </w:rPr>
      </w:pPr>
      <w:proofErr w:type="gramStart"/>
      <w:r w:rsidRPr="0006232D">
        <w:rPr>
          <w:highlight w:val="yellow"/>
        </w:rPr>
        <w:t>equipment</w:t>
      </w:r>
      <w:proofErr w:type="gramEnd"/>
      <w:r w:rsidRPr="0006232D">
        <w:rPr>
          <w:highlight w:val="yellow"/>
        </w:rPr>
        <w:t xml:space="preserve"> and systems are maintained in accordance with the manufacturer’s instructions and, where appropriate, calibrated as and when necessary.</w:t>
      </w:r>
    </w:p>
    <w:p w14:paraId="5F47F4A0" w14:textId="77777777" w:rsidR="00DA5781" w:rsidRPr="0006232D" w:rsidRDefault="00DA5781" w:rsidP="00B710BE">
      <w:pPr>
        <w:pStyle w:val="Listi"/>
        <w:numPr>
          <w:ilvl w:val="2"/>
          <w:numId w:val="35"/>
        </w:numPr>
        <w:ind w:left="1418" w:hanging="284"/>
        <w:rPr>
          <w:highlight w:val="yellow"/>
        </w:rPr>
      </w:pPr>
      <w:proofErr w:type="gramStart"/>
      <w:r w:rsidRPr="0006232D">
        <w:rPr>
          <w:highlight w:val="yellow"/>
        </w:rPr>
        <w:t>equipment</w:t>
      </w:r>
      <w:proofErr w:type="gramEnd"/>
      <w:r w:rsidRPr="0006232D">
        <w:rPr>
          <w:highlight w:val="yellow"/>
        </w:rPr>
        <w:t xml:space="preserve"> and systems are operated in a safe and efficient manner.</w:t>
      </w:r>
    </w:p>
    <w:p w14:paraId="66807BC9" w14:textId="77777777" w:rsidR="00DA5781" w:rsidRPr="0006232D" w:rsidRDefault="00DA5781" w:rsidP="00B710BE">
      <w:pPr>
        <w:pStyle w:val="Listi"/>
        <w:numPr>
          <w:ilvl w:val="2"/>
          <w:numId w:val="35"/>
        </w:numPr>
        <w:ind w:left="1418" w:hanging="284"/>
        <w:rPr>
          <w:highlight w:val="yellow"/>
        </w:rPr>
      </w:pPr>
      <w:proofErr w:type="gramStart"/>
      <w:r w:rsidRPr="0006232D">
        <w:rPr>
          <w:highlight w:val="yellow"/>
        </w:rPr>
        <w:t>working</w:t>
      </w:r>
      <w:proofErr w:type="gramEnd"/>
      <w:r w:rsidRPr="0006232D">
        <w:rPr>
          <w:highlight w:val="yellow"/>
        </w:rPr>
        <w:t xml:space="preserve"> conditions in the training environment, such as lighting, ventilation and heating, conform to appropriate rules and regulations.</w:t>
      </w:r>
    </w:p>
    <w:p w14:paraId="6A19C0CF" w14:textId="77777777" w:rsidR="00DA5781" w:rsidRPr="0006232D" w:rsidRDefault="00DA5781" w:rsidP="00B710BE">
      <w:pPr>
        <w:pStyle w:val="Lista"/>
        <w:numPr>
          <w:ilvl w:val="1"/>
          <w:numId w:val="35"/>
        </w:numPr>
        <w:rPr>
          <w:highlight w:val="yellow"/>
        </w:rPr>
      </w:pPr>
      <w:r w:rsidRPr="0006232D">
        <w:rPr>
          <w:highlight w:val="yellow"/>
        </w:rPr>
        <w:t>Ensure that any consumable stores necessary to maintain equipment and systems in full working order are properly controlled and stored.  Where the consumable stores could lead to pollution of the environment, the procedures should reflect workplace hazardous materials requirements.</w:t>
      </w:r>
    </w:p>
    <w:p w14:paraId="49F7217C" w14:textId="77777777" w:rsidR="00D317BD" w:rsidRPr="007056E6" w:rsidRDefault="00D317BD" w:rsidP="009D741C">
      <w:pPr>
        <w:pStyle w:val="BodyText"/>
        <w:rPr>
          <w:highlight w:val="yellow"/>
          <w:lang w:val="en"/>
        </w:rPr>
      </w:pPr>
    </w:p>
    <w:sectPr w:rsidR="00D317BD" w:rsidRPr="007056E6" w:rsidSect="003A6A3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6" w:author="Abercrombie, Kerrie" w:date="2021-02-03T19:56:00Z" w:initials="AK">
    <w:p w14:paraId="678D23FC" w14:textId="4A23658B" w:rsidR="00EC793E" w:rsidRPr="00E5552D" w:rsidRDefault="00EC793E">
      <w:pPr>
        <w:pStyle w:val="CommentText"/>
        <w:rPr>
          <w:highlight w:val="cyan"/>
        </w:rPr>
      </w:pPr>
      <w:r>
        <w:rPr>
          <w:rStyle w:val="CommentReference"/>
        </w:rPr>
        <w:annotationRef/>
      </w:r>
      <w:r w:rsidRPr="00E5552D">
        <w:rPr>
          <w:highlight w:val="cyan"/>
        </w:rPr>
        <w:t>KA T</w:t>
      </w:r>
      <w:r>
        <w:rPr>
          <w:highlight w:val="cyan"/>
        </w:rPr>
        <w:t>O ACTION AND REPHRASE for consideration at next meeting</w:t>
      </w:r>
      <w:r w:rsidRPr="00E5552D">
        <w:rPr>
          <w:highlight w:val="cyan"/>
        </w:rPr>
        <w:t xml:space="preserve">. </w:t>
      </w:r>
    </w:p>
    <w:p w14:paraId="70A68C50" w14:textId="77777777" w:rsidR="00EC793E" w:rsidRPr="00E5552D" w:rsidRDefault="00EC793E">
      <w:pPr>
        <w:pStyle w:val="CommentText"/>
        <w:rPr>
          <w:highlight w:val="cyan"/>
        </w:rPr>
      </w:pPr>
    </w:p>
    <w:p w14:paraId="2F786B00" w14:textId="12DE2E65" w:rsidR="00EC793E" w:rsidRPr="00E5552D" w:rsidRDefault="00EC793E">
      <w:pPr>
        <w:pStyle w:val="CommentText"/>
        <w:rPr>
          <w:highlight w:val="cyan"/>
        </w:rPr>
      </w:pPr>
      <w:r w:rsidRPr="00E5552D">
        <w:rPr>
          <w:highlight w:val="cyan"/>
        </w:rPr>
        <w:t xml:space="preserve">Rephrase to: </w:t>
      </w:r>
    </w:p>
    <w:p w14:paraId="6F7FBD85" w14:textId="5C6FA39D" w:rsidR="00EC793E" w:rsidRPr="00E5552D" w:rsidRDefault="00EC793E">
      <w:pPr>
        <w:pStyle w:val="CommentText"/>
        <w:rPr>
          <w:highlight w:val="cyan"/>
        </w:rPr>
      </w:pPr>
      <w:r w:rsidRPr="00E5552D">
        <w:rPr>
          <w:rFonts w:ascii="Calibri" w:hAnsi="Calibri" w:cs="Calibri"/>
          <w:kern w:val="2"/>
          <w:highlight w:val="cyan"/>
        </w:rPr>
        <w:t>The relevant authorities should specify any course pre-requisite requirements.</w:t>
      </w:r>
    </w:p>
    <w:p w14:paraId="6D36DAD7" w14:textId="77777777" w:rsidR="00EC793E" w:rsidRPr="00E5552D" w:rsidRDefault="00EC793E">
      <w:pPr>
        <w:pStyle w:val="CommentText"/>
        <w:rPr>
          <w:highlight w:val="cyan"/>
        </w:rPr>
      </w:pPr>
    </w:p>
    <w:p w14:paraId="102C9B2F" w14:textId="120C3E37" w:rsidR="00EC793E" w:rsidRPr="00E5552D" w:rsidRDefault="00EC793E" w:rsidP="00E5552D">
      <w:pPr>
        <w:pStyle w:val="CommentText"/>
        <w:numPr>
          <w:ilvl w:val="0"/>
          <w:numId w:val="76"/>
        </w:numPr>
        <w:rPr>
          <w:highlight w:val="cyan"/>
        </w:rPr>
      </w:pPr>
      <w:r w:rsidRPr="00E5552D">
        <w:rPr>
          <w:highlight w:val="cyan"/>
        </w:rPr>
        <w:t xml:space="preserve">Pick up any pre </w:t>
      </w:r>
      <w:proofErr w:type="spellStart"/>
      <w:r w:rsidRPr="00E5552D">
        <w:rPr>
          <w:highlight w:val="cyan"/>
        </w:rPr>
        <w:t>req</w:t>
      </w:r>
      <w:proofErr w:type="spellEnd"/>
      <w:r w:rsidRPr="00E5552D">
        <w:rPr>
          <w:highlight w:val="cyan"/>
        </w:rPr>
        <w:t xml:space="preserve"> from model course. </w:t>
      </w:r>
      <w:proofErr w:type="spellStart"/>
      <w:r w:rsidRPr="00E5552D">
        <w:rPr>
          <w:highlight w:val="cyan"/>
        </w:rPr>
        <w:t>Primarly</w:t>
      </w:r>
      <w:proofErr w:type="spellEnd"/>
    </w:p>
    <w:p w14:paraId="398A8B36" w14:textId="04797127" w:rsidR="00EC793E" w:rsidRDefault="00EC793E" w:rsidP="00E5552D">
      <w:pPr>
        <w:pStyle w:val="CommentText"/>
        <w:numPr>
          <w:ilvl w:val="0"/>
          <w:numId w:val="76"/>
        </w:numPr>
      </w:pPr>
      <w:r w:rsidRPr="00E5552D">
        <w:rPr>
          <w:highlight w:val="cyan"/>
        </w:rPr>
        <w:t>And to provide details of any additional pre-</w:t>
      </w:r>
      <w:proofErr w:type="spellStart"/>
      <w:r w:rsidRPr="00E5552D">
        <w:rPr>
          <w:highlight w:val="cyan"/>
        </w:rPr>
        <w:t>req</w:t>
      </w:r>
      <w:proofErr w:type="spellEnd"/>
    </w:p>
    <w:p w14:paraId="19B56913" w14:textId="73E8520C" w:rsidR="00EC793E" w:rsidRDefault="00EC793E">
      <w:pPr>
        <w:pStyle w:val="CommentText"/>
      </w:pPr>
    </w:p>
    <w:p w14:paraId="32A088B3" w14:textId="6B62C846" w:rsidR="007D6EEC" w:rsidRDefault="007D6EEC">
      <w:pPr>
        <w:pStyle w:val="CommentText"/>
      </w:pPr>
      <w:r>
        <w:t xml:space="preserve">Suggested text for consideration has been highlighted. </w:t>
      </w:r>
    </w:p>
    <w:p w14:paraId="7AC2D99A" w14:textId="77777777" w:rsidR="00EC793E" w:rsidRDefault="00EC793E">
      <w:pPr>
        <w:pStyle w:val="CommentText"/>
      </w:pPr>
    </w:p>
  </w:comment>
  <w:comment w:id="47" w:author="Abercrombie, Kerrie" w:date="2021-01-26T15:14:00Z" w:initials="AK">
    <w:p w14:paraId="7C894E44" w14:textId="3D88766D" w:rsidR="00EC793E" w:rsidRDefault="00EC793E">
      <w:pPr>
        <w:pStyle w:val="CommentText"/>
      </w:pPr>
      <w:r>
        <w:rPr>
          <w:rStyle w:val="CommentReference"/>
        </w:rPr>
        <w:annotationRef/>
      </w:r>
      <w:r>
        <w:t>Comments from Li Xiang (China MSA)</w:t>
      </w:r>
    </w:p>
    <w:p w14:paraId="37341036" w14:textId="5ED6AEFC" w:rsidR="00EC793E" w:rsidRDefault="00EC793E">
      <w:pPr>
        <w:pStyle w:val="CommentText"/>
      </w:pPr>
    </w:p>
    <w:p w14:paraId="45EE2BD4" w14:textId="77777777" w:rsidR="00EC793E" w:rsidRDefault="00EC793E" w:rsidP="003204F9">
      <w:pPr>
        <w:spacing w:before="100" w:beforeAutospacing="1" w:after="100" w:afterAutospacing="1"/>
        <w:rPr>
          <w:sz w:val="24"/>
          <w:lang w:val="en-AU"/>
        </w:rPr>
      </w:pPr>
      <w:r>
        <w:rPr>
          <w:rFonts w:ascii="Calibri" w:hAnsi="Calibri" w:cs="Calibri"/>
          <w:kern w:val="2"/>
        </w:rPr>
        <w:t>1. The entry standards for students shall be determined by the VTS authorities or competent authorities. Therefore, it is suggested to modify the institution that sets the entry standards for students.</w:t>
      </w:r>
    </w:p>
    <w:p w14:paraId="5D144186" w14:textId="77777777" w:rsidR="00EC793E" w:rsidRDefault="00EC793E" w:rsidP="003204F9">
      <w:pPr>
        <w:spacing w:before="100" w:beforeAutospacing="1" w:after="100" w:afterAutospacing="1"/>
        <w:ind w:left="708"/>
      </w:pPr>
      <w:proofErr w:type="gramStart"/>
      <w:r>
        <w:rPr>
          <w:rFonts w:ascii="Calibri" w:hAnsi="Calibri" w:cs="Calibri"/>
          <w:kern w:val="2"/>
        </w:rPr>
        <w:t>e.g</w:t>
      </w:r>
      <w:proofErr w:type="gramEnd"/>
      <w:r>
        <w:rPr>
          <w:rFonts w:ascii="Calibri" w:hAnsi="Calibri" w:cs="Calibri"/>
          <w:kern w:val="2"/>
        </w:rPr>
        <w:t>. The relevant authorities should specify any course pre-requisite requirements.</w:t>
      </w:r>
    </w:p>
    <w:p w14:paraId="5C9106C0" w14:textId="77777777" w:rsidR="00EC793E" w:rsidRDefault="00EC793E" w:rsidP="003204F9">
      <w:pPr>
        <w:pStyle w:val="CommentText"/>
        <w:rPr>
          <w:rFonts w:ascii="Calibri" w:hAnsi="Calibri" w:cs="Calibri"/>
          <w:kern w:val="2"/>
        </w:rPr>
      </w:pPr>
    </w:p>
    <w:p w14:paraId="6D03F3C1" w14:textId="43C44B7E" w:rsidR="00EC793E" w:rsidRDefault="00EC793E" w:rsidP="003204F9">
      <w:pPr>
        <w:pStyle w:val="CommentText"/>
      </w:pPr>
      <w:r>
        <w:rPr>
          <w:rFonts w:ascii="Calibri" w:hAnsi="Calibri" w:cs="Calibri"/>
          <w:kern w:val="2"/>
        </w:rPr>
        <w:t>2. For the assessment of prior learning, it is recommended to refer to G1017 guideline.</w:t>
      </w:r>
    </w:p>
  </w:comment>
  <w:comment w:id="63" w:author="Abercrombie, Kerrie" w:date="2021-02-10T15:56:00Z" w:initials="AK">
    <w:p w14:paraId="59C12290" w14:textId="16D70227" w:rsidR="00EC793E" w:rsidRDefault="00EC793E">
      <w:pPr>
        <w:pStyle w:val="CommentText"/>
      </w:pPr>
      <w:r>
        <w:rPr>
          <w:rStyle w:val="CommentReference"/>
        </w:rPr>
        <w:annotationRef/>
      </w:r>
      <w:r w:rsidRPr="007D6EEC">
        <w:rPr>
          <w:b/>
        </w:rPr>
        <w:t>NOTE</w:t>
      </w:r>
      <w:r>
        <w:t xml:space="preserve"> - Amendments to G1156, section 7.1 are required</w:t>
      </w:r>
      <w:r w:rsidR="007D6EEC">
        <w:t>.  Third sentence is</w:t>
      </w:r>
      <w:r>
        <w:t xml:space="preserve"> too prescriptive</w:t>
      </w:r>
      <w:r w:rsidR="007D6EEC">
        <w:t xml:space="preserve">. </w:t>
      </w:r>
    </w:p>
  </w:comment>
  <w:comment w:id="82" w:author="Kevin Gregory" w:date="2021-01-21T10:25:00Z" w:initials="KG">
    <w:p w14:paraId="7743B384" w14:textId="009C5963" w:rsidR="00EC793E" w:rsidRDefault="00EC793E">
      <w:pPr>
        <w:pStyle w:val="CommentText"/>
      </w:pPr>
      <w:r>
        <w:rPr>
          <w:rStyle w:val="CommentReference"/>
        </w:rPr>
        <w:annotationRef/>
      </w:r>
      <w:r>
        <w:t>Suggest we take a look at these examples. Should we consider making it output based along the lines of ‘recognise a third party organisation with demonstrable experience and qualifications in the conduct of audits related to training provision’.</w:t>
      </w:r>
    </w:p>
  </w:comment>
  <w:comment w:id="83" w:author="Abercrombie, Kerrie" w:date="2021-01-27T16:28:00Z" w:initials="AK">
    <w:p w14:paraId="2E6420DE" w14:textId="668F2574" w:rsidR="00EC793E" w:rsidRDefault="00EC793E">
      <w:pPr>
        <w:pStyle w:val="CommentText"/>
      </w:pPr>
      <w:r>
        <w:rPr>
          <w:rStyle w:val="CommentReference"/>
        </w:rPr>
        <w:annotationRef/>
      </w:r>
      <w:r w:rsidRPr="0009185C">
        <w:rPr>
          <w:highlight w:val="green"/>
        </w:rPr>
        <w:t xml:space="preserve">For </w:t>
      </w:r>
      <w:r>
        <w:rPr>
          <w:highlight w:val="green"/>
        </w:rPr>
        <w:t xml:space="preserve">further </w:t>
      </w:r>
      <w:r w:rsidRPr="0009185C">
        <w:rPr>
          <w:highlight w:val="green"/>
        </w:rPr>
        <w:t>consideration</w:t>
      </w:r>
    </w:p>
  </w:comment>
  <w:comment w:id="88" w:author="Kevin Gregory" w:date="2021-01-21T10:29:00Z" w:initials="KG">
    <w:p w14:paraId="74B81929" w14:textId="4DEBF467" w:rsidR="00EC793E" w:rsidRDefault="00EC793E">
      <w:pPr>
        <w:pStyle w:val="CommentText"/>
      </w:pPr>
      <w:r>
        <w:rPr>
          <w:rStyle w:val="CommentReference"/>
        </w:rPr>
        <w:annotationRef/>
      </w:r>
      <w:r>
        <w:t>Why optional?</w:t>
      </w:r>
    </w:p>
  </w:comment>
  <w:comment w:id="89" w:author="Abercrombie, Kerrie" w:date="2021-01-27T16:13:00Z" w:initials="AK">
    <w:p w14:paraId="6DFFF6EA" w14:textId="467C4F20" w:rsidR="00EC793E" w:rsidRDefault="00EC793E">
      <w:pPr>
        <w:pStyle w:val="CommentText"/>
      </w:pPr>
      <w:r>
        <w:rPr>
          <w:rStyle w:val="CommentReference"/>
        </w:rPr>
        <w:annotationRef/>
      </w:r>
      <w:r w:rsidRPr="004A4068">
        <w:rPr>
          <w:highlight w:val="green"/>
        </w:rPr>
        <w:t>Is it required?</w:t>
      </w:r>
    </w:p>
  </w:comment>
  <w:comment w:id="90" w:author="Kevin Gregory" w:date="2021-01-21T10:30:00Z" w:initials="KG">
    <w:p w14:paraId="56D75745" w14:textId="0BAC2158" w:rsidR="00EC793E" w:rsidRDefault="00EC793E">
      <w:pPr>
        <w:pStyle w:val="CommentText"/>
      </w:pPr>
      <w:r>
        <w:rPr>
          <w:rStyle w:val="CommentReference"/>
        </w:rPr>
        <w:annotationRef/>
      </w:r>
      <w:r>
        <w:t>Is this needed, we make clear above that it is the CAs responsibility.</w:t>
      </w:r>
    </w:p>
  </w:comment>
  <w:comment w:id="91" w:author="Abercrombie, Kerrie" w:date="2021-01-27T16:14:00Z" w:initials="AK">
    <w:p w14:paraId="44E43A1B" w14:textId="364F4F3C" w:rsidR="00EC793E" w:rsidRDefault="00EC793E">
      <w:pPr>
        <w:pStyle w:val="CommentText"/>
      </w:pPr>
      <w:r>
        <w:rPr>
          <w:rStyle w:val="CommentReference"/>
        </w:rPr>
        <w:annotationRef/>
      </w:r>
      <w:r w:rsidRPr="004A4068">
        <w:rPr>
          <w:highlight w:val="green"/>
        </w:rPr>
        <w:t>Guessing this is here, to cover the scenario where a CA has delegated to someone else</w:t>
      </w:r>
    </w:p>
  </w:comment>
  <w:comment w:id="128" w:author="Abercrombie, Kerrie" w:date="2021-01-26T15:20:00Z" w:initials="AK">
    <w:p w14:paraId="310FED94" w14:textId="1A85D31A" w:rsidR="00EC793E" w:rsidRDefault="00EC793E">
      <w:pPr>
        <w:pStyle w:val="CommentText"/>
      </w:pPr>
      <w:r>
        <w:rPr>
          <w:rStyle w:val="CommentReference"/>
        </w:rPr>
        <w:annotationRef/>
      </w:r>
      <w:r>
        <w:t>Comment from Li Xiang (China MSA)</w:t>
      </w:r>
    </w:p>
    <w:p w14:paraId="1B0043AC" w14:textId="6688ACC2" w:rsidR="00EC793E" w:rsidRDefault="00EC793E">
      <w:pPr>
        <w:pStyle w:val="CommentText"/>
      </w:pPr>
    </w:p>
    <w:p w14:paraId="245886D0" w14:textId="6E39E762" w:rsidR="00EC793E" w:rsidRDefault="00EC793E">
      <w:pPr>
        <w:pStyle w:val="CommentText"/>
      </w:pPr>
      <w:r>
        <w:rPr>
          <w:rFonts w:ascii="Calibri" w:hAnsi="Calibri" w:cs="Calibri"/>
          <w:kern w:val="2"/>
        </w:rPr>
        <w:t>The purpose of the periodic audit is to maintain the validity of the accreditation, but the duration has not been specified, nor the content of the periodic audit requirements. The competent authority shall determine the duration of the periodic audit, and specify the audit method. The content of the periodic audits should cover all accreditation items.</w:t>
      </w:r>
    </w:p>
  </w:comment>
  <w:comment w:id="129" w:author="Abercrombie, Kerrie" w:date="2021-02-03T20:40:00Z" w:initials="AK">
    <w:p w14:paraId="2BE1BF0A" w14:textId="53C905D3" w:rsidR="00EC793E" w:rsidRPr="00424B7D" w:rsidRDefault="00EC793E">
      <w:pPr>
        <w:pStyle w:val="CommentText"/>
        <w:rPr>
          <w:highlight w:val="green"/>
        </w:rPr>
      </w:pPr>
      <w:r>
        <w:rPr>
          <w:rStyle w:val="CommentReference"/>
        </w:rPr>
        <w:annotationRef/>
      </w:r>
      <w:r w:rsidRPr="00424B7D">
        <w:rPr>
          <w:highlight w:val="green"/>
        </w:rPr>
        <w:t>KA to amend sentence – recommend half way thru the validity period (</w:t>
      </w:r>
      <w:proofErr w:type="spellStart"/>
      <w:r w:rsidRPr="00424B7D">
        <w:rPr>
          <w:highlight w:val="green"/>
        </w:rPr>
        <w:t>ie</w:t>
      </w:r>
      <w:proofErr w:type="spellEnd"/>
      <w:r w:rsidRPr="00424B7D">
        <w:rPr>
          <w:highlight w:val="green"/>
        </w:rPr>
        <w:t xml:space="preserve"> 5yr period, periodic to completed at 2.5 years).  CA to determine.  </w:t>
      </w:r>
    </w:p>
    <w:p w14:paraId="61F15CAC" w14:textId="6C327F60" w:rsidR="00EC793E" w:rsidRPr="00424B7D" w:rsidRDefault="00EC793E">
      <w:pPr>
        <w:pStyle w:val="CommentText"/>
        <w:rPr>
          <w:highlight w:val="green"/>
        </w:rPr>
      </w:pPr>
    </w:p>
    <w:p w14:paraId="684D7A9C" w14:textId="0AC91A3C" w:rsidR="00EC793E" w:rsidRDefault="00EC793E">
      <w:pPr>
        <w:pStyle w:val="CommentText"/>
      </w:pPr>
      <w:r w:rsidRPr="00424B7D">
        <w:rPr>
          <w:highlight w:val="green"/>
        </w:rPr>
        <w:t>Content of period audit – should be based on the compliance matrix’s</w:t>
      </w:r>
    </w:p>
    <w:p w14:paraId="60002F42" w14:textId="70FE91EE" w:rsidR="00D62D53" w:rsidRDefault="00D62D53">
      <w:pPr>
        <w:pStyle w:val="CommentText"/>
      </w:pPr>
    </w:p>
    <w:p w14:paraId="71314A2C" w14:textId="396B0233" w:rsidR="00D62D53" w:rsidRDefault="008519E0">
      <w:pPr>
        <w:pStyle w:val="CommentText"/>
      </w:pPr>
      <w:r w:rsidRPr="008A1C74">
        <w:rPr>
          <w:highlight w:val="cyan"/>
        </w:rPr>
        <w:t>SUGGESTED text in aqua highlight.</w:t>
      </w:r>
      <w:r>
        <w:t xml:space="preserve"> </w:t>
      </w:r>
    </w:p>
  </w:comment>
  <w:comment w:id="127" w:author="Kevin Gregory" w:date="2021-01-21T10:31:00Z" w:initials="KG">
    <w:p w14:paraId="5E8F1A45" w14:textId="6A8146C1" w:rsidR="00EC793E" w:rsidRDefault="00EC793E">
      <w:pPr>
        <w:pStyle w:val="CommentText"/>
      </w:pPr>
      <w:r>
        <w:rPr>
          <w:rStyle w:val="CommentReference"/>
        </w:rPr>
        <w:annotationRef/>
      </w:r>
      <w:r>
        <w:t xml:space="preserve">I would suggest that the CA should implement periodic audits (ideally at least at the halfway point of the validity). </w:t>
      </w:r>
    </w:p>
  </w:comment>
  <w:comment w:id="144" w:author="Abercrombie, Kerrie" w:date="2021-01-04T12:01:00Z" w:initials="AK">
    <w:p w14:paraId="59A1107F" w14:textId="0A428659" w:rsidR="00EC793E" w:rsidRDefault="00EC793E">
      <w:pPr>
        <w:pStyle w:val="CommentText"/>
      </w:pPr>
      <w:r>
        <w:rPr>
          <w:rStyle w:val="CommentReference"/>
        </w:rPr>
        <w:annotationRef/>
      </w:r>
      <w:r>
        <w:t xml:space="preserve">Still to be reviewed to ensure it aligns with the IALA dictionary. </w:t>
      </w:r>
    </w:p>
  </w:comment>
  <w:comment w:id="145" w:author="Abercrombie, Kerrie" w:date="2021-01-27T15:49:00Z" w:initials="AK">
    <w:p w14:paraId="6A50274D" w14:textId="77777777" w:rsidR="00EC793E" w:rsidRPr="003D5A19" w:rsidRDefault="00EC793E" w:rsidP="003D5A19">
      <w:pPr>
        <w:pStyle w:val="NormalWeb"/>
        <w:shd w:val="clear" w:color="auto" w:fill="FFFFFF"/>
        <w:spacing w:before="120" w:after="120"/>
        <w:rPr>
          <w:highlight w:val="green"/>
        </w:rPr>
      </w:pPr>
      <w:r>
        <w:rPr>
          <w:rStyle w:val="CommentReference"/>
        </w:rPr>
        <w:annotationRef/>
      </w:r>
      <w:r w:rsidRPr="003D5A19">
        <w:rPr>
          <w:highlight w:val="green"/>
        </w:rPr>
        <w:t xml:space="preserve">Current IALA dictionary states – </w:t>
      </w:r>
    </w:p>
    <w:p w14:paraId="20009901" w14:textId="77777777" w:rsidR="00EC793E" w:rsidRPr="003D5A19" w:rsidRDefault="00EC793E" w:rsidP="003D5A19">
      <w:pPr>
        <w:pStyle w:val="NormalWeb"/>
        <w:shd w:val="clear" w:color="auto" w:fill="FFFFFF"/>
        <w:spacing w:before="120" w:after="120"/>
        <w:rPr>
          <w:rFonts w:cs="Arial"/>
          <w:color w:val="222222"/>
          <w:sz w:val="21"/>
          <w:szCs w:val="21"/>
          <w:highlight w:val="green"/>
          <w:lang w:val="en-AU" w:eastAsia="en-AU"/>
        </w:rPr>
      </w:pPr>
      <w:r w:rsidRPr="003D5A19">
        <w:rPr>
          <w:rFonts w:cs="Arial"/>
          <w:color w:val="222222"/>
          <w:sz w:val="21"/>
          <w:szCs w:val="21"/>
          <w:highlight w:val="green"/>
          <w:lang w:val="en-AU" w:eastAsia="en-AU"/>
        </w:rPr>
        <w:t>Accreditation is a process whereby the Competent Authority (CA) or an authority designated and approved by the CA, grants recognition to a training organization for demonstrated ability to meet predetermined criteria for established standards.</w:t>
      </w:r>
    </w:p>
    <w:p w14:paraId="51FA81A5" w14:textId="77777777" w:rsidR="00EC793E" w:rsidRPr="00EC6FA5" w:rsidRDefault="00EC793E" w:rsidP="003D5A19">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EC6FA5">
        <w:rPr>
          <w:rFonts w:ascii="Arial" w:eastAsia="Times New Roman" w:hAnsi="Arial" w:cs="Arial"/>
          <w:color w:val="222222"/>
          <w:sz w:val="21"/>
          <w:szCs w:val="21"/>
          <w:highlight w:val="green"/>
          <w:lang w:val="en-AU" w:eastAsia="en-AU"/>
        </w:rPr>
        <w:t>Source: </w:t>
      </w:r>
      <w:r w:rsidRPr="003D5A19">
        <w:rPr>
          <w:rFonts w:ascii="Arial" w:eastAsia="Times New Roman" w:hAnsi="Arial" w:cs="Arial"/>
          <w:color w:val="222222"/>
          <w:sz w:val="21"/>
          <w:szCs w:val="21"/>
          <w:highlight w:val="green"/>
          <w:lang w:val="en-AU" w:eastAsia="en-AU"/>
        </w:rPr>
        <w:t>IALA</w:t>
      </w:r>
      <w:r w:rsidRPr="00EC6FA5">
        <w:rPr>
          <w:rFonts w:ascii="Arial" w:eastAsia="Times New Roman" w:hAnsi="Arial" w:cs="Arial"/>
          <w:color w:val="222222"/>
          <w:sz w:val="21"/>
          <w:szCs w:val="21"/>
          <w:highlight w:val="green"/>
          <w:lang w:val="en-AU" w:eastAsia="en-AU"/>
        </w:rPr>
        <w:t> Guideline 1014 para. 2</w:t>
      </w:r>
    </w:p>
    <w:p w14:paraId="124C7F52" w14:textId="77777777" w:rsidR="00EC793E" w:rsidRPr="003D5A19" w:rsidRDefault="00EC793E" w:rsidP="003D5A19">
      <w:pPr>
        <w:pStyle w:val="CommentText"/>
        <w:rPr>
          <w:highlight w:val="green"/>
        </w:rPr>
      </w:pPr>
    </w:p>
    <w:p w14:paraId="75B71586" w14:textId="7B05A7A7" w:rsidR="00EC793E" w:rsidRDefault="00EC793E">
      <w:pPr>
        <w:pStyle w:val="CommentText"/>
      </w:pPr>
      <w:r w:rsidRPr="003D5A19">
        <w:rPr>
          <w:highlight w:val="green"/>
        </w:rPr>
        <w:t>Suggest replacement / update with what is under section 4</w:t>
      </w:r>
    </w:p>
  </w:comment>
  <w:comment w:id="148" w:author="Abercrombie, Kerrie" w:date="2021-01-27T15:49:00Z" w:initials="AK">
    <w:p w14:paraId="4769A1C4" w14:textId="77777777" w:rsidR="00EC793E" w:rsidRPr="003D5A19" w:rsidRDefault="00EC793E" w:rsidP="003D5A19">
      <w:pPr>
        <w:pStyle w:val="CommentText"/>
        <w:rPr>
          <w:highlight w:val="green"/>
        </w:rPr>
      </w:pPr>
      <w:r>
        <w:rPr>
          <w:rStyle w:val="CommentReference"/>
        </w:rPr>
        <w:annotationRef/>
      </w:r>
      <w:r w:rsidRPr="003D5A19">
        <w:rPr>
          <w:highlight w:val="green"/>
        </w:rPr>
        <w:t>Current IALA dictionary states</w:t>
      </w:r>
    </w:p>
    <w:p w14:paraId="3A6FA52F" w14:textId="77777777" w:rsidR="00EC793E" w:rsidRPr="00EC6FA5" w:rsidRDefault="00EC793E" w:rsidP="003D5A19">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EC6FA5">
        <w:rPr>
          <w:rFonts w:ascii="Arial" w:eastAsia="Times New Roman" w:hAnsi="Arial" w:cs="Arial"/>
          <w:color w:val="222222"/>
          <w:sz w:val="21"/>
          <w:szCs w:val="21"/>
          <w:highlight w:val="green"/>
          <w:lang w:val="en-AU" w:eastAsia="en-AU"/>
        </w:rPr>
        <w:t>Approval is the result of successfully completing the quality assurance process under which a </w:t>
      </w:r>
      <w:r w:rsidRPr="003D5A19">
        <w:rPr>
          <w:rFonts w:ascii="Arial" w:eastAsia="Times New Roman" w:hAnsi="Arial" w:cs="Arial"/>
          <w:color w:val="222222"/>
          <w:sz w:val="21"/>
          <w:szCs w:val="21"/>
          <w:highlight w:val="green"/>
          <w:lang w:val="en-AU" w:eastAsia="en-AU"/>
        </w:rPr>
        <w:t>VTS</w:t>
      </w:r>
      <w:r w:rsidRPr="00EC6FA5">
        <w:rPr>
          <w:rFonts w:ascii="Arial" w:eastAsia="Times New Roman" w:hAnsi="Arial" w:cs="Arial"/>
          <w:color w:val="222222"/>
          <w:sz w:val="21"/>
          <w:szCs w:val="21"/>
          <w:highlight w:val="green"/>
          <w:lang w:val="en-AU" w:eastAsia="en-AU"/>
        </w:rPr>
        <w:t> training course is assessed to ensure that the </w:t>
      </w:r>
      <w:r w:rsidRPr="003D5A19">
        <w:rPr>
          <w:rFonts w:ascii="Arial" w:eastAsia="Times New Roman" w:hAnsi="Arial" w:cs="Arial"/>
          <w:color w:val="222222"/>
          <w:sz w:val="21"/>
          <w:szCs w:val="21"/>
          <w:highlight w:val="green"/>
          <w:lang w:val="en-AU" w:eastAsia="en-AU"/>
        </w:rPr>
        <w:t>IALA</w:t>
      </w:r>
      <w:r w:rsidRPr="00EC6FA5">
        <w:rPr>
          <w:rFonts w:ascii="Arial" w:eastAsia="Times New Roman" w:hAnsi="Arial" w:cs="Arial"/>
          <w:color w:val="222222"/>
          <w:sz w:val="21"/>
          <w:szCs w:val="21"/>
          <w:highlight w:val="green"/>
          <w:lang w:val="en-AU" w:eastAsia="en-AU"/>
        </w:rPr>
        <w:t> standards are met.</w:t>
      </w:r>
    </w:p>
    <w:p w14:paraId="6820D2C4" w14:textId="77777777" w:rsidR="00EC793E" w:rsidRPr="00EC6FA5" w:rsidRDefault="00EC793E" w:rsidP="003D5A19">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EC6FA5">
        <w:rPr>
          <w:rFonts w:ascii="Arial" w:eastAsia="Times New Roman" w:hAnsi="Arial" w:cs="Arial"/>
          <w:color w:val="222222"/>
          <w:sz w:val="21"/>
          <w:szCs w:val="21"/>
          <w:highlight w:val="green"/>
          <w:lang w:val="en-AU" w:eastAsia="en-AU"/>
        </w:rPr>
        <w:t>In these Guidelines, the Accreditation process is for the </w:t>
      </w:r>
      <w:r w:rsidRPr="003D5A19">
        <w:rPr>
          <w:rFonts w:ascii="Arial" w:eastAsia="Times New Roman" w:hAnsi="Arial" w:cs="Arial"/>
          <w:color w:val="222222"/>
          <w:sz w:val="21"/>
          <w:szCs w:val="21"/>
          <w:highlight w:val="green"/>
          <w:lang w:val="en-AU" w:eastAsia="en-AU"/>
        </w:rPr>
        <w:t>VTS</w:t>
      </w:r>
      <w:r w:rsidRPr="00EC6FA5">
        <w:rPr>
          <w:rFonts w:ascii="Arial" w:eastAsia="Times New Roman" w:hAnsi="Arial" w:cs="Arial"/>
          <w:color w:val="222222"/>
          <w:sz w:val="21"/>
          <w:szCs w:val="21"/>
          <w:highlight w:val="green"/>
          <w:lang w:val="en-AU" w:eastAsia="en-AU"/>
        </w:rPr>
        <w:t> training organization and Approval is for the actual </w:t>
      </w:r>
      <w:r w:rsidRPr="003D5A19">
        <w:rPr>
          <w:rFonts w:ascii="Arial" w:eastAsia="Times New Roman" w:hAnsi="Arial" w:cs="Arial"/>
          <w:color w:val="222222"/>
          <w:sz w:val="21"/>
          <w:szCs w:val="21"/>
          <w:highlight w:val="green"/>
          <w:lang w:val="en-AU" w:eastAsia="en-AU"/>
        </w:rPr>
        <w:t>VTS</w:t>
      </w:r>
      <w:r w:rsidRPr="00EC6FA5">
        <w:rPr>
          <w:rFonts w:ascii="Arial" w:eastAsia="Times New Roman" w:hAnsi="Arial" w:cs="Arial"/>
          <w:color w:val="222222"/>
          <w:sz w:val="21"/>
          <w:szCs w:val="21"/>
          <w:highlight w:val="green"/>
          <w:lang w:val="en-AU" w:eastAsia="en-AU"/>
        </w:rPr>
        <w:t> courses themselves.</w:t>
      </w:r>
    </w:p>
    <w:p w14:paraId="4E42891C" w14:textId="77777777" w:rsidR="00EC793E" w:rsidRPr="00EC6FA5" w:rsidRDefault="00EC793E" w:rsidP="003D5A19">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EC6FA5">
        <w:rPr>
          <w:rFonts w:ascii="Arial" w:eastAsia="Times New Roman" w:hAnsi="Arial" w:cs="Arial"/>
          <w:color w:val="222222"/>
          <w:sz w:val="21"/>
          <w:szCs w:val="21"/>
          <w:highlight w:val="green"/>
          <w:lang w:val="en-AU" w:eastAsia="en-AU"/>
        </w:rPr>
        <w:t>Source: </w:t>
      </w:r>
      <w:r w:rsidRPr="003D5A19">
        <w:rPr>
          <w:rFonts w:ascii="Arial" w:eastAsia="Times New Roman" w:hAnsi="Arial" w:cs="Arial"/>
          <w:color w:val="222222"/>
          <w:sz w:val="21"/>
          <w:szCs w:val="21"/>
          <w:highlight w:val="green"/>
          <w:lang w:val="en-AU" w:eastAsia="en-AU"/>
        </w:rPr>
        <w:t>IALA</w:t>
      </w:r>
      <w:r w:rsidRPr="00EC6FA5">
        <w:rPr>
          <w:rFonts w:ascii="Arial" w:eastAsia="Times New Roman" w:hAnsi="Arial" w:cs="Arial"/>
          <w:color w:val="222222"/>
          <w:sz w:val="21"/>
          <w:szCs w:val="21"/>
          <w:highlight w:val="green"/>
          <w:lang w:val="en-AU" w:eastAsia="en-AU"/>
        </w:rPr>
        <w:t> Guideline 1014 para. 2</w:t>
      </w:r>
    </w:p>
    <w:p w14:paraId="6992E431" w14:textId="77777777" w:rsidR="00EC793E" w:rsidRPr="003D5A19" w:rsidRDefault="00EC793E" w:rsidP="003D5A19">
      <w:pPr>
        <w:pStyle w:val="CommentText"/>
        <w:rPr>
          <w:highlight w:val="green"/>
        </w:rPr>
      </w:pPr>
    </w:p>
    <w:p w14:paraId="59678F8A" w14:textId="483F2F0D" w:rsidR="00EC793E" w:rsidRDefault="00EC793E">
      <w:pPr>
        <w:pStyle w:val="CommentText"/>
      </w:pPr>
      <w:r w:rsidRPr="003D5A19">
        <w:rPr>
          <w:highlight w:val="green"/>
        </w:rPr>
        <w:t>Suggest replacement / update with what is under section 4</w:t>
      </w:r>
    </w:p>
  </w:comment>
  <w:comment w:id="151" w:author="Abercrombie, Kerrie" w:date="2021-01-27T15:50:00Z" w:initials="AK">
    <w:p w14:paraId="10C04C2C" w14:textId="7E948FE8" w:rsidR="00EC793E" w:rsidRDefault="00EC793E">
      <w:pPr>
        <w:pStyle w:val="CommentText"/>
      </w:pPr>
      <w:r w:rsidRPr="003D5A19">
        <w:rPr>
          <w:rStyle w:val="CommentReference"/>
          <w:highlight w:val="green"/>
        </w:rPr>
        <w:annotationRef/>
      </w:r>
      <w:r w:rsidRPr="003D5A19">
        <w:rPr>
          <w:highlight w:val="green"/>
        </w:rPr>
        <w:t xml:space="preserve">No </w:t>
      </w:r>
      <w:proofErr w:type="spellStart"/>
      <w:r w:rsidRPr="003D5A19">
        <w:rPr>
          <w:highlight w:val="green"/>
        </w:rPr>
        <w:t>defn</w:t>
      </w:r>
      <w:proofErr w:type="spellEnd"/>
      <w:r w:rsidRPr="003D5A19">
        <w:rPr>
          <w:highlight w:val="green"/>
        </w:rPr>
        <w:t xml:space="preserve"> in the IALA dictionary at the moment</w:t>
      </w:r>
    </w:p>
  </w:comment>
  <w:comment w:id="152" w:author="Abercrombie, Kerrie" w:date="2021-01-26T15:07:00Z" w:initials="AK">
    <w:p w14:paraId="692CB29C" w14:textId="0164D9F7" w:rsidR="00EC793E" w:rsidRDefault="00EC793E">
      <w:pPr>
        <w:pStyle w:val="CommentText"/>
      </w:pPr>
      <w:r>
        <w:rPr>
          <w:rStyle w:val="CommentReference"/>
        </w:rPr>
        <w:annotationRef/>
      </w:r>
      <w:r>
        <w:t>Comments – from Li Xiang</w:t>
      </w:r>
    </w:p>
    <w:p w14:paraId="150A9CEB" w14:textId="03A7E281" w:rsidR="00EC793E" w:rsidRDefault="00EC793E">
      <w:pPr>
        <w:pStyle w:val="CommentText"/>
      </w:pPr>
    </w:p>
    <w:p w14:paraId="6F748181" w14:textId="79B104BC" w:rsidR="00EC793E" w:rsidRDefault="00EC793E" w:rsidP="003204F9">
      <w:pPr>
        <w:pStyle w:val="15"/>
        <w:widowControl w:val="0"/>
        <w:spacing w:after="120" w:afterAutospacing="0"/>
        <w:jc w:val="both"/>
        <w:rPr>
          <w:rFonts w:ascii="Arial" w:hAnsi="Arial" w:cs="Arial"/>
          <w:color w:val="000000"/>
          <w:sz w:val="21"/>
          <w:szCs w:val="21"/>
        </w:rPr>
      </w:pPr>
      <w:proofErr w:type="gramStart"/>
      <w:r>
        <w:rPr>
          <w:rFonts w:ascii="SimSun" w:eastAsia="SimSun" w:hAnsi="SimSun" w:cs="Arial" w:hint="eastAsia"/>
          <w:color w:val="000000"/>
          <w:sz w:val="22"/>
          <w:szCs w:val="22"/>
        </w:rPr>
        <w:t>1.We</w:t>
      </w:r>
      <w:proofErr w:type="gramEnd"/>
      <w:r>
        <w:rPr>
          <w:rFonts w:ascii="SimSun" w:eastAsia="SimSun" w:hAnsi="SimSun" w:cs="Arial" w:hint="eastAsia"/>
          <w:color w:val="000000"/>
          <w:sz w:val="22"/>
          <w:szCs w:val="22"/>
        </w:rPr>
        <w:t xml:space="preserve"> would like to ado</w:t>
      </w:r>
      <w:r>
        <w:rPr>
          <w:rFonts w:ascii="SimSun" w:eastAsia="SimSun" w:hAnsi="SimSun" w:cs="Arial"/>
          <w:color w:val="000000"/>
          <w:sz w:val="22"/>
          <w:szCs w:val="22"/>
        </w:rPr>
        <w:t>p</w:t>
      </w:r>
      <w:r>
        <w:rPr>
          <w:rFonts w:ascii="SimSun" w:eastAsia="SimSun" w:hAnsi="SimSun" w:cs="Arial" w:hint="eastAsia"/>
          <w:color w:val="000000"/>
          <w:sz w:val="22"/>
          <w:szCs w:val="22"/>
        </w:rPr>
        <w:t>t the definition of “</w:t>
      </w:r>
      <w:r>
        <w:rPr>
          <w:rFonts w:ascii="Calibri" w:eastAsia="SimSun" w:hAnsi="Calibri" w:cs="Calibri"/>
          <w:color w:val="000000"/>
          <w:sz w:val="22"/>
          <w:szCs w:val="22"/>
        </w:rPr>
        <w:t>Model Course</w:t>
      </w:r>
      <w:r>
        <w:rPr>
          <w:rFonts w:ascii="SimSun" w:eastAsia="SimSun" w:hAnsi="SimSun" w:cs="Arial" w:hint="eastAsia"/>
          <w:color w:val="000000"/>
          <w:sz w:val="22"/>
          <w:szCs w:val="22"/>
        </w:rPr>
        <w:t xml:space="preserve">” </w:t>
      </w:r>
      <w:r>
        <w:rPr>
          <w:rFonts w:ascii="Calibri" w:eastAsia="SimSun" w:hAnsi="Calibri" w:cs="Calibri"/>
          <w:color w:val="000000"/>
          <w:sz w:val="22"/>
          <w:szCs w:val="22"/>
        </w:rPr>
        <w:t>as it refers to model courses V-103/1 , V-103/2, V-103/4, V-103/5 only.</w:t>
      </w:r>
    </w:p>
    <w:p w14:paraId="63991F98" w14:textId="1B3D7552" w:rsidR="00EC793E" w:rsidRDefault="00EC793E" w:rsidP="003204F9">
      <w:pPr>
        <w:pStyle w:val="15"/>
        <w:widowControl w:val="0"/>
        <w:spacing w:after="120" w:afterAutospacing="0"/>
        <w:jc w:val="both"/>
        <w:rPr>
          <w:rFonts w:ascii="Arial" w:hAnsi="Arial" w:cs="Arial"/>
          <w:color w:val="000000"/>
          <w:sz w:val="21"/>
          <w:szCs w:val="21"/>
        </w:rPr>
      </w:pPr>
      <w:proofErr w:type="gramStart"/>
      <w:r>
        <w:rPr>
          <w:rFonts w:ascii="SimSun" w:eastAsia="SimSun" w:hAnsi="SimSun" w:cs="Arial" w:hint="eastAsia"/>
          <w:color w:val="000000"/>
          <w:sz w:val="22"/>
          <w:szCs w:val="22"/>
        </w:rPr>
        <w:t>2.We</w:t>
      </w:r>
      <w:proofErr w:type="gramEnd"/>
      <w:r>
        <w:rPr>
          <w:rFonts w:ascii="SimSun" w:eastAsia="SimSun" w:hAnsi="SimSun" w:cs="Arial" w:hint="eastAsia"/>
          <w:color w:val="000000"/>
          <w:sz w:val="22"/>
          <w:szCs w:val="22"/>
        </w:rPr>
        <w:t xml:space="preserve"> would like to add a new definition of “</w:t>
      </w:r>
      <w:r>
        <w:rPr>
          <w:rFonts w:ascii="Calibri" w:eastAsia="SimSun" w:hAnsi="Calibri" w:cs="Calibri"/>
          <w:color w:val="000000"/>
          <w:sz w:val="22"/>
          <w:szCs w:val="22"/>
        </w:rPr>
        <w:t>Individual Model Course</w:t>
      </w:r>
      <w:r>
        <w:rPr>
          <w:rFonts w:ascii="SimSun" w:eastAsia="SimSun" w:hAnsi="SimSun" w:cs="Arial" w:hint="eastAsia"/>
          <w:color w:val="000000"/>
          <w:sz w:val="22"/>
          <w:szCs w:val="22"/>
        </w:rPr>
        <w:t xml:space="preserve">” </w:t>
      </w:r>
      <w:r>
        <w:rPr>
          <w:rFonts w:ascii="Calibri" w:eastAsia="SimSun" w:hAnsi="Calibri" w:cs="Calibri"/>
          <w:color w:val="000000"/>
          <w:sz w:val="22"/>
          <w:szCs w:val="22"/>
        </w:rPr>
        <w:t xml:space="preserve">to make clear distinction. Individual Model Course refers to other courses except model courses mentioned above can be delivered by training organizations. </w:t>
      </w:r>
    </w:p>
    <w:p w14:paraId="5AA91AD8" w14:textId="77777777" w:rsidR="00EC793E" w:rsidRDefault="00EC793E">
      <w:pPr>
        <w:pStyle w:val="CommentText"/>
      </w:pPr>
    </w:p>
  </w:comment>
  <w:comment w:id="153" w:author="Abercrombie, Kerrie" w:date="2021-01-26T15:08:00Z" w:initials="AK">
    <w:p w14:paraId="6BE02099" w14:textId="73D9D76D" w:rsidR="00EC793E" w:rsidRDefault="00EC793E">
      <w:pPr>
        <w:pStyle w:val="CommentText"/>
      </w:pPr>
      <w:r>
        <w:rPr>
          <w:rStyle w:val="CommentReference"/>
        </w:rPr>
        <w:annotationRef/>
      </w:r>
      <w:r>
        <w:t>I have seen a generic IALA definition for a model course.  Location?</w:t>
      </w:r>
    </w:p>
  </w:comment>
  <w:comment w:id="154" w:author="Abercrombie, Kerrie" w:date="2021-01-27T15:51:00Z" w:initials="AK">
    <w:p w14:paraId="511A10B1" w14:textId="3A6EA02B" w:rsidR="00EC793E" w:rsidRPr="003D5A19" w:rsidRDefault="00EC793E" w:rsidP="003D5A19">
      <w:pPr>
        <w:pStyle w:val="CommentText"/>
        <w:rPr>
          <w:highlight w:val="green"/>
        </w:rPr>
      </w:pPr>
      <w:r>
        <w:rPr>
          <w:rStyle w:val="CommentReference"/>
        </w:rPr>
        <w:annotationRef/>
      </w:r>
      <w:r w:rsidRPr="003D5A19">
        <w:rPr>
          <w:highlight w:val="green"/>
        </w:rPr>
        <w:t xml:space="preserve">G1014 is specific in terms of which courses need to be formally ‘approved’.  It only refers to IALA model courses – all other courses are out of scope.  </w:t>
      </w:r>
    </w:p>
    <w:p w14:paraId="6FFF4558" w14:textId="77777777" w:rsidR="00EC793E" w:rsidRPr="003D5A19" w:rsidRDefault="00EC793E" w:rsidP="003D5A19">
      <w:pPr>
        <w:pStyle w:val="CommentText"/>
        <w:rPr>
          <w:highlight w:val="green"/>
        </w:rPr>
      </w:pPr>
    </w:p>
    <w:p w14:paraId="5CB908E0" w14:textId="4E728029" w:rsidR="00EC793E" w:rsidRDefault="00EC793E" w:rsidP="003D5A19">
      <w:pPr>
        <w:pStyle w:val="CommentText"/>
      </w:pPr>
      <w:r w:rsidRPr="003D5A19">
        <w:rPr>
          <w:highlight w:val="green"/>
        </w:rPr>
        <w:t>I don’t believe there is any benefit have a definition for other model course</w:t>
      </w:r>
    </w:p>
  </w:comment>
  <w:comment w:id="157" w:author="Abercrombie, Kerrie" w:date="2021-02-03T15:54:00Z" w:initials="AK">
    <w:p w14:paraId="1361A4D1" w14:textId="5D5C5A5A" w:rsidR="00EC793E" w:rsidRDefault="00EC793E">
      <w:pPr>
        <w:pStyle w:val="CommentText"/>
      </w:pPr>
      <w:r>
        <w:rPr>
          <w:rStyle w:val="CommentReference"/>
        </w:rPr>
        <w:annotationRef/>
      </w:r>
      <w:r>
        <w:t xml:space="preserve">Need to find a suitable </w:t>
      </w:r>
      <w:proofErr w:type="spellStart"/>
      <w:r>
        <w:t>defn</w:t>
      </w:r>
      <w:proofErr w:type="spellEnd"/>
    </w:p>
  </w:comment>
  <w:comment w:id="158" w:author="Abercrombie, Kerrie" w:date="2021-01-27T15:53:00Z" w:initials="AK">
    <w:p w14:paraId="49105956" w14:textId="77777777" w:rsidR="00EC793E" w:rsidRPr="003D5A19" w:rsidRDefault="00EC793E" w:rsidP="003D5A19">
      <w:pPr>
        <w:pStyle w:val="CommentText"/>
        <w:rPr>
          <w:highlight w:val="green"/>
        </w:rPr>
      </w:pPr>
      <w:r w:rsidRPr="003D5A19">
        <w:rPr>
          <w:rStyle w:val="CommentReference"/>
          <w:highlight w:val="lightGray"/>
        </w:rPr>
        <w:annotationRef/>
      </w:r>
      <w:r w:rsidRPr="003D5A19">
        <w:rPr>
          <w:highlight w:val="green"/>
        </w:rPr>
        <w:t xml:space="preserve">Current </w:t>
      </w:r>
      <w:proofErr w:type="spellStart"/>
      <w:r w:rsidRPr="003D5A19">
        <w:rPr>
          <w:highlight w:val="green"/>
        </w:rPr>
        <w:t>defn</w:t>
      </w:r>
      <w:proofErr w:type="spellEnd"/>
      <w:r w:rsidRPr="003D5A19">
        <w:rPr>
          <w:highlight w:val="green"/>
        </w:rPr>
        <w:t xml:space="preserve"> in the IALA dictionary</w:t>
      </w:r>
    </w:p>
    <w:p w14:paraId="13402651" w14:textId="77777777" w:rsidR="00EC793E" w:rsidRPr="003D5A19" w:rsidRDefault="00EC793E" w:rsidP="003D5A19">
      <w:pPr>
        <w:pStyle w:val="CommentText"/>
        <w:rPr>
          <w:highlight w:val="green"/>
        </w:rPr>
      </w:pPr>
    </w:p>
    <w:p w14:paraId="1F0A9E63" w14:textId="77777777" w:rsidR="00EC793E" w:rsidRPr="00B01A95" w:rsidRDefault="00EC793E" w:rsidP="003D5A19">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B01A95">
        <w:rPr>
          <w:rFonts w:ascii="Arial" w:eastAsia="Times New Roman" w:hAnsi="Arial" w:cs="Arial"/>
          <w:color w:val="222222"/>
          <w:sz w:val="21"/>
          <w:szCs w:val="21"/>
          <w:highlight w:val="green"/>
          <w:lang w:val="en-AU" w:eastAsia="en-AU"/>
        </w:rPr>
        <w:t>Simulator Training is the simulation of operational events, practices and procedures to instruct trainees and assess their ability to demonstrate their levels of competence.</w:t>
      </w:r>
    </w:p>
    <w:p w14:paraId="756AEED7" w14:textId="77777777" w:rsidR="00EC793E" w:rsidRPr="00B01A95" w:rsidRDefault="00EC793E" w:rsidP="003D5A19">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B01A95">
        <w:rPr>
          <w:rFonts w:ascii="Arial" w:eastAsia="Times New Roman" w:hAnsi="Arial" w:cs="Arial"/>
          <w:color w:val="222222"/>
          <w:sz w:val="21"/>
          <w:szCs w:val="21"/>
          <w:highlight w:val="green"/>
          <w:lang w:val="en-AU" w:eastAsia="en-AU"/>
        </w:rPr>
        <w:br/>
        <w:t>Source: </w:t>
      </w:r>
      <w:r w:rsidRPr="003D5A19">
        <w:rPr>
          <w:rFonts w:ascii="Arial" w:eastAsia="Times New Roman" w:hAnsi="Arial" w:cs="Arial"/>
          <w:color w:val="222222"/>
          <w:sz w:val="21"/>
          <w:szCs w:val="21"/>
          <w:highlight w:val="green"/>
          <w:lang w:val="en-AU" w:eastAsia="en-AU"/>
        </w:rPr>
        <w:t>IALA</w:t>
      </w:r>
      <w:r w:rsidRPr="00B01A95">
        <w:rPr>
          <w:rFonts w:ascii="Arial" w:eastAsia="Times New Roman" w:hAnsi="Arial" w:cs="Arial"/>
          <w:color w:val="222222"/>
          <w:sz w:val="21"/>
          <w:szCs w:val="21"/>
          <w:highlight w:val="green"/>
          <w:lang w:val="en-AU" w:eastAsia="en-AU"/>
        </w:rPr>
        <w:t> Recommendation </w:t>
      </w:r>
      <w:r w:rsidRPr="003D5A19">
        <w:rPr>
          <w:rFonts w:ascii="Arial" w:eastAsia="Times New Roman" w:hAnsi="Arial" w:cs="Arial"/>
          <w:color w:val="222222"/>
          <w:sz w:val="21"/>
          <w:szCs w:val="21"/>
          <w:highlight w:val="green"/>
          <w:lang w:val="en-AU" w:eastAsia="en-AU"/>
        </w:rPr>
        <w:t>V</w:t>
      </w:r>
      <w:r w:rsidRPr="00B01A95">
        <w:rPr>
          <w:rFonts w:ascii="Arial" w:eastAsia="Times New Roman" w:hAnsi="Arial" w:cs="Arial"/>
          <w:color w:val="222222"/>
          <w:sz w:val="21"/>
          <w:szCs w:val="21"/>
          <w:highlight w:val="green"/>
          <w:lang w:val="en-AU" w:eastAsia="en-AU"/>
        </w:rPr>
        <w:t>-103 (2009)</w:t>
      </w:r>
    </w:p>
    <w:p w14:paraId="225994C2" w14:textId="77777777" w:rsidR="00EC793E" w:rsidRPr="00B01A95" w:rsidRDefault="00EC793E" w:rsidP="003D5A19">
      <w:pPr>
        <w:shd w:val="clear" w:color="auto" w:fill="FFFFFF"/>
        <w:spacing w:before="120" w:after="120" w:line="240" w:lineRule="auto"/>
        <w:rPr>
          <w:rFonts w:ascii="Arial" w:eastAsia="Times New Roman" w:hAnsi="Arial" w:cs="Arial"/>
          <w:color w:val="222222"/>
          <w:sz w:val="21"/>
          <w:szCs w:val="21"/>
          <w:lang w:val="en-AU" w:eastAsia="en-AU"/>
        </w:rPr>
      </w:pPr>
      <w:r w:rsidRPr="00B01A95">
        <w:rPr>
          <w:rFonts w:ascii="Arial" w:eastAsia="Times New Roman" w:hAnsi="Arial" w:cs="Arial"/>
          <w:color w:val="222222"/>
          <w:sz w:val="21"/>
          <w:szCs w:val="21"/>
          <w:highlight w:val="green"/>
          <w:lang w:val="en-AU" w:eastAsia="en-AU"/>
        </w:rPr>
        <w:t>Also ENG7, Recommendation R0141 (2017)</w:t>
      </w:r>
    </w:p>
    <w:p w14:paraId="61ACAA9F" w14:textId="77777777" w:rsidR="00EC793E" w:rsidRDefault="00EC793E" w:rsidP="003D5A19">
      <w:pPr>
        <w:pStyle w:val="CommentText"/>
      </w:pPr>
    </w:p>
    <w:p w14:paraId="5B29E348" w14:textId="710135D2" w:rsidR="00EC793E" w:rsidRDefault="00EC793E">
      <w:pPr>
        <w:pStyle w:val="CommentText"/>
      </w:pPr>
    </w:p>
  </w:comment>
  <w:comment w:id="159" w:author="Abercrombie, Kerrie" w:date="2021-01-27T15:53:00Z" w:initials="AK">
    <w:p w14:paraId="212BCC87" w14:textId="77777777" w:rsidR="00EC793E" w:rsidRPr="003D5A19" w:rsidRDefault="00EC793E" w:rsidP="003D5A19">
      <w:pPr>
        <w:pStyle w:val="CommentText"/>
        <w:rPr>
          <w:highlight w:val="green"/>
        </w:rPr>
      </w:pPr>
      <w:r>
        <w:rPr>
          <w:rStyle w:val="CommentReference"/>
        </w:rPr>
        <w:annotationRef/>
      </w:r>
      <w:r w:rsidRPr="003D5A19">
        <w:rPr>
          <w:highlight w:val="green"/>
        </w:rPr>
        <w:t xml:space="preserve">Current </w:t>
      </w:r>
      <w:r w:rsidRPr="003D5A19">
        <w:rPr>
          <w:rStyle w:val="CommentReference"/>
          <w:highlight w:val="green"/>
        </w:rPr>
        <w:annotationRef/>
      </w:r>
      <w:r w:rsidRPr="003D5A19">
        <w:rPr>
          <w:highlight w:val="green"/>
        </w:rPr>
        <w:t>Definition in the IALA dictionary</w:t>
      </w:r>
    </w:p>
    <w:p w14:paraId="28520A85" w14:textId="77777777" w:rsidR="00EC793E" w:rsidRPr="003D5A19" w:rsidRDefault="00EC793E" w:rsidP="003D5A19">
      <w:pPr>
        <w:pStyle w:val="CommentText"/>
        <w:rPr>
          <w:highlight w:val="green"/>
        </w:rPr>
      </w:pPr>
    </w:p>
    <w:p w14:paraId="6E6A61FC" w14:textId="77777777" w:rsidR="00EC793E" w:rsidRPr="00B01A95" w:rsidRDefault="00EC793E" w:rsidP="003D5A19">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B01A95">
        <w:rPr>
          <w:rFonts w:ascii="Arial" w:eastAsia="Times New Roman" w:hAnsi="Arial" w:cs="Arial"/>
          <w:color w:val="222222"/>
          <w:sz w:val="21"/>
          <w:szCs w:val="21"/>
          <w:highlight w:val="green"/>
          <w:lang w:val="en-AU" w:eastAsia="en-AU"/>
        </w:rPr>
        <w:t>Training Organisation refers to a training facility providing </w:t>
      </w:r>
      <w:r w:rsidRPr="003D5A19">
        <w:rPr>
          <w:rFonts w:ascii="Arial" w:eastAsia="Times New Roman" w:hAnsi="Arial" w:cs="Arial"/>
          <w:color w:val="222222"/>
          <w:sz w:val="21"/>
          <w:szCs w:val="21"/>
          <w:highlight w:val="green"/>
          <w:lang w:val="en-AU" w:eastAsia="en-AU"/>
        </w:rPr>
        <w:t>VTS</w:t>
      </w:r>
      <w:r w:rsidRPr="00B01A95">
        <w:rPr>
          <w:rFonts w:ascii="Arial" w:eastAsia="Times New Roman" w:hAnsi="Arial" w:cs="Arial"/>
          <w:color w:val="222222"/>
          <w:sz w:val="21"/>
          <w:szCs w:val="21"/>
          <w:highlight w:val="green"/>
          <w:lang w:val="en-AU" w:eastAsia="en-AU"/>
        </w:rPr>
        <w:t> training or to a </w:t>
      </w:r>
      <w:r w:rsidRPr="003D5A19">
        <w:rPr>
          <w:rFonts w:ascii="Arial" w:eastAsia="Times New Roman" w:hAnsi="Arial" w:cs="Arial"/>
          <w:color w:val="222222"/>
          <w:sz w:val="21"/>
          <w:szCs w:val="21"/>
          <w:highlight w:val="green"/>
          <w:lang w:val="en-AU" w:eastAsia="en-AU"/>
        </w:rPr>
        <w:t>VTS</w:t>
      </w:r>
      <w:r w:rsidRPr="00B01A95">
        <w:rPr>
          <w:rFonts w:ascii="Arial" w:eastAsia="Times New Roman" w:hAnsi="Arial" w:cs="Arial"/>
          <w:color w:val="222222"/>
          <w:sz w:val="21"/>
          <w:szCs w:val="21"/>
          <w:highlight w:val="green"/>
          <w:lang w:val="en-AU" w:eastAsia="en-AU"/>
        </w:rPr>
        <w:t> Centre providing On-the-Job Training (</w:t>
      </w:r>
      <w:r w:rsidRPr="003D5A19">
        <w:rPr>
          <w:rFonts w:ascii="Arial" w:eastAsia="Times New Roman" w:hAnsi="Arial" w:cs="Arial"/>
          <w:color w:val="222222"/>
          <w:sz w:val="21"/>
          <w:szCs w:val="21"/>
          <w:highlight w:val="green"/>
          <w:lang w:val="en-AU" w:eastAsia="en-AU"/>
        </w:rPr>
        <w:t>OJT</w:t>
      </w:r>
      <w:r w:rsidRPr="00B01A95">
        <w:rPr>
          <w:rFonts w:ascii="Arial" w:eastAsia="Times New Roman" w:hAnsi="Arial" w:cs="Arial"/>
          <w:color w:val="222222"/>
          <w:sz w:val="21"/>
          <w:szCs w:val="21"/>
          <w:highlight w:val="green"/>
          <w:lang w:val="en-AU" w:eastAsia="en-AU"/>
        </w:rPr>
        <w:t>).</w:t>
      </w:r>
    </w:p>
    <w:p w14:paraId="023E004E" w14:textId="77777777" w:rsidR="00EC793E" w:rsidRPr="00B01A95" w:rsidRDefault="00EC793E" w:rsidP="003D5A19">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B01A95">
        <w:rPr>
          <w:rFonts w:ascii="Arial" w:eastAsia="Times New Roman" w:hAnsi="Arial" w:cs="Arial"/>
          <w:color w:val="222222"/>
          <w:sz w:val="21"/>
          <w:szCs w:val="21"/>
          <w:highlight w:val="green"/>
          <w:lang w:val="en-AU" w:eastAsia="en-AU"/>
        </w:rPr>
        <w:br/>
        <w:t>Source: </w:t>
      </w:r>
      <w:r w:rsidRPr="003D5A19">
        <w:rPr>
          <w:rFonts w:ascii="Arial" w:eastAsia="Times New Roman" w:hAnsi="Arial" w:cs="Arial"/>
          <w:color w:val="222222"/>
          <w:sz w:val="21"/>
          <w:szCs w:val="21"/>
          <w:highlight w:val="green"/>
          <w:lang w:val="en-AU" w:eastAsia="en-AU"/>
        </w:rPr>
        <w:t>IALA</w:t>
      </w:r>
      <w:r w:rsidRPr="00B01A95">
        <w:rPr>
          <w:rFonts w:ascii="Arial" w:eastAsia="Times New Roman" w:hAnsi="Arial" w:cs="Arial"/>
          <w:color w:val="222222"/>
          <w:sz w:val="21"/>
          <w:szCs w:val="21"/>
          <w:highlight w:val="green"/>
          <w:lang w:val="en-AU" w:eastAsia="en-AU"/>
        </w:rPr>
        <w:t> Guideline 1014 (2009)</w:t>
      </w:r>
    </w:p>
    <w:p w14:paraId="1F9E5846" w14:textId="77777777" w:rsidR="00EC793E" w:rsidRPr="00B01A95" w:rsidRDefault="00EC793E" w:rsidP="003D5A19">
      <w:pPr>
        <w:shd w:val="clear" w:color="auto" w:fill="FFFFFF"/>
        <w:spacing w:before="120" w:after="120" w:line="240" w:lineRule="auto"/>
        <w:rPr>
          <w:rFonts w:ascii="Arial" w:eastAsia="Times New Roman" w:hAnsi="Arial" w:cs="Arial"/>
          <w:color w:val="222222"/>
          <w:sz w:val="21"/>
          <w:szCs w:val="21"/>
          <w:highlight w:val="green"/>
          <w:lang w:val="en-AU" w:eastAsia="en-AU"/>
        </w:rPr>
      </w:pPr>
      <w:r w:rsidRPr="00B01A95">
        <w:rPr>
          <w:rFonts w:ascii="Arial" w:eastAsia="Times New Roman" w:hAnsi="Arial" w:cs="Arial"/>
          <w:color w:val="222222"/>
          <w:sz w:val="21"/>
          <w:szCs w:val="21"/>
          <w:highlight w:val="green"/>
          <w:lang w:val="en-AU" w:eastAsia="en-AU"/>
        </w:rPr>
        <w:t>(VTS33/output/8 refers)</w:t>
      </w:r>
    </w:p>
    <w:p w14:paraId="18AD4828" w14:textId="77777777" w:rsidR="00EC793E" w:rsidRPr="003D5A19" w:rsidRDefault="00EC793E" w:rsidP="003D5A19">
      <w:pPr>
        <w:pStyle w:val="CommentText"/>
        <w:rPr>
          <w:highlight w:val="green"/>
        </w:rPr>
      </w:pPr>
    </w:p>
    <w:p w14:paraId="4AB5DF07" w14:textId="77777777" w:rsidR="00EC793E" w:rsidRPr="003D5A19" w:rsidRDefault="00EC793E" w:rsidP="003D5A19">
      <w:pPr>
        <w:pStyle w:val="CommentText"/>
        <w:rPr>
          <w:highlight w:val="green"/>
        </w:rPr>
      </w:pPr>
    </w:p>
    <w:p w14:paraId="7A9989CC" w14:textId="3E39E7BC" w:rsidR="00EC793E" w:rsidRDefault="00EC793E" w:rsidP="003D5A19">
      <w:pPr>
        <w:pStyle w:val="CommentText"/>
      </w:pPr>
      <w:r w:rsidRPr="003D5A19">
        <w:rPr>
          <w:highlight w:val="green"/>
        </w:rPr>
        <w:t>Suggest that this be updated</w:t>
      </w:r>
    </w:p>
  </w:comment>
  <w:comment w:id="166" w:author="Abercrombie, Kerrie" w:date="2021-01-06T12:05:00Z" w:initials="AK">
    <w:p w14:paraId="49ABA498" w14:textId="29B682EF" w:rsidR="00EC793E" w:rsidRDefault="00EC793E">
      <w:pPr>
        <w:pStyle w:val="CommentText"/>
      </w:pPr>
      <w:r>
        <w:rPr>
          <w:rStyle w:val="CommentReference"/>
        </w:rPr>
        <w:annotationRef/>
      </w:r>
      <w:r>
        <w:rPr>
          <w:noProof/>
        </w:rPr>
        <w:t>FIRST CUT -  Questions will definately need further refining - please review and update</w:t>
      </w:r>
    </w:p>
  </w:comment>
  <w:comment w:id="170" w:author="Abercrombie, Kerrie" w:date="2021-01-06T12:07:00Z" w:initials="AK">
    <w:p w14:paraId="025429CB" w14:textId="447ADA59" w:rsidR="00EC793E" w:rsidRDefault="00EC793E">
      <w:pPr>
        <w:pStyle w:val="CommentText"/>
      </w:pPr>
      <w:r>
        <w:rPr>
          <w:rStyle w:val="CommentReference"/>
        </w:rPr>
        <w:annotationRef/>
      </w:r>
      <w:r>
        <w:rPr>
          <w:noProof/>
        </w:rPr>
        <w:t>FIRST CUT -  Questions will definately need further refining - please review and update</w:t>
      </w:r>
    </w:p>
  </w:comment>
  <w:comment w:id="171" w:author="Abercrombie, Kerrie" w:date="2021-01-06T16:17:00Z" w:initials="AK">
    <w:p w14:paraId="3B56E4CB" w14:textId="2A662BD8" w:rsidR="00EC793E" w:rsidRDefault="00EC793E">
      <w:pPr>
        <w:pStyle w:val="CommentText"/>
      </w:pPr>
      <w:r>
        <w:rPr>
          <w:rStyle w:val="CommentReference"/>
        </w:rPr>
        <w:annotationRef/>
      </w:r>
      <w:r>
        <w:rPr>
          <w:noProof/>
        </w:rPr>
        <w:t xml:space="preserve">Need to make sure - that key elements of clause 8 from ISO21001:2018 are clearly captured in this table.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C2D99A" w15:done="0"/>
  <w15:commentEx w15:paraId="6D03F3C1" w15:done="0"/>
  <w15:commentEx w15:paraId="59C12290" w15:done="0"/>
  <w15:commentEx w15:paraId="7743B384" w15:done="0"/>
  <w15:commentEx w15:paraId="2E6420DE" w15:paraIdParent="7743B384" w15:done="0"/>
  <w15:commentEx w15:paraId="74B81929" w15:done="0"/>
  <w15:commentEx w15:paraId="6DFFF6EA" w15:paraIdParent="74B81929" w15:done="0"/>
  <w15:commentEx w15:paraId="56D75745" w15:done="0"/>
  <w15:commentEx w15:paraId="44E43A1B" w15:paraIdParent="56D75745" w15:done="0"/>
  <w15:commentEx w15:paraId="245886D0" w15:done="0"/>
  <w15:commentEx w15:paraId="71314A2C" w15:done="0"/>
  <w15:commentEx w15:paraId="5E8F1A45" w15:done="1"/>
  <w15:commentEx w15:paraId="59A1107F" w15:done="0"/>
  <w15:commentEx w15:paraId="75B71586" w15:done="0"/>
  <w15:commentEx w15:paraId="59678F8A" w15:done="0"/>
  <w15:commentEx w15:paraId="10C04C2C" w15:done="0"/>
  <w15:commentEx w15:paraId="5AA91AD8" w15:done="0"/>
  <w15:commentEx w15:paraId="6BE02099" w15:paraIdParent="5AA91AD8" w15:done="1"/>
  <w15:commentEx w15:paraId="5CB908E0" w15:paraIdParent="5AA91AD8" w15:done="0"/>
  <w15:commentEx w15:paraId="1361A4D1" w15:done="0"/>
  <w15:commentEx w15:paraId="5B29E348" w15:done="0"/>
  <w15:commentEx w15:paraId="7A9989CC" w15:done="0"/>
  <w15:commentEx w15:paraId="49ABA498" w15:done="0"/>
  <w15:commentEx w15:paraId="025429CB" w15:done="0"/>
  <w15:commentEx w15:paraId="3B56E4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BFF71" w16cex:dateUtc="2021-01-15T11:48:00Z"/>
  <w16cex:commentExtensible w16cex:durableId="23AC042C" w16cex:dateUtc="2021-01-15T12:08:00Z"/>
  <w16cex:commentExtensible w16cex:durableId="23AFD76C" w16cex:dateUtc="2021-01-18T09:46:00Z"/>
  <w16cex:commentExtensible w16cex:durableId="23AFD819" w16cex:dateUtc="2021-01-18T09:46:00Z"/>
  <w16cex:commentExtensible w16cex:durableId="23AFE079" w16cex:dateUtc="2021-01-18T10:24:00Z"/>
  <w16cex:commentExtensible w16cex:durableId="23AFE051" w16cex:dateUtc="2021-01-18T10:24:00Z"/>
  <w16cex:commentExtensible w16cex:durableId="23AFE875" w16cex:dateUtc="2021-01-18T10:59:00Z"/>
  <w16cex:commentExtensible w16cex:durableId="23B3D4FE" w16cex:dateUtc="2021-01-21T10:25:00Z"/>
  <w16cex:commentExtensible w16cex:durableId="23B3D4B5" w16cex:dateUtc="2021-01-21T10:23:00Z"/>
  <w16cex:commentExtensible w16cex:durableId="23B3D5D7" w16cex:dateUtc="2021-01-21T10:28:00Z"/>
  <w16cex:commentExtensible w16cex:durableId="23B3D61F" w16cex:dateUtc="2021-01-21T10:29:00Z"/>
  <w16cex:commentExtensible w16cex:durableId="23B3D632" w16cex:dateUtc="2021-01-21T10:30:00Z"/>
  <w16cex:commentExtensible w16cex:durableId="23B3D67D" w16cex:dateUtc="2021-01-21T10:31:00Z"/>
  <w16cex:commentExtensible w16cex:durableId="23B3D6C3" w16cex:dateUtc="2021-01-21T1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857DA0" w16cid:durableId="23ABEB7B"/>
  <w16cid:commentId w16cid:paraId="3EBC20DC" w16cid:durableId="23ABFF71"/>
  <w16cid:commentId w16cid:paraId="6EFEF7E2" w16cid:durableId="23ABEB7C"/>
  <w16cid:commentId w16cid:paraId="338EB9C6" w16cid:durableId="23AC042C"/>
  <w16cid:commentId w16cid:paraId="50E0EBE9" w16cid:durableId="23ABEB7D"/>
  <w16cid:commentId w16cid:paraId="485420B6" w16cid:durableId="23ABEB7E"/>
  <w16cid:commentId w16cid:paraId="5A30C0D3" w16cid:durableId="23ABEB7F"/>
  <w16cid:commentId w16cid:paraId="1553CC43" w16cid:durableId="23AFD76C"/>
  <w16cid:commentId w16cid:paraId="0F1EFEDE" w16cid:durableId="23AFD819"/>
  <w16cid:commentId w16cid:paraId="55142608" w16cid:durableId="23ABEB80"/>
  <w16cid:commentId w16cid:paraId="46725DBF" w16cid:durableId="23AFE079"/>
  <w16cid:commentId w16cid:paraId="46BB05A8" w16cid:durableId="23AFE051"/>
  <w16cid:commentId w16cid:paraId="77899224" w16cid:durableId="23ABEB81"/>
  <w16cid:commentId w16cid:paraId="6DC46B9F" w16cid:durableId="23ABEB82"/>
  <w16cid:commentId w16cid:paraId="5270CEE7" w16cid:durableId="23ABEB83"/>
  <w16cid:commentId w16cid:paraId="605D0967" w16cid:durableId="23AFE875"/>
  <w16cid:commentId w16cid:paraId="7743B384" w16cid:durableId="23B3D4FE"/>
  <w16cid:commentId w16cid:paraId="39AA0DE1" w16cid:durableId="23B3D4B5"/>
  <w16cid:commentId w16cid:paraId="1D162987" w16cid:durableId="23ABEB84"/>
  <w16cid:commentId w16cid:paraId="48707004" w16cid:durableId="23B3D5D7"/>
  <w16cid:commentId w16cid:paraId="74B81929" w16cid:durableId="23B3D61F"/>
  <w16cid:commentId w16cid:paraId="56D75745" w16cid:durableId="23B3D632"/>
  <w16cid:commentId w16cid:paraId="5E8F1A45" w16cid:durableId="23B3D67D"/>
  <w16cid:commentId w16cid:paraId="7A36FF65" w16cid:durableId="23B3D6C3"/>
  <w16cid:commentId w16cid:paraId="59A1107F" w16cid:durableId="23ABEB85"/>
  <w16cid:commentId w16cid:paraId="49ABA498" w16cid:durableId="23ABEB86"/>
  <w16cid:commentId w16cid:paraId="025429CB" w16cid:durableId="23ABEB87"/>
  <w16cid:commentId w16cid:paraId="3B56E4CB" w16cid:durableId="23ABEB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0AEBE" w14:textId="77777777" w:rsidR="000435A2" w:rsidRDefault="000435A2" w:rsidP="003274DB">
      <w:r>
        <w:separator/>
      </w:r>
    </w:p>
    <w:p w14:paraId="06AC69B2" w14:textId="77777777" w:rsidR="000435A2" w:rsidRDefault="000435A2"/>
  </w:endnote>
  <w:endnote w:type="continuationSeparator" w:id="0">
    <w:p w14:paraId="2FCE18E1" w14:textId="77777777" w:rsidR="000435A2" w:rsidRDefault="000435A2" w:rsidP="003274DB">
      <w:r>
        <w:continuationSeparator/>
      </w:r>
    </w:p>
    <w:p w14:paraId="109D3B92" w14:textId="77777777" w:rsidR="000435A2" w:rsidRDefault="00043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EC793E" w:rsidRDefault="00EC793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EC793E" w:rsidRDefault="00EC793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EC793E" w:rsidRDefault="00EC793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EC793E" w:rsidRDefault="00EC793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EC793E" w:rsidRDefault="00EC793E"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0EA69338" w:rsidR="00EC793E" w:rsidRDefault="00EC793E"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B37D9B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EC793E" w:rsidRPr="00ED2A8D" w:rsidRDefault="00EC793E" w:rsidP="008747E0">
    <w:pPr>
      <w:pStyle w:val="Footer"/>
    </w:pPr>
  </w:p>
  <w:p w14:paraId="05175766" w14:textId="4098D326" w:rsidR="00EC793E" w:rsidRPr="00ED2A8D" w:rsidRDefault="00EC793E" w:rsidP="002735DD">
    <w:pPr>
      <w:pStyle w:val="Footer"/>
      <w:tabs>
        <w:tab w:val="left" w:pos="1781"/>
      </w:tabs>
    </w:pPr>
    <w:r>
      <w:tab/>
    </w:r>
  </w:p>
  <w:p w14:paraId="6B80A5D7" w14:textId="77777777" w:rsidR="00EC793E" w:rsidRPr="00ED2A8D" w:rsidRDefault="00EC793E" w:rsidP="008747E0">
    <w:pPr>
      <w:pStyle w:val="Footer"/>
    </w:pPr>
  </w:p>
  <w:p w14:paraId="41671561" w14:textId="6F50965C" w:rsidR="00EC793E" w:rsidRPr="00ED2A8D" w:rsidRDefault="00EC793E"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EC793E" w:rsidRDefault="00EC793E"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CCF661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B8A28D4" w:rsidR="00EC793E" w:rsidRPr="00C907DF" w:rsidRDefault="00EC793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B324D1">
      <w:rPr>
        <w:noProof/>
        <w:szCs w:val="15"/>
      </w:rPr>
      <w:t>Guideline</w:t>
    </w:r>
    <w:r>
      <w:rPr>
        <w:noProof/>
        <w:szCs w:val="15"/>
        <w:lang w:val="fr-FR"/>
      </w:rPr>
      <w:t xml:space="preserve"> 1014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000DAEE" w:rsidR="00EC793E" w:rsidRPr="00525922" w:rsidRDefault="00EC793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EC793E" w:rsidRPr="00C716E5" w:rsidRDefault="00EC793E" w:rsidP="00C716E5">
    <w:pPr>
      <w:pStyle w:val="Footer"/>
      <w:rPr>
        <w:sz w:val="15"/>
        <w:szCs w:val="15"/>
      </w:rPr>
    </w:pPr>
  </w:p>
  <w:p w14:paraId="6FC904F9" w14:textId="77777777" w:rsidR="00EC793E" w:rsidRDefault="00EC793E" w:rsidP="00C716E5">
    <w:pPr>
      <w:pStyle w:val="Footerportrait"/>
    </w:pPr>
  </w:p>
  <w:p w14:paraId="0DD0B946" w14:textId="3F26CCF0" w:rsidR="00EC793E" w:rsidRPr="00C907DF" w:rsidRDefault="00EC793E" w:rsidP="00C716E5">
    <w:pPr>
      <w:pStyle w:val="Footerportrait"/>
      <w:rPr>
        <w:rStyle w:val="PageNumber"/>
        <w:szCs w:val="15"/>
      </w:rPr>
    </w:pPr>
    <w:fldSimple w:instr=" STYLEREF &quot;Document type&quot; \* MERGEFORMAT ">
      <w:r w:rsidR="008A1C74">
        <w:t>IALA Guideline</w:t>
      </w:r>
    </w:fldSimple>
    <w:r w:rsidRPr="00C907DF">
      <w:t xml:space="preserve"> </w:t>
    </w:r>
    <w:fldSimple w:instr=" STYLEREF &quot;Document number&quot; \* MERGEFORMAT ">
      <w:r w:rsidR="008A1C74">
        <w:t>Guideline 1014</w:t>
      </w:r>
    </w:fldSimple>
    <w:r w:rsidRPr="00C907DF">
      <w:t xml:space="preserve"> –</w:t>
    </w:r>
    <w:r>
      <w:t xml:space="preserve"> </w:t>
    </w:r>
    <w:fldSimple w:instr=" STYLEREF &quot;Document name&quot; \* MERGEFORMAT ">
      <w:r w:rsidR="008A1C74">
        <w:t xml:space="preserve">ACCREDITATION OF VTS TRAINING ORGANIZATIONS AND APPROVAL TO </w:t>
      </w:r>
      <w:r w:rsidR="008A1C74">
        <w:br/>
        <w:t>DELIVER IALA MODEL COURSES</w:t>
      </w:r>
    </w:fldSimple>
  </w:p>
  <w:p w14:paraId="1B606CCD" w14:textId="5819E269" w:rsidR="00EC793E" w:rsidRPr="00C907DF" w:rsidRDefault="00EC793E" w:rsidP="00C716E5">
    <w:pPr>
      <w:pStyle w:val="Footerportrait"/>
    </w:pPr>
    <w:fldSimple w:instr=" STYLEREF &quot;Edition number&quot; \* MERGEFORMAT ">
      <w:r w:rsidR="008A1C74">
        <w:t>Edition x.x</w:t>
      </w:r>
    </w:fldSimple>
    <w:r>
      <w:t xml:space="preserve">  </w:t>
    </w:r>
    <w:fldSimple w:instr=" STYLEREF &quot;Document date&quot; \* MERGEFORMAT ">
      <w:r w:rsidR="008A1C74">
        <w:t>Revokes Guideline [number]</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A1C74">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EC793E" w:rsidRDefault="00EC793E" w:rsidP="00C716E5">
    <w:pPr>
      <w:pStyle w:val="Footer"/>
    </w:pPr>
  </w:p>
  <w:p w14:paraId="4D7BEBDA" w14:textId="77777777" w:rsidR="00EC793E" w:rsidRDefault="00EC793E" w:rsidP="00C716E5">
    <w:pPr>
      <w:pStyle w:val="Footerportrait"/>
    </w:pPr>
  </w:p>
  <w:p w14:paraId="2613E04A" w14:textId="02B5CB7F" w:rsidR="00EC793E" w:rsidRPr="00C907DF" w:rsidRDefault="00EC793E" w:rsidP="00C716E5">
    <w:pPr>
      <w:pStyle w:val="Footerportrait"/>
      <w:rPr>
        <w:rStyle w:val="PageNumber"/>
        <w:szCs w:val="15"/>
      </w:rPr>
    </w:pPr>
    <w:fldSimple w:instr=" STYLEREF &quot;Document type&quot; \* MERGEFORMAT ">
      <w:r w:rsidR="008A1C74">
        <w:t>IALA Guideline</w:t>
      </w:r>
    </w:fldSimple>
    <w:r w:rsidRPr="00C907DF">
      <w:t xml:space="preserve"> </w:t>
    </w:r>
    <w:fldSimple w:instr=" STYLEREF &quot;Document number&quot; \* MERGEFORMAT ">
      <w:r w:rsidR="008A1C74">
        <w:t>Guideline 1014</w:t>
      </w:r>
    </w:fldSimple>
    <w:r w:rsidRPr="00C907DF">
      <w:t xml:space="preserve"> –</w:t>
    </w:r>
    <w:r>
      <w:t xml:space="preserve"> </w:t>
    </w:r>
    <w:fldSimple w:instr=" STYLEREF &quot;Document name&quot; \* MERGEFORMAT ">
      <w:r w:rsidR="008A1C74">
        <w:t xml:space="preserve">ACCREDITATION OF VTS TRAINING ORGANIZATIONS AND APPROVAL TO </w:t>
      </w:r>
      <w:r w:rsidR="008A1C74">
        <w:br/>
        <w:t>DELIVER IALA MODEL COURSES</w:t>
      </w:r>
    </w:fldSimple>
  </w:p>
  <w:p w14:paraId="63904568" w14:textId="3683264B" w:rsidR="00EC793E" w:rsidRPr="00525922" w:rsidRDefault="00EC793E" w:rsidP="00C716E5">
    <w:pPr>
      <w:pStyle w:val="Footerportrait"/>
    </w:pPr>
    <w:fldSimple w:instr=" STYLEREF &quot;Edition number&quot; \* MERGEFORMAT ">
      <w:r w:rsidR="008A1C74">
        <w:t>Edition x.x</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A1C74">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EC793E" w:rsidRDefault="00EC793E" w:rsidP="00C716E5">
    <w:pPr>
      <w:pStyle w:val="Footer"/>
    </w:pPr>
  </w:p>
  <w:p w14:paraId="663AE836" w14:textId="77777777" w:rsidR="00EC793E" w:rsidRDefault="00EC793E" w:rsidP="00C716E5">
    <w:pPr>
      <w:pStyle w:val="Footerportrait"/>
    </w:pPr>
  </w:p>
  <w:p w14:paraId="7CEB4BBC" w14:textId="5075EE6E" w:rsidR="00EC793E" w:rsidRPr="00C907DF" w:rsidRDefault="00EC793E" w:rsidP="00760004">
    <w:pPr>
      <w:pStyle w:val="Footerportrait"/>
      <w:tabs>
        <w:tab w:val="clear" w:pos="10206"/>
        <w:tab w:val="right" w:pos="15704"/>
      </w:tabs>
    </w:pPr>
    <w:fldSimple w:instr=" STYLEREF &quot;Document type&quot; \* MERGEFORMAT ">
      <w:r w:rsidR="008A1C74">
        <w:t>IALA Guideline</w:t>
      </w:r>
    </w:fldSimple>
    <w:r w:rsidRPr="00C907DF">
      <w:t xml:space="preserve"> </w:t>
    </w:r>
    <w:fldSimple w:instr=" STYLEREF &quot;Document number&quot; \* MERGEFORMAT ">
      <w:r w:rsidR="008A1C74">
        <w:t>Guideline 1014</w:t>
      </w:r>
    </w:fldSimple>
    <w:r w:rsidRPr="00C907DF">
      <w:t xml:space="preserve"> –</w:t>
    </w:r>
    <w:r>
      <w:t xml:space="preserve"> </w:t>
    </w:r>
    <w:fldSimple w:instr=" STYLEREF &quot;Document name&quot; \* MERGEFORMAT ">
      <w:r w:rsidR="008A1C74">
        <w:t xml:space="preserve">ACCREDITATION OF VTS TRAINING ORGANIZATIONS AND APPROVAL TO </w:t>
      </w:r>
      <w:r w:rsidR="008A1C74">
        <w:br/>
        <w:t>DELIVER IALA MODEL COURSES</w:t>
      </w:r>
    </w:fldSimple>
    <w:r>
      <w:tab/>
    </w:r>
  </w:p>
  <w:p w14:paraId="69C56F9E" w14:textId="7E877664" w:rsidR="00EC793E" w:rsidRPr="00C907DF" w:rsidRDefault="00EC793E" w:rsidP="00760004">
    <w:pPr>
      <w:pStyle w:val="Footerportrait"/>
      <w:tabs>
        <w:tab w:val="clear" w:pos="10206"/>
        <w:tab w:val="right" w:pos="15704"/>
      </w:tabs>
    </w:pPr>
    <w:fldSimple w:instr=" STYLEREF &quot;Edition number&quot; \* MERGEFORMAT ">
      <w:r w:rsidR="008A1C74">
        <w:t>Edition x.x</w:t>
      </w:r>
    </w:fldSimple>
    <w:r>
      <w:t xml:space="preserve">  </w:t>
    </w:r>
    <w:fldSimple w:instr=" STYLEREF &quot;Document date&quot; \* MERGEFORMAT ">
      <w:r w:rsidR="008A1C74">
        <w:t>Revokes Guideline [number]</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A1C74">
      <w:rPr>
        <w:rStyle w:val="PageNumber"/>
        <w:szCs w:val="15"/>
      </w:rPr>
      <w:t>19</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27959" w14:textId="77777777" w:rsidR="000435A2" w:rsidRDefault="000435A2" w:rsidP="003274DB">
      <w:r>
        <w:separator/>
      </w:r>
    </w:p>
    <w:p w14:paraId="23B6252C" w14:textId="77777777" w:rsidR="000435A2" w:rsidRDefault="000435A2"/>
  </w:footnote>
  <w:footnote w:type="continuationSeparator" w:id="0">
    <w:p w14:paraId="711D386B" w14:textId="77777777" w:rsidR="000435A2" w:rsidRDefault="000435A2" w:rsidP="003274DB">
      <w:r>
        <w:continuationSeparator/>
      </w:r>
    </w:p>
    <w:p w14:paraId="090A5577" w14:textId="77777777" w:rsidR="000435A2" w:rsidRDefault="000435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EC793E" w:rsidRDefault="00EC793E">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0B11A77F" w:rsidR="00EC793E" w:rsidRDefault="00EC793E">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4FBDA0D2" w:rsidR="00EC793E" w:rsidRPr="00667792" w:rsidRDefault="00EC793E"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13BBEC6E" w:rsidR="00EC793E" w:rsidRDefault="00EC793E">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4967795E" w:rsidR="00EC793E" w:rsidRDefault="00EC793E"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EC793E" w:rsidRDefault="00EC793E" w:rsidP="00B6066D">
    <w:pPr>
      <w:pStyle w:val="Header"/>
      <w:jc w:val="right"/>
    </w:pPr>
  </w:p>
  <w:p w14:paraId="294C62FA" w14:textId="77777777" w:rsidR="00EC793E" w:rsidRDefault="00EC793E" w:rsidP="00B6066D">
    <w:pPr>
      <w:pStyle w:val="Header"/>
      <w:jc w:val="right"/>
    </w:pPr>
  </w:p>
  <w:p w14:paraId="36C3E9FB" w14:textId="379BEF4B" w:rsidR="00EC793E" w:rsidRDefault="00EC793E" w:rsidP="008747E0">
    <w:pPr>
      <w:pStyle w:val="Header"/>
    </w:pPr>
  </w:p>
  <w:p w14:paraId="14F42252" w14:textId="6D14E74F" w:rsidR="00EC793E" w:rsidRDefault="00EC793E" w:rsidP="008747E0">
    <w:pPr>
      <w:pStyle w:val="Header"/>
    </w:pPr>
  </w:p>
  <w:p w14:paraId="74D558FC" w14:textId="55FAA32E" w:rsidR="00EC793E" w:rsidRDefault="00EC793E"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EC793E" w:rsidRPr="00ED2A8D" w:rsidRDefault="00EC793E" w:rsidP="008747E0">
    <w:pPr>
      <w:pStyle w:val="Header"/>
    </w:pPr>
  </w:p>
  <w:p w14:paraId="6AD2C8D3" w14:textId="681F1255" w:rsidR="00EC793E" w:rsidRPr="00ED2A8D" w:rsidRDefault="00EC793E"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31C2ECCA" w:rsidR="00EC793E" w:rsidRDefault="00EC793E">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EC793E" w:rsidRDefault="00EC793E">
    <w:pPr>
      <w:pStyle w:val="Header"/>
    </w:pPr>
  </w:p>
  <w:p w14:paraId="60B8593E" w14:textId="77777777" w:rsidR="00EC793E" w:rsidRDefault="00EC79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049D6A65" w:rsidR="00EC793E" w:rsidRDefault="00EC793E">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5D60B083" w:rsidR="00EC793E" w:rsidRPr="00ED2A8D" w:rsidRDefault="00EC793E"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EC793E" w:rsidRPr="00ED2A8D" w:rsidRDefault="00EC793E" w:rsidP="008747E0">
    <w:pPr>
      <w:pStyle w:val="Header"/>
    </w:pPr>
  </w:p>
  <w:p w14:paraId="20BBBC6D" w14:textId="77777777" w:rsidR="00EC793E" w:rsidRDefault="00EC793E" w:rsidP="008747E0">
    <w:pPr>
      <w:pStyle w:val="Header"/>
    </w:pPr>
  </w:p>
  <w:p w14:paraId="5D38743E" w14:textId="77777777" w:rsidR="00EC793E" w:rsidRDefault="00EC793E" w:rsidP="008747E0">
    <w:pPr>
      <w:pStyle w:val="Header"/>
    </w:pPr>
  </w:p>
  <w:p w14:paraId="59D055C6" w14:textId="77777777" w:rsidR="00EC793E" w:rsidRDefault="00EC793E" w:rsidP="008747E0">
    <w:pPr>
      <w:pStyle w:val="Header"/>
    </w:pPr>
  </w:p>
  <w:p w14:paraId="2877724F" w14:textId="77777777" w:rsidR="00EC793E" w:rsidRPr="00441393" w:rsidRDefault="00EC793E" w:rsidP="00441393">
    <w:pPr>
      <w:pStyle w:val="Contents"/>
    </w:pPr>
    <w:r>
      <w:t>DOCUMENT REVISION</w:t>
    </w:r>
  </w:p>
  <w:p w14:paraId="09691153" w14:textId="77777777" w:rsidR="00EC793E" w:rsidRPr="00ED2A8D" w:rsidRDefault="00EC793E" w:rsidP="008747E0">
    <w:pPr>
      <w:pStyle w:val="Header"/>
    </w:pPr>
  </w:p>
  <w:p w14:paraId="1ECA61B7" w14:textId="77777777" w:rsidR="00EC793E" w:rsidRPr="00AC33A2" w:rsidRDefault="00EC793E"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62BFB40D" w:rsidR="00EC793E" w:rsidRDefault="00EC793E">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EC793E" w:rsidRDefault="00EC793E">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EC793E" w:rsidRPr="00ED2A8D" w:rsidRDefault="00EC793E"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EC793E" w:rsidRPr="00ED2A8D" w:rsidRDefault="00EC793E" w:rsidP="008747E0">
    <w:pPr>
      <w:pStyle w:val="Header"/>
    </w:pPr>
  </w:p>
  <w:p w14:paraId="15D53F0E" w14:textId="77777777" w:rsidR="00EC793E" w:rsidRDefault="00EC793E" w:rsidP="008747E0">
    <w:pPr>
      <w:pStyle w:val="Header"/>
    </w:pPr>
  </w:p>
  <w:p w14:paraId="30E0B82E" w14:textId="77777777" w:rsidR="00EC793E" w:rsidRDefault="00EC793E" w:rsidP="008747E0">
    <w:pPr>
      <w:pStyle w:val="Header"/>
    </w:pPr>
  </w:p>
  <w:p w14:paraId="38068A1D" w14:textId="77777777" w:rsidR="00EC793E" w:rsidRDefault="00EC793E" w:rsidP="008747E0">
    <w:pPr>
      <w:pStyle w:val="Header"/>
    </w:pPr>
  </w:p>
  <w:p w14:paraId="6DED465C" w14:textId="77777777" w:rsidR="00EC793E" w:rsidRPr="00441393" w:rsidRDefault="00EC793E" w:rsidP="00441393">
    <w:pPr>
      <w:pStyle w:val="Contents"/>
    </w:pPr>
    <w:r>
      <w:t>CONTENTS</w:t>
    </w:r>
  </w:p>
  <w:p w14:paraId="42B130BB" w14:textId="77777777" w:rsidR="00EC793E" w:rsidRDefault="00EC793E" w:rsidP="0078486B">
    <w:pPr>
      <w:pStyle w:val="Header"/>
      <w:spacing w:line="140" w:lineRule="exact"/>
    </w:pPr>
  </w:p>
  <w:p w14:paraId="22A752C6" w14:textId="77777777" w:rsidR="00EC793E" w:rsidRPr="00AC33A2" w:rsidRDefault="00EC793E"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797DEE34" w:rsidR="00EC793E" w:rsidRPr="00ED2A8D" w:rsidRDefault="00EC793E"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EC793E" w:rsidRPr="00ED2A8D" w:rsidRDefault="00EC793E" w:rsidP="00C716E5">
    <w:pPr>
      <w:pStyle w:val="Header"/>
    </w:pPr>
  </w:p>
  <w:p w14:paraId="30E6C01B" w14:textId="77777777" w:rsidR="00EC793E" w:rsidRDefault="00EC793E" w:rsidP="00C716E5">
    <w:pPr>
      <w:pStyle w:val="Header"/>
    </w:pPr>
  </w:p>
  <w:p w14:paraId="1F64AB92" w14:textId="77777777" w:rsidR="00EC793E" w:rsidRDefault="00EC793E" w:rsidP="00C716E5">
    <w:pPr>
      <w:pStyle w:val="Header"/>
    </w:pPr>
  </w:p>
  <w:p w14:paraId="7416B8C2" w14:textId="77777777" w:rsidR="00EC793E" w:rsidRDefault="00EC793E" w:rsidP="00C716E5">
    <w:pPr>
      <w:pStyle w:val="Header"/>
    </w:pPr>
  </w:p>
  <w:p w14:paraId="26BAD793" w14:textId="77777777" w:rsidR="00EC793E" w:rsidRPr="00441393" w:rsidRDefault="00EC793E" w:rsidP="00C716E5">
    <w:pPr>
      <w:pStyle w:val="Contents"/>
    </w:pPr>
    <w:r>
      <w:t>CONTENTS</w:t>
    </w:r>
  </w:p>
  <w:p w14:paraId="68ECE7DC" w14:textId="77777777" w:rsidR="00EC793E" w:rsidRPr="00ED2A8D" w:rsidRDefault="00EC793E" w:rsidP="00C716E5">
    <w:pPr>
      <w:pStyle w:val="Header"/>
    </w:pPr>
  </w:p>
  <w:p w14:paraId="6387CB5F" w14:textId="77777777" w:rsidR="00EC793E" w:rsidRPr="00AC33A2" w:rsidRDefault="00EC793E" w:rsidP="00C716E5">
    <w:pPr>
      <w:pStyle w:val="Header"/>
      <w:spacing w:line="140" w:lineRule="exact"/>
    </w:pPr>
  </w:p>
  <w:p w14:paraId="6B91DD4A" w14:textId="77777777" w:rsidR="00EC793E" w:rsidRDefault="00EC793E">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241F2C"/>
    <w:multiLevelType w:val="hybridMultilevel"/>
    <w:tmpl w:val="DBF839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A92A6F"/>
    <w:multiLevelType w:val="hybridMultilevel"/>
    <w:tmpl w:val="49CC92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2020A77"/>
    <w:multiLevelType w:val="hybridMultilevel"/>
    <w:tmpl w:val="50D8BEE2"/>
    <w:lvl w:ilvl="0" w:tplc="770C9388">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D604AD"/>
    <w:multiLevelType w:val="hybridMultilevel"/>
    <w:tmpl w:val="D78499CE"/>
    <w:lvl w:ilvl="0" w:tplc="0C090001">
      <w:start w:val="1"/>
      <w:numFmt w:val="bullet"/>
      <w:lvlText w:val=""/>
      <w:lvlJc w:val="left"/>
      <w:pPr>
        <w:ind w:left="41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5435AE9"/>
    <w:multiLevelType w:val="hybridMultilevel"/>
    <w:tmpl w:val="DE7A8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600458A"/>
    <w:multiLevelType w:val="hybridMultilevel"/>
    <w:tmpl w:val="FF9231D8"/>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984140D"/>
    <w:multiLevelType w:val="hybridMultilevel"/>
    <w:tmpl w:val="E124B4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B971F06"/>
    <w:multiLevelType w:val="multilevel"/>
    <w:tmpl w:val="D0445670"/>
    <w:lvl w:ilvl="0">
      <w:start w:val="1"/>
      <w:numFmt w:val="bullet"/>
      <w:lvlText w:val=""/>
      <w:lvlJc w:val="left"/>
      <w:pPr>
        <w:tabs>
          <w:tab w:val="num" w:pos="0"/>
        </w:tabs>
        <w:ind w:left="567" w:hanging="567"/>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B62AF8"/>
    <w:multiLevelType w:val="hybridMultilevel"/>
    <w:tmpl w:val="72C45DFE"/>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2542173"/>
    <w:multiLevelType w:val="hybridMultilevel"/>
    <w:tmpl w:val="07523E8E"/>
    <w:lvl w:ilvl="0" w:tplc="29C270A8">
      <w:start w:val="1"/>
      <w:numFmt w:val="bullet"/>
      <w:pStyle w:val="ListParagraph"/>
      <w:lvlText w:val=""/>
      <w:lvlJc w:val="left"/>
      <w:pPr>
        <w:ind w:left="992" w:hanging="360"/>
      </w:pPr>
      <w:rPr>
        <w:rFonts w:ascii="Symbol" w:hAnsi="Symbol" w:hint="default"/>
      </w:rPr>
    </w:lvl>
    <w:lvl w:ilvl="1" w:tplc="0C090003" w:tentative="1">
      <w:start w:val="1"/>
      <w:numFmt w:val="bullet"/>
      <w:lvlText w:val="o"/>
      <w:lvlJc w:val="left"/>
      <w:pPr>
        <w:ind w:left="1712" w:hanging="360"/>
      </w:pPr>
      <w:rPr>
        <w:rFonts w:ascii="Courier New" w:hAnsi="Courier New" w:cs="Courier New" w:hint="default"/>
      </w:rPr>
    </w:lvl>
    <w:lvl w:ilvl="2" w:tplc="0C090005" w:tentative="1">
      <w:start w:val="1"/>
      <w:numFmt w:val="bullet"/>
      <w:lvlText w:val=""/>
      <w:lvlJc w:val="left"/>
      <w:pPr>
        <w:ind w:left="2432" w:hanging="360"/>
      </w:pPr>
      <w:rPr>
        <w:rFonts w:ascii="Wingdings" w:hAnsi="Wingdings" w:hint="default"/>
      </w:rPr>
    </w:lvl>
    <w:lvl w:ilvl="3" w:tplc="0C090001" w:tentative="1">
      <w:start w:val="1"/>
      <w:numFmt w:val="bullet"/>
      <w:lvlText w:val=""/>
      <w:lvlJc w:val="left"/>
      <w:pPr>
        <w:ind w:left="3152" w:hanging="360"/>
      </w:pPr>
      <w:rPr>
        <w:rFonts w:ascii="Symbol" w:hAnsi="Symbol" w:hint="default"/>
      </w:rPr>
    </w:lvl>
    <w:lvl w:ilvl="4" w:tplc="0C090003" w:tentative="1">
      <w:start w:val="1"/>
      <w:numFmt w:val="bullet"/>
      <w:lvlText w:val="o"/>
      <w:lvlJc w:val="left"/>
      <w:pPr>
        <w:ind w:left="3872" w:hanging="360"/>
      </w:pPr>
      <w:rPr>
        <w:rFonts w:ascii="Courier New" w:hAnsi="Courier New" w:cs="Courier New" w:hint="default"/>
      </w:rPr>
    </w:lvl>
    <w:lvl w:ilvl="5" w:tplc="0C090005" w:tentative="1">
      <w:start w:val="1"/>
      <w:numFmt w:val="bullet"/>
      <w:lvlText w:val=""/>
      <w:lvlJc w:val="left"/>
      <w:pPr>
        <w:ind w:left="4592" w:hanging="360"/>
      </w:pPr>
      <w:rPr>
        <w:rFonts w:ascii="Wingdings" w:hAnsi="Wingdings" w:hint="default"/>
      </w:rPr>
    </w:lvl>
    <w:lvl w:ilvl="6" w:tplc="0C090001" w:tentative="1">
      <w:start w:val="1"/>
      <w:numFmt w:val="bullet"/>
      <w:lvlText w:val=""/>
      <w:lvlJc w:val="left"/>
      <w:pPr>
        <w:ind w:left="5312" w:hanging="360"/>
      </w:pPr>
      <w:rPr>
        <w:rFonts w:ascii="Symbol" w:hAnsi="Symbol" w:hint="default"/>
      </w:rPr>
    </w:lvl>
    <w:lvl w:ilvl="7" w:tplc="0C090003" w:tentative="1">
      <w:start w:val="1"/>
      <w:numFmt w:val="bullet"/>
      <w:lvlText w:val="o"/>
      <w:lvlJc w:val="left"/>
      <w:pPr>
        <w:ind w:left="6032" w:hanging="360"/>
      </w:pPr>
      <w:rPr>
        <w:rFonts w:ascii="Courier New" w:hAnsi="Courier New" w:cs="Courier New" w:hint="default"/>
      </w:rPr>
    </w:lvl>
    <w:lvl w:ilvl="8" w:tplc="0C090005" w:tentative="1">
      <w:start w:val="1"/>
      <w:numFmt w:val="bullet"/>
      <w:lvlText w:val=""/>
      <w:lvlJc w:val="left"/>
      <w:pPr>
        <w:ind w:left="6752" w:hanging="360"/>
      </w:pPr>
      <w:rPr>
        <w:rFonts w:ascii="Wingdings" w:hAnsi="Wingdings" w:hint="default"/>
      </w:r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8D700E3"/>
    <w:multiLevelType w:val="hybridMultilevel"/>
    <w:tmpl w:val="82581010"/>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2AF95112"/>
    <w:multiLevelType w:val="hybridMultilevel"/>
    <w:tmpl w:val="DCA2B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C602CFA"/>
    <w:multiLevelType w:val="hybridMultilevel"/>
    <w:tmpl w:val="76FE7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C9D33F2"/>
    <w:multiLevelType w:val="hybridMultilevel"/>
    <w:tmpl w:val="25602B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2DF4130C"/>
    <w:multiLevelType w:val="hybridMultilevel"/>
    <w:tmpl w:val="206E8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2E3157C4"/>
    <w:multiLevelType w:val="hybridMultilevel"/>
    <w:tmpl w:val="7E6A06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31BD5B34"/>
    <w:multiLevelType w:val="hybridMultilevel"/>
    <w:tmpl w:val="598E0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31E6042E"/>
    <w:multiLevelType w:val="hybridMultilevel"/>
    <w:tmpl w:val="EAF6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638348E"/>
    <w:multiLevelType w:val="hybridMultilevel"/>
    <w:tmpl w:val="B412C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FBE2F26"/>
    <w:multiLevelType w:val="hybridMultilevel"/>
    <w:tmpl w:val="F5964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3E7457B"/>
    <w:multiLevelType w:val="hybridMultilevel"/>
    <w:tmpl w:val="619AC1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8D554E7"/>
    <w:multiLevelType w:val="hybridMultilevel"/>
    <w:tmpl w:val="EF5415DE"/>
    <w:lvl w:ilvl="0" w:tplc="3EF49124">
      <w:start w:val="1"/>
      <w:numFmt w:val="bullet"/>
      <w:lvlText w:val=""/>
      <w:lvlJc w:val="left"/>
      <w:pPr>
        <w:ind w:left="425" w:hanging="425"/>
      </w:pPr>
      <w:rPr>
        <w:rFonts w:ascii="Symbol" w:hAnsi="Symbol" w:hint="default"/>
        <w:color w:val="00558C"/>
      </w:rPr>
    </w:lvl>
    <w:lvl w:ilvl="1" w:tplc="59E038BE">
      <w:numFmt w:val="bullet"/>
      <w:lvlText w:val="•"/>
      <w:lvlJc w:val="left"/>
      <w:pPr>
        <w:ind w:left="1785" w:hanging="705"/>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DCF4354"/>
    <w:multiLevelType w:val="hybridMultilevel"/>
    <w:tmpl w:val="52784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F442E92"/>
    <w:multiLevelType w:val="hybridMultilevel"/>
    <w:tmpl w:val="BEDEF6D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5BC600CC"/>
    <w:multiLevelType w:val="hybridMultilevel"/>
    <w:tmpl w:val="83D28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E467D9C"/>
    <w:multiLevelType w:val="hybridMultilevel"/>
    <w:tmpl w:val="4BA2F566"/>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51" w15:restartNumberingAfterBreak="0">
    <w:nsid w:val="61314D29"/>
    <w:multiLevelType w:val="hybridMultilevel"/>
    <w:tmpl w:val="BD641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4C35DE1"/>
    <w:multiLevelType w:val="hybridMultilevel"/>
    <w:tmpl w:val="8154E39E"/>
    <w:lvl w:ilvl="0" w:tplc="31BC85C0">
      <w:start w:val="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66A3658"/>
    <w:multiLevelType w:val="hybridMultilevel"/>
    <w:tmpl w:val="0D14F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7AB4D84"/>
    <w:multiLevelType w:val="multilevel"/>
    <w:tmpl w:val="8BEAFBD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26"/>
        </w:tabs>
        <w:ind w:left="1277"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6E1A3C38"/>
    <w:multiLevelType w:val="hybridMultilevel"/>
    <w:tmpl w:val="C87A9608"/>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56" w15:restartNumberingAfterBreak="0">
    <w:nsid w:val="71047A8B"/>
    <w:multiLevelType w:val="hybridMultilevel"/>
    <w:tmpl w:val="1BD8AE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7750E9C"/>
    <w:multiLevelType w:val="hybridMultilevel"/>
    <w:tmpl w:val="2E4A49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78F36380"/>
    <w:multiLevelType w:val="hybridMultilevel"/>
    <w:tmpl w:val="C62C0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ABA046F"/>
    <w:multiLevelType w:val="hybridMultilevel"/>
    <w:tmpl w:val="69F68B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7BB11B89"/>
    <w:multiLevelType w:val="hybridMultilevel"/>
    <w:tmpl w:val="5CFA49C8"/>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C9113ED"/>
    <w:multiLevelType w:val="hybridMultilevel"/>
    <w:tmpl w:val="84B0E194"/>
    <w:lvl w:ilvl="0" w:tplc="8B8A9786">
      <w:numFmt w:val="bullet"/>
      <w:lvlText w:val="–"/>
      <w:lvlJc w:val="left"/>
      <w:pPr>
        <w:ind w:left="414" w:hanging="360"/>
      </w:pPr>
      <w:rPr>
        <w:rFonts w:ascii="Calibri" w:eastAsiaTheme="minorHAnsi" w:hAnsi="Calibri" w:cs="Calibri" w:hint="default"/>
      </w:rPr>
    </w:lvl>
    <w:lvl w:ilvl="1" w:tplc="0C090003" w:tentative="1">
      <w:start w:val="1"/>
      <w:numFmt w:val="bullet"/>
      <w:lvlText w:val="o"/>
      <w:lvlJc w:val="left"/>
      <w:pPr>
        <w:ind w:left="1134" w:hanging="360"/>
      </w:pPr>
      <w:rPr>
        <w:rFonts w:ascii="Courier New" w:hAnsi="Courier New" w:cs="Courier New" w:hint="default"/>
      </w:rPr>
    </w:lvl>
    <w:lvl w:ilvl="2" w:tplc="0C090005" w:tentative="1">
      <w:start w:val="1"/>
      <w:numFmt w:val="bullet"/>
      <w:lvlText w:val=""/>
      <w:lvlJc w:val="left"/>
      <w:pPr>
        <w:ind w:left="1854" w:hanging="360"/>
      </w:pPr>
      <w:rPr>
        <w:rFonts w:ascii="Wingdings" w:hAnsi="Wingdings" w:hint="default"/>
      </w:rPr>
    </w:lvl>
    <w:lvl w:ilvl="3" w:tplc="0C090001" w:tentative="1">
      <w:start w:val="1"/>
      <w:numFmt w:val="bullet"/>
      <w:lvlText w:val=""/>
      <w:lvlJc w:val="left"/>
      <w:pPr>
        <w:ind w:left="2574" w:hanging="360"/>
      </w:pPr>
      <w:rPr>
        <w:rFonts w:ascii="Symbol" w:hAnsi="Symbol" w:hint="default"/>
      </w:rPr>
    </w:lvl>
    <w:lvl w:ilvl="4" w:tplc="0C090003" w:tentative="1">
      <w:start w:val="1"/>
      <w:numFmt w:val="bullet"/>
      <w:lvlText w:val="o"/>
      <w:lvlJc w:val="left"/>
      <w:pPr>
        <w:ind w:left="3294" w:hanging="360"/>
      </w:pPr>
      <w:rPr>
        <w:rFonts w:ascii="Courier New" w:hAnsi="Courier New" w:cs="Courier New" w:hint="default"/>
      </w:rPr>
    </w:lvl>
    <w:lvl w:ilvl="5" w:tplc="0C090005" w:tentative="1">
      <w:start w:val="1"/>
      <w:numFmt w:val="bullet"/>
      <w:lvlText w:val=""/>
      <w:lvlJc w:val="left"/>
      <w:pPr>
        <w:ind w:left="4014" w:hanging="360"/>
      </w:pPr>
      <w:rPr>
        <w:rFonts w:ascii="Wingdings" w:hAnsi="Wingdings" w:hint="default"/>
      </w:rPr>
    </w:lvl>
    <w:lvl w:ilvl="6" w:tplc="0C090001" w:tentative="1">
      <w:start w:val="1"/>
      <w:numFmt w:val="bullet"/>
      <w:lvlText w:val=""/>
      <w:lvlJc w:val="left"/>
      <w:pPr>
        <w:ind w:left="4734" w:hanging="360"/>
      </w:pPr>
      <w:rPr>
        <w:rFonts w:ascii="Symbol" w:hAnsi="Symbol" w:hint="default"/>
      </w:rPr>
    </w:lvl>
    <w:lvl w:ilvl="7" w:tplc="0C090003" w:tentative="1">
      <w:start w:val="1"/>
      <w:numFmt w:val="bullet"/>
      <w:lvlText w:val="o"/>
      <w:lvlJc w:val="left"/>
      <w:pPr>
        <w:ind w:left="5454" w:hanging="360"/>
      </w:pPr>
      <w:rPr>
        <w:rFonts w:ascii="Courier New" w:hAnsi="Courier New" w:cs="Courier New" w:hint="default"/>
      </w:rPr>
    </w:lvl>
    <w:lvl w:ilvl="8" w:tplc="0C090005" w:tentative="1">
      <w:start w:val="1"/>
      <w:numFmt w:val="bullet"/>
      <w:lvlText w:val=""/>
      <w:lvlJc w:val="left"/>
      <w:pPr>
        <w:ind w:left="6174" w:hanging="360"/>
      </w:pPr>
      <w:rPr>
        <w:rFonts w:ascii="Wingdings" w:hAnsi="Wingdings" w:hint="default"/>
      </w:rPr>
    </w:lvl>
  </w:abstractNum>
  <w:abstractNum w:abstractNumId="65" w15:restartNumberingAfterBreak="0">
    <w:nsid w:val="7D2141E1"/>
    <w:multiLevelType w:val="hybridMultilevel"/>
    <w:tmpl w:val="E2B84E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E0A0E46"/>
    <w:multiLevelType w:val="hybridMultilevel"/>
    <w:tmpl w:val="8E1C614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num w:numId="1">
    <w:abstractNumId w:val="43"/>
  </w:num>
  <w:num w:numId="2">
    <w:abstractNumId w:val="63"/>
  </w:num>
  <w:num w:numId="3">
    <w:abstractNumId w:val="9"/>
  </w:num>
  <w:num w:numId="4">
    <w:abstractNumId w:val="37"/>
  </w:num>
  <w:num w:numId="5">
    <w:abstractNumId w:val="25"/>
  </w:num>
  <w:num w:numId="6">
    <w:abstractNumId w:val="13"/>
  </w:num>
  <w:num w:numId="7">
    <w:abstractNumId w:val="23"/>
  </w:num>
  <w:num w:numId="8">
    <w:abstractNumId w:val="39"/>
  </w:num>
  <w:num w:numId="9">
    <w:abstractNumId w:val="8"/>
  </w:num>
  <w:num w:numId="10">
    <w:abstractNumId w:val="22"/>
  </w:num>
  <w:num w:numId="11">
    <w:abstractNumId w:val="26"/>
  </w:num>
  <w:num w:numId="12">
    <w:abstractNumId w:val="4"/>
  </w:num>
  <w:num w:numId="13">
    <w:abstractNumId w:val="42"/>
  </w:num>
  <w:num w:numId="14">
    <w:abstractNumId w:val="0"/>
  </w:num>
  <w:num w:numId="15">
    <w:abstractNumId w:val="54"/>
  </w:num>
  <w:num w:numId="16">
    <w:abstractNumId w:val="57"/>
  </w:num>
  <w:num w:numId="17">
    <w:abstractNumId w:val="20"/>
  </w:num>
  <w:num w:numId="18">
    <w:abstractNumId w:val="17"/>
  </w:num>
  <w:num w:numId="19">
    <w:abstractNumId w:val="59"/>
  </w:num>
  <w:num w:numId="20">
    <w:abstractNumId w:val="38"/>
  </w:num>
  <w:num w:numId="21">
    <w:abstractNumId w:val="3"/>
  </w:num>
  <w:num w:numId="22">
    <w:abstractNumId w:val="15"/>
  </w:num>
  <w:num w:numId="23">
    <w:abstractNumId w:val="47"/>
  </w:num>
  <w:num w:numId="24">
    <w:abstractNumId w:val="14"/>
  </w:num>
  <w:num w:numId="25">
    <w:abstractNumId w:val="60"/>
  </w:num>
  <w:num w:numId="26">
    <w:abstractNumId w:val="1"/>
  </w:num>
  <w:num w:numId="27">
    <w:abstractNumId w:val="35"/>
  </w:num>
  <w:num w:numId="28">
    <w:abstractNumId w:val="24"/>
  </w:num>
  <w:num w:numId="29">
    <w:abstractNumId w:val="46"/>
  </w:num>
  <w:num w:numId="30">
    <w:abstractNumId w:val="49"/>
  </w:num>
  <w:num w:numId="31">
    <w:abstractNumId w:val="5"/>
  </w:num>
  <w:num w:numId="32">
    <w:abstractNumId w:val="21"/>
  </w:num>
  <w:num w:numId="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num>
  <w:num w:numId="3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40"/>
  </w:num>
  <w:num w:numId="38">
    <w:abstractNumId w:val="65"/>
  </w:num>
  <w:num w:numId="39">
    <w:abstractNumId w:val="58"/>
  </w:num>
  <w:num w:numId="40">
    <w:abstractNumId w:val="29"/>
  </w:num>
  <w:num w:numId="41">
    <w:abstractNumId w:val="36"/>
  </w:num>
  <w:num w:numId="42">
    <w:abstractNumId w:val="6"/>
  </w:num>
  <w:num w:numId="43">
    <w:abstractNumId w:val="53"/>
  </w:num>
  <w:num w:numId="44">
    <w:abstractNumId w:val="11"/>
  </w:num>
  <w:num w:numId="45">
    <w:abstractNumId w:val="30"/>
  </w:num>
  <w:num w:numId="46">
    <w:abstractNumId w:val="48"/>
  </w:num>
  <w:num w:numId="47">
    <w:abstractNumId w:val="52"/>
  </w:num>
  <w:num w:numId="48">
    <w:abstractNumId w:val="33"/>
  </w:num>
  <w:num w:numId="49">
    <w:abstractNumId w:val="66"/>
  </w:num>
  <w:num w:numId="50">
    <w:abstractNumId w:val="27"/>
  </w:num>
  <w:num w:numId="51">
    <w:abstractNumId w:val="7"/>
  </w:num>
  <w:num w:numId="52">
    <w:abstractNumId w:val="7"/>
    <w:lvlOverride w:ilvl="0">
      <w:startOverride w:val="1"/>
    </w:lvlOverride>
  </w:num>
  <w:num w:numId="53">
    <w:abstractNumId w:val="7"/>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50"/>
  </w:num>
  <w:num w:numId="57">
    <w:abstractNumId w:val="51"/>
  </w:num>
  <w:num w:numId="58">
    <w:abstractNumId w:val="12"/>
  </w:num>
  <w:num w:numId="59">
    <w:abstractNumId w:val="19"/>
  </w:num>
  <w:num w:numId="60">
    <w:abstractNumId w:val="56"/>
  </w:num>
  <w:num w:numId="61">
    <w:abstractNumId w:val="54"/>
  </w:num>
  <w:num w:numId="62">
    <w:abstractNumId w:val="54"/>
  </w:num>
  <w:num w:numId="63">
    <w:abstractNumId w:val="18"/>
  </w:num>
  <w:num w:numId="64">
    <w:abstractNumId w:val="63"/>
  </w:num>
  <w:num w:numId="65">
    <w:abstractNumId w:val="61"/>
  </w:num>
  <w:num w:numId="66">
    <w:abstractNumId w:val="28"/>
  </w:num>
  <w:num w:numId="67">
    <w:abstractNumId w:val="44"/>
  </w:num>
  <w:num w:numId="68">
    <w:abstractNumId w:val="31"/>
  </w:num>
  <w:num w:numId="69">
    <w:abstractNumId w:val="2"/>
  </w:num>
  <w:num w:numId="70">
    <w:abstractNumId w:val="55"/>
  </w:num>
  <w:num w:numId="71">
    <w:abstractNumId w:val="64"/>
  </w:num>
  <w:num w:numId="72">
    <w:abstractNumId w:val="10"/>
  </w:num>
  <w:num w:numId="73">
    <w:abstractNumId w:val="43"/>
  </w:num>
  <w:num w:numId="74">
    <w:abstractNumId w:val="16"/>
  </w:num>
  <w:num w:numId="75">
    <w:abstractNumId w:val="41"/>
  </w:num>
  <w:num w:numId="76">
    <w:abstractNumId w:val="62"/>
  </w:num>
  <w:num w:numId="77">
    <w:abstractNumId w:val="32"/>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vin Gregory">
    <w15:presenceInfo w15:providerId="None" w15:userId="Kevin Gregory"/>
  </w15:person>
  <w15:person w15:author="Abercrombie, Kerrie">
    <w15:presenceInfo w15:providerId="None" w15:userId="Abercrombie, Kerr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11C79"/>
    <w:rsid w:val="0001616D"/>
    <w:rsid w:val="00016839"/>
    <w:rsid w:val="000174F9"/>
    <w:rsid w:val="00022033"/>
    <w:rsid w:val="00023CED"/>
    <w:rsid w:val="000249C2"/>
    <w:rsid w:val="000258F6"/>
    <w:rsid w:val="00031024"/>
    <w:rsid w:val="0003449E"/>
    <w:rsid w:val="000379A7"/>
    <w:rsid w:val="00040EB8"/>
    <w:rsid w:val="000435A2"/>
    <w:rsid w:val="00043699"/>
    <w:rsid w:val="00047292"/>
    <w:rsid w:val="00050F02"/>
    <w:rsid w:val="0005449E"/>
    <w:rsid w:val="00054C7D"/>
    <w:rsid w:val="00055938"/>
    <w:rsid w:val="00056124"/>
    <w:rsid w:val="00057B6D"/>
    <w:rsid w:val="00061746"/>
    <w:rsid w:val="00061A7B"/>
    <w:rsid w:val="0006232D"/>
    <w:rsid w:val="00062874"/>
    <w:rsid w:val="00062AFD"/>
    <w:rsid w:val="00063E62"/>
    <w:rsid w:val="000650FA"/>
    <w:rsid w:val="0007077F"/>
    <w:rsid w:val="00071CF4"/>
    <w:rsid w:val="00073F20"/>
    <w:rsid w:val="00074BA9"/>
    <w:rsid w:val="00075F6A"/>
    <w:rsid w:val="00077D43"/>
    <w:rsid w:val="00082C85"/>
    <w:rsid w:val="0008654C"/>
    <w:rsid w:val="00086D4A"/>
    <w:rsid w:val="000904ED"/>
    <w:rsid w:val="00091545"/>
    <w:rsid w:val="0009185C"/>
    <w:rsid w:val="00093EA3"/>
    <w:rsid w:val="00097BC2"/>
    <w:rsid w:val="000A19CC"/>
    <w:rsid w:val="000A27A8"/>
    <w:rsid w:val="000A59C0"/>
    <w:rsid w:val="000B2356"/>
    <w:rsid w:val="000C711B"/>
    <w:rsid w:val="000D0B1C"/>
    <w:rsid w:val="000D1D15"/>
    <w:rsid w:val="000D237E"/>
    <w:rsid w:val="000D2431"/>
    <w:rsid w:val="000D6353"/>
    <w:rsid w:val="000E3954"/>
    <w:rsid w:val="000E3E52"/>
    <w:rsid w:val="000F0F9F"/>
    <w:rsid w:val="000F190A"/>
    <w:rsid w:val="000F3F43"/>
    <w:rsid w:val="000F58ED"/>
    <w:rsid w:val="00105C54"/>
    <w:rsid w:val="00113D5B"/>
    <w:rsid w:val="00113F80"/>
    <w:rsid w:val="00113F8F"/>
    <w:rsid w:val="00121616"/>
    <w:rsid w:val="001229DE"/>
    <w:rsid w:val="0012652F"/>
    <w:rsid w:val="00131182"/>
    <w:rsid w:val="001349DB"/>
    <w:rsid w:val="00134B86"/>
    <w:rsid w:val="00135AEB"/>
    <w:rsid w:val="00136E58"/>
    <w:rsid w:val="0014060A"/>
    <w:rsid w:val="00141072"/>
    <w:rsid w:val="0014314F"/>
    <w:rsid w:val="00144693"/>
    <w:rsid w:val="001547F9"/>
    <w:rsid w:val="001607D8"/>
    <w:rsid w:val="00161325"/>
    <w:rsid w:val="00162612"/>
    <w:rsid w:val="001635F3"/>
    <w:rsid w:val="00176BB8"/>
    <w:rsid w:val="00177292"/>
    <w:rsid w:val="00181F20"/>
    <w:rsid w:val="00184427"/>
    <w:rsid w:val="0018565A"/>
    <w:rsid w:val="001875B1"/>
    <w:rsid w:val="00191120"/>
    <w:rsid w:val="0019173E"/>
    <w:rsid w:val="001920BB"/>
    <w:rsid w:val="001921D0"/>
    <w:rsid w:val="001971F8"/>
    <w:rsid w:val="001A2DCA"/>
    <w:rsid w:val="001A4691"/>
    <w:rsid w:val="001B2A35"/>
    <w:rsid w:val="001B339A"/>
    <w:rsid w:val="001B60A6"/>
    <w:rsid w:val="001C650B"/>
    <w:rsid w:val="001C7203"/>
    <w:rsid w:val="001C72B5"/>
    <w:rsid w:val="001C77FB"/>
    <w:rsid w:val="001D1845"/>
    <w:rsid w:val="001D2E7A"/>
    <w:rsid w:val="001D3992"/>
    <w:rsid w:val="001D4A3E"/>
    <w:rsid w:val="001E211C"/>
    <w:rsid w:val="001E2813"/>
    <w:rsid w:val="001E3AEE"/>
    <w:rsid w:val="001E416D"/>
    <w:rsid w:val="001F437A"/>
    <w:rsid w:val="001F4EF8"/>
    <w:rsid w:val="001F5AB1"/>
    <w:rsid w:val="00201337"/>
    <w:rsid w:val="002022EA"/>
    <w:rsid w:val="00203754"/>
    <w:rsid w:val="002044E9"/>
    <w:rsid w:val="00205B17"/>
    <w:rsid w:val="00205D9B"/>
    <w:rsid w:val="00214033"/>
    <w:rsid w:val="00217108"/>
    <w:rsid w:val="002204DA"/>
    <w:rsid w:val="002231B8"/>
    <w:rsid w:val="0022371A"/>
    <w:rsid w:val="002264EB"/>
    <w:rsid w:val="00233153"/>
    <w:rsid w:val="00237785"/>
    <w:rsid w:val="002406D3"/>
    <w:rsid w:val="00251FB9"/>
    <w:rsid w:val="002520AD"/>
    <w:rsid w:val="00255FD9"/>
    <w:rsid w:val="0025660A"/>
    <w:rsid w:val="00256DA4"/>
    <w:rsid w:val="002573FC"/>
    <w:rsid w:val="00257DDB"/>
    <w:rsid w:val="00257DF8"/>
    <w:rsid w:val="00257E4A"/>
    <w:rsid w:val="0026038D"/>
    <w:rsid w:val="00263D78"/>
    <w:rsid w:val="00264EAE"/>
    <w:rsid w:val="00266F57"/>
    <w:rsid w:val="0026732C"/>
    <w:rsid w:val="002710B2"/>
    <w:rsid w:val="0027175D"/>
    <w:rsid w:val="00272569"/>
    <w:rsid w:val="002735DD"/>
    <w:rsid w:val="00274B97"/>
    <w:rsid w:val="00277F63"/>
    <w:rsid w:val="00281709"/>
    <w:rsid w:val="00285FB8"/>
    <w:rsid w:val="00291E41"/>
    <w:rsid w:val="002938C3"/>
    <w:rsid w:val="00296AE1"/>
    <w:rsid w:val="0029793F"/>
    <w:rsid w:val="00297E9F"/>
    <w:rsid w:val="002A1B42"/>
    <w:rsid w:val="002A1C42"/>
    <w:rsid w:val="002A3488"/>
    <w:rsid w:val="002A617C"/>
    <w:rsid w:val="002A71CF"/>
    <w:rsid w:val="002A7F64"/>
    <w:rsid w:val="002B3E9D"/>
    <w:rsid w:val="002C77F4"/>
    <w:rsid w:val="002D0869"/>
    <w:rsid w:val="002D0B64"/>
    <w:rsid w:val="002D390A"/>
    <w:rsid w:val="002D4889"/>
    <w:rsid w:val="002D78FE"/>
    <w:rsid w:val="002D7987"/>
    <w:rsid w:val="002E3F95"/>
    <w:rsid w:val="002E4221"/>
    <w:rsid w:val="002E4993"/>
    <w:rsid w:val="002E5BAC"/>
    <w:rsid w:val="002E6010"/>
    <w:rsid w:val="002E7635"/>
    <w:rsid w:val="002F265A"/>
    <w:rsid w:val="002F6A23"/>
    <w:rsid w:val="0030413F"/>
    <w:rsid w:val="00305072"/>
    <w:rsid w:val="00305EFE"/>
    <w:rsid w:val="00305FC0"/>
    <w:rsid w:val="00313AFA"/>
    <w:rsid w:val="00313B4B"/>
    <w:rsid w:val="00313D85"/>
    <w:rsid w:val="00315CE3"/>
    <w:rsid w:val="0031629B"/>
    <w:rsid w:val="00317F49"/>
    <w:rsid w:val="003204F9"/>
    <w:rsid w:val="00322C26"/>
    <w:rsid w:val="003251FE"/>
    <w:rsid w:val="00325259"/>
    <w:rsid w:val="003262C9"/>
    <w:rsid w:val="003274DB"/>
    <w:rsid w:val="003276DE"/>
    <w:rsid w:val="00327FBF"/>
    <w:rsid w:val="0033262B"/>
    <w:rsid w:val="00332A7B"/>
    <w:rsid w:val="003343E0"/>
    <w:rsid w:val="00335E40"/>
    <w:rsid w:val="00344408"/>
    <w:rsid w:val="00344EF0"/>
    <w:rsid w:val="00345E37"/>
    <w:rsid w:val="00347F3E"/>
    <w:rsid w:val="00350A92"/>
    <w:rsid w:val="00351036"/>
    <w:rsid w:val="003522A4"/>
    <w:rsid w:val="00356475"/>
    <w:rsid w:val="003621C3"/>
    <w:rsid w:val="0036382D"/>
    <w:rsid w:val="0037048D"/>
    <w:rsid w:val="00371211"/>
    <w:rsid w:val="00371BB5"/>
    <w:rsid w:val="003720F8"/>
    <w:rsid w:val="00380350"/>
    <w:rsid w:val="00380B4E"/>
    <w:rsid w:val="00380F88"/>
    <w:rsid w:val="003816E4"/>
    <w:rsid w:val="00381F7A"/>
    <w:rsid w:val="00382C28"/>
    <w:rsid w:val="00383F68"/>
    <w:rsid w:val="0038597C"/>
    <w:rsid w:val="0039131E"/>
    <w:rsid w:val="00392FB3"/>
    <w:rsid w:val="00396B63"/>
    <w:rsid w:val="003A04A6"/>
    <w:rsid w:val="003A450F"/>
    <w:rsid w:val="003A5F86"/>
    <w:rsid w:val="003A6A32"/>
    <w:rsid w:val="003A7759"/>
    <w:rsid w:val="003A78D1"/>
    <w:rsid w:val="003A7F6E"/>
    <w:rsid w:val="003B03EA"/>
    <w:rsid w:val="003B4B63"/>
    <w:rsid w:val="003B70EC"/>
    <w:rsid w:val="003B7559"/>
    <w:rsid w:val="003B76F0"/>
    <w:rsid w:val="003C138B"/>
    <w:rsid w:val="003C7C34"/>
    <w:rsid w:val="003D0F37"/>
    <w:rsid w:val="003D3B40"/>
    <w:rsid w:val="003D5150"/>
    <w:rsid w:val="003D5A19"/>
    <w:rsid w:val="003D7BFA"/>
    <w:rsid w:val="003E2348"/>
    <w:rsid w:val="003E3D13"/>
    <w:rsid w:val="003F1C3A"/>
    <w:rsid w:val="003F4DE4"/>
    <w:rsid w:val="003F61C7"/>
    <w:rsid w:val="004076C1"/>
    <w:rsid w:val="00414698"/>
    <w:rsid w:val="00415649"/>
    <w:rsid w:val="00424B7D"/>
    <w:rsid w:val="0042565E"/>
    <w:rsid w:val="0042634F"/>
    <w:rsid w:val="00432C05"/>
    <w:rsid w:val="00433C4E"/>
    <w:rsid w:val="00435202"/>
    <w:rsid w:val="00440379"/>
    <w:rsid w:val="00441393"/>
    <w:rsid w:val="00444816"/>
    <w:rsid w:val="00447CF0"/>
    <w:rsid w:val="00453D69"/>
    <w:rsid w:val="00455FBB"/>
    <w:rsid w:val="00456F10"/>
    <w:rsid w:val="00457E86"/>
    <w:rsid w:val="00462748"/>
    <w:rsid w:val="00463317"/>
    <w:rsid w:val="00463B48"/>
    <w:rsid w:val="0046463C"/>
    <w:rsid w:val="0046464D"/>
    <w:rsid w:val="00470ABA"/>
    <w:rsid w:val="00474746"/>
    <w:rsid w:val="00476942"/>
    <w:rsid w:val="004779E7"/>
    <w:rsid w:val="00477D62"/>
    <w:rsid w:val="00481C27"/>
    <w:rsid w:val="00484A69"/>
    <w:rsid w:val="004866E6"/>
    <w:rsid w:val="00486D7B"/>
    <w:rsid w:val="004871A2"/>
    <w:rsid w:val="004908B8"/>
    <w:rsid w:val="00490D05"/>
    <w:rsid w:val="00492A8D"/>
    <w:rsid w:val="00493B3C"/>
    <w:rsid w:val="004944C8"/>
    <w:rsid w:val="00495DDA"/>
    <w:rsid w:val="004A0EBF"/>
    <w:rsid w:val="004A3751"/>
    <w:rsid w:val="004A4068"/>
    <w:rsid w:val="004A4EC4"/>
    <w:rsid w:val="004A5501"/>
    <w:rsid w:val="004A7C45"/>
    <w:rsid w:val="004B744B"/>
    <w:rsid w:val="004C0194"/>
    <w:rsid w:val="004C0816"/>
    <w:rsid w:val="004C0E4B"/>
    <w:rsid w:val="004C3A82"/>
    <w:rsid w:val="004C52D6"/>
    <w:rsid w:val="004D7A42"/>
    <w:rsid w:val="004E0BBB"/>
    <w:rsid w:val="004E1D57"/>
    <w:rsid w:val="004E2F16"/>
    <w:rsid w:val="004F2AA4"/>
    <w:rsid w:val="004F419E"/>
    <w:rsid w:val="004F5930"/>
    <w:rsid w:val="004F6196"/>
    <w:rsid w:val="00503044"/>
    <w:rsid w:val="00523666"/>
    <w:rsid w:val="00525922"/>
    <w:rsid w:val="00526234"/>
    <w:rsid w:val="00534F34"/>
    <w:rsid w:val="0053692E"/>
    <w:rsid w:val="00537246"/>
    <w:rsid w:val="005378A6"/>
    <w:rsid w:val="00540D36"/>
    <w:rsid w:val="00541ED1"/>
    <w:rsid w:val="00544A04"/>
    <w:rsid w:val="00547837"/>
    <w:rsid w:val="00557434"/>
    <w:rsid w:val="00561CDD"/>
    <w:rsid w:val="00563157"/>
    <w:rsid w:val="00570C0D"/>
    <w:rsid w:val="005721B1"/>
    <w:rsid w:val="00575D87"/>
    <w:rsid w:val="005805D2"/>
    <w:rsid w:val="00581239"/>
    <w:rsid w:val="00586C48"/>
    <w:rsid w:val="00591775"/>
    <w:rsid w:val="00595415"/>
    <w:rsid w:val="0059616F"/>
    <w:rsid w:val="00597652"/>
    <w:rsid w:val="00597B9E"/>
    <w:rsid w:val="005A0703"/>
    <w:rsid w:val="005A080B"/>
    <w:rsid w:val="005A177E"/>
    <w:rsid w:val="005B12A5"/>
    <w:rsid w:val="005B5600"/>
    <w:rsid w:val="005B6E8E"/>
    <w:rsid w:val="005C161A"/>
    <w:rsid w:val="005C1BCB"/>
    <w:rsid w:val="005C2312"/>
    <w:rsid w:val="005C4735"/>
    <w:rsid w:val="005C5C63"/>
    <w:rsid w:val="005C6A07"/>
    <w:rsid w:val="005D03E9"/>
    <w:rsid w:val="005D1E8A"/>
    <w:rsid w:val="005D304B"/>
    <w:rsid w:val="005D3132"/>
    <w:rsid w:val="005D6E5D"/>
    <w:rsid w:val="005E091A"/>
    <w:rsid w:val="005E11CD"/>
    <w:rsid w:val="005E171B"/>
    <w:rsid w:val="005E2C68"/>
    <w:rsid w:val="005E3989"/>
    <w:rsid w:val="005E4659"/>
    <w:rsid w:val="005E657A"/>
    <w:rsid w:val="005E7063"/>
    <w:rsid w:val="005F12E9"/>
    <w:rsid w:val="005F1386"/>
    <w:rsid w:val="005F17C2"/>
    <w:rsid w:val="005F1A25"/>
    <w:rsid w:val="005F5ED5"/>
    <w:rsid w:val="00600C2B"/>
    <w:rsid w:val="00601721"/>
    <w:rsid w:val="0060627A"/>
    <w:rsid w:val="00612005"/>
    <w:rsid w:val="006127AC"/>
    <w:rsid w:val="00622B4C"/>
    <w:rsid w:val="00622C26"/>
    <w:rsid w:val="00623B24"/>
    <w:rsid w:val="00630D60"/>
    <w:rsid w:val="00633B6C"/>
    <w:rsid w:val="00634A78"/>
    <w:rsid w:val="00635273"/>
    <w:rsid w:val="00641794"/>
    <w:rsid w:val="00642025"/>
    <w:rsid w:val="00646AFD"/>
    <w:rsid w:val="00646E87"/>
    <w:rsid w:val="0065107F"/>
    <w:rsid w:val="00652A3B"/>
    <w:rsid w:val="00660E11"/>
    <w:rsid w:val="00661946"/>
    <w:rsid w:val="00664D43"/>
    <w:rsid w:val="00666061"/>
    <w:rsid w:val="00667424"/>
    <w:rsid w:val="00667472"/>
    <w:rsid w:val="00667792"/>
    <w:rsid w:val="00667987"/>
    <w:rsid w:val="00671677"/>
    <w:rsid w:val="006744D8"/>
    <w:rsid w:val="006750F2"/>
    <w:rsid w:val="006752D6"/>
    <w:rsid w:val="00675E02"/>
    <w:rsid w:val="00684247"/>
    <w:rsid w:val="0068553C"/>
    <w:rsid w:val="00685F34"/>
    <w:rsid w:val="006864D0"/>
    <w:rsid w:val="00692158"/>
    <w:rsid w:val="00692476"/>
    <w:rsid w:val="00693B1F"/>
    <w:rsid w:val="00695656"/>
    <w:rsid w:val="006975A8"/>
    <w:rsid w:val="006A1012"/>
    <w:rsid w:val="006A4F17"/>
    <w:rsid w:val="006A5196"/>
    <w:rsid w:val="006A62F5"/>
    <w:rsid w:val="006B4FB8"/>
    <w:rsid w:val="006B55B2"/>
    <w:rsid w:val="006C1376"/>
    <w:rsid w:val="006C48F9"/>
    <w:rsid w:val="006C5989"/>
    <w:rsid w:val="006D155A"/>
    <w:rsid w:val="006D7E4F"/>
    <w:rsid w:val="006E0E7D"/>
    <w:rsid w:val="006E10BF"/>
    <w:rsid w:val="006F1C14"/>
    <w:rsid w:val="006F3AF9"/>
    <w:rsid w:val="006F3B62"/>
    <w:rsid w:val="00703A6A"/>
    <w:rsid w:val="007056E6"/>
    <w:rsid w:val="00706563"/>
    <w:rsid w:val="00707FCB"/>
    <w:rsid w:val="00717E67"/>
    <w:rsid w:val="00722236"/>
    <w:rsid w:val="00723EAB"/>
    <w:rsid w:val="00724583"/>
    <w:rsid w:val="00725CCA"/>
    <w:rsid w:val="0072737A"/>
    <w:rsid w:val="007311E7"/>
    <w:rsid w:val="00731DEE"/>
    <w:rsid w:val="00732C0B"/>
    <w:rsid w:val="00732EEA"/>
    <w:rsid w:val="00734AD1"/>
    <w:rsid w:val="00734BC6"/>
    <w:rsid w:val="00745397"/>
    <w:rsid w:val="00747D98"/>
    <w:rsid w:val="007541D3"/>
    <w:rsid w:val="00754777"/>
    <w:rsid w:val="00755F18"/>
    <w:rsid w:val="007577D7"/>
    <w:rsid w:val="00757E4D"/>
    <w:rsid w:val="00760004"/>
    <w:rsid w:val="0076156C"/>
    <w:rsid w:val="00767CA5"/>
    <w:rsid w:val="007715E8"/>
    <w:rsid w:val="00776004"/>
    <w:rsid w:val="00777956"/>
    <w:rsid w:val="00783520"/>
    <w:rsid w:val="007846EF"/>
    <w:rsid w:val="0078486B"/>
    <w:rsid w:val="00785A39"/>
    <w:rsid w:val="00787D8A"/>
    <w:rsid w:val="00790277"/>
    <w:rsid w:val="00791EBC"/>
    <w:rsid w:val="00792BC1"/>
    <w:rsid w:val="00793577"/>
    <w:rsid w:val="00795637"/>
    <w:rsid w:val="007A446A"/>
    <w:rsid w:val="007A53A6"/>
    <w:rsid w:val="007A6159"/>
    <w:rsid w:val="007B27E9"/>
    <w:rsid w:val="007B2C5B"/>
    <w:rsid w:val="007B2D11"/>
    <w:rsid w:val="007B5470"/>
    <w:rsid w:val="007B6700"/>
    <w:rsid w:val="007B6A93"/>
    <w:rsid w:val="007B7BEC"/>
    <w:rsid w:val="007C10F0"/>
    <w:rsid w:val="007C5014"/>
    <w:rsid w:val="007D01CD"/>
    <w:rsid w:val="007D1805"/>
    <w:rsid w:val="007D2107"/>
    <w:rsid w:val="007D3904"/>
    <w:rsid w:val="007D3A42"/>
    <w:rsid w:val="007D5895"/>
    <w:rsid w:val="007D6D4C"/>
    <w:rsid w:val="007D6EEC"/>
    <w:rsid w:val="007D77AB"/>
    <w:rsid w:val="007E28D0"/>
    <w:rsid w:val="007E30DF"/>
    <w:rsid w:val="007E4AFB"/>
    <w:rsid w:val="007E63B0"/>
    <w:rsid w:val="007F2C43"/>
    <w:rsid w:val="007F7544"/>
    <w:rsid w:val="007F7616"/>
    <w:rsid w:val="00800995"/>
    <w:rsid w:val="00803F2F"/>
    <w:rsid w:val="00804736"/>
    <w:rsid w:val="0081117E"/>
    <w:rsid w:val="00813E95"/>
    <w:rsid w:val="00816F79"/>
    <w:rsid w:val="008172F8"/>
    <w:rsid w:val="008326B2"/>
    <w:rsid w:val="00834150"/>
    <w:rsid w:val="008357F2"/>
    <w:rsid w:val="0084098D"/>
    <w:rsid w:val="008416E0"/>
    <w:rsid w:val="00846831"/>
    <w:rsid w:val="008479A8"/>
    <w:rsid w:val="00847B32"/>
    <w:rsid w:val="00850C79"/>
    <w:rsid w:val="008519E0"/>
    <w:rsid w:val="00853781"/>
    <w:rsid w:val="00853792"/>
    <w:rsid w:val="008539E1"/>
    <w:rsid w:val="00854BCE"/>
    <w:rsid w:val="00857C7D"/>
    <w:rsid w:val="008622F6"/>
    <w:rsid w:val="008624E0"/>
    <w:rsid w:val="00862F50"/>
    <w:rsid w:val="0086372F"/>
    <w:rsid w:val="00865532"/>
    <w:rsid w:val="00865698"/>
    <w:rsid w:val="00867686"/>
    <w:rsid w:val="008737D3"/>
    <w:rsid w:val="008747E0"/>
    <w:rsid w:val="00876841"/>
    <w:rsid w:val="008811DE"/>
    <w:rsid w:val="00882B3C"/>
    <w:rsid w:val="008866C1"/>
    <w:rsid w:val="00886C21"/>
    <w:rsid w:val="0088783D"/>
    <w:rsid w:val="00895098"/>
    <w:rsid w:val="008972C3"/>
    <w:rsid w:val="00897BED"/>
    <w:rsid w:val="008A1C74"/>
    <w:rsid w:val="008A28D9"/>
    <w:rsid w:val="008A30BA"/>
    <w:rsid w:val="008A3567"/>
    <w:rsid w:val="008A4A39"/>
    <w:rsid w:val="008A52DC"/>
    <w:rsid w:val="008A5435"/>
    <w:rsid w:val="008B62E0"/>
    <w:rsid w:val="008B7E60"/>
    <w:rsid w:val="008C317E"/>
    <w:rsid w:val="008C33B5"/>
    <w:rsid w:val="008C3A72"/>
    <w:rsid w:val="008C5FFE"/>
    <w:rsid w:val="008C6802"/>
    <w:rsid w:val="008C6969"/>
    <w:rsid w:val="008D0347"/>
    <w:rsid w:val="008D45D2"/>
    <w:rsid w:val="008D5CCD"/>
    <w:rsid w:val="008E1285"/>
    <w:rsid w:val="008E1F69"/>
    <w:rsid w:val="008E76B1"/>
    <w:rsid w:val="008F2660"/>
    <w:rsid w:val="008F38BB"/>
    <w:rsid w:val="008F3A3D"/>
    <w:rsid w:val="008F57D8"/>
    <w:rsid w:val="008F65EF"/>
    <w:rsid w:val="00901AF1"/>
    <w:rsid w:val="00902834"/>
    <w:rsid w:val="00902FD3"/>
    <w:rsid w:val="009064CA"/>
    <w:rsid w:val="009071AE"/>
    <w:rsid w:val="00913056"/>
    <w:rsid w:val="00914E26"/>
    <w:rsid w:val="0091590F"/>
    <w:rsid w:val="00916F19"/>
    <w:rsid w:val="0091769D"/>
    <w:rsid w:val="0092049D"/>
    <w:rsid w:val="009217F2"/>
    <w:rsid w:val="00923B4D"/>
    <w:rsid w:val="00924042"/>
    <w:rsid w:val="00924827"/>
    <w:rsid w:val="00924BD4"/>
    <w:rsid w:val="00924FD1"/>
    <w:rsid w:val="0092540C"/>
    <w:rsid w:val="009259EE"/>
    <w:rsid w:val="00925E0F"/>
    <w:rsid w:val="00931A57"/>
    <w:rsid w:val="00933EE0"/>
    <w:rsid w:val="0093492E"/>
    <w:rsid w:val="009414E6"/>
    <w:rsid w:val="00950412"/>
    <w:rsid w:val="0095450F"/>
    <w:rsid w:val="00956901"/>
    <w:rsid w:val="00962EC1"/>
    <w:rsid w:val="00964181"/>
    <w:rsid w:val="009653F1"/>
    <w:rsid w:val="00971591"/>
    <w:rsid w:val="00974564"/>
    <w:rsid w:val="00974E99"/>
    <w:rsid w:val="009764FA"/>
    <w:rsid w:val="00980192"/>
    <w:rsid w:val="00980799"/>
    <w:rsid w:val="00981A35"/>
    <w:rsid w:val="009825AB"/>
    <w:rsid w:val="00982A22"/>
    <w:rsid w:val="009830CC"/>
    <w:rsid w:val="009857ED"/>
    <w:rsid w:val="00992FDD"/>
    <w:rsid w:val="00994D97"/>
    <w:rsid w:val="00996E53"/>
    <w:rsid w:val="00997074"/>
    <w:rsid w:val="0099717E"/>
    <w:rsid w:val="0099752C"/>
    <w:rsid w:val="009A07B7"/>
    <w:rsid w:val="009A4B1A"/>
    <w:rsid w:val="009A6240"/>
    <w:rsid w:val="009A73D1"/>
    <w:rsid w:val="009B1545"/>
    <w:rsid w:val="009B2DFF"/>
    <w:rsid w:val="009B372E"/>
    <w:rsid w:val="009B5023"/>
    <w:rsid w:val="009B785E"/>
    <w:rsid w:val="009C0F64"/>
    <w:rsid w:val="009C1A73"/>
    <w:rsid w:val="009C26F8"/>
    <w:rsid w:val="009C387B"/>
    <w:rsid w:val="009C609E"/>
    <w:rsid w:val="009C680F"/>
    <w:rsid w:val="009D190F"/>
    <w:rsid w:val="009D25B8"/>
    <w:rsid w:val="009D26AB"/>
    <w:rsid w:val="009D2739"/>
    <w:rsid w:val="009D6B98"/>
    <w:rsid w:val="009D741C"/>
    <w:rsid w:val="009E16EC"/>
    <w:rsid w:val="009E433C"/>
    <w:rsid w:val="009E4A4D"/>
    <w:rsid w:val="009E6578"/>
    <w:rsid w:val="009F081F"/>
    <w:rsid w:val="009F193C"/>
    <w:rsid w:val="009F1ADE"/>
    <w:rsid w:val="009F3EFE"/>
    <w:rsid w:val="009F444E"/>
    <w:rsid w:val="009F75C1"/>
    <w:rsid w:val="00A00224"/>
    <w:rsid w:val="00A06A0E"/>
    <w:rsid w:val="00A06A3D"/>
    <w:rsid w:val="00A10EBA"/>
    <w:rsid w:val="00A13E56"/>
    <w:rsid w:val="00A179F2"/>
    <w:rsid w:val="00A227BF"/>
    <w:rsid w:val="00A24838"/>
    <w:rsid w:val="00A2743E"/>
    <w:rsid w:val="00A3074A"/>
    <w:rsid w:val="00A30C33"/>
    <w:rsid w:val="00A35DB8"/>
    <w:rsid w:val="00A36159"/>
    <w:rsid w:val="00A4308C"/>
    <w:rsid w:val="00A44836"/>
    <w:rsid w:val="00A524B5"/>
    <w:rsid w:val="00A549B3"/>
    <w:rsid w:val="00A56184"/>
    <w:rsid w:val="00A619CB"/>
    <w:rsid w:val="00A67954"/>
    <w:rsid w:val="00A700FF"/>
    <w:rsid w:val="00A72214"/>
    <w:rsid w:val="00A72ED7"/>
    <w:rsid w:val="00A8083F"/>
    <w:rsid w:val="00A8234B"/>
    <w:rsid w:val="00A8688A"/>
    <w:rsid w:val="00A90D86"/>
    <w:rsid w:val="00A91DBA"/>
    <w:rsid w:val="00A924CE"/>
    <w:rsid w:val="00A96296"/>
    <w:rsid w:val="00A97900"/>
    <w:rsid w:val="00AA1B91"/>
    <w:rsid w:val="00AA1D7A"/>
    <w:rsid w:val="00AA3E01"/>
    <w:rsid w:val="00AA3F0F"/>
    <w:rsid w:val="00AA76D0"/>
    <w:rsid w:val="00AB0BFA"/>
    <w:rsid w:val="00AB11EC"/>
    <w:rsid w:val="00AB76B7"/>
    <w:rsid w:val="00AC33A2"/>
    <w:rsid w:val="00AD38F7"/>
    <w:rsid w:val="00AD69F8"/>
    <w:rsid w:val="00AE196F"/>
    <w:rsid w:val="00AE65F1"/>
    <w:rsid w:val="00AE6BB4"/>
    <w:rsid w:val="00AE6C02"/>
    <w:rsid w:val="00AE6C88"/>
    <w:rsid w:val="00AE74AD"/>
    <w:rsid w:val="00AF159C"/>
    <w:rsid w:val="00AF5E1F"/>
    <w:rsid w:val="00B01873"/>
    <w:rsid w:val="00B074AB"/>
    <w:rsid w:val="00B07717"/>
    <w:rsid w:val="00B129C5"/>
    <w:rsid w:val="00B14C55"/>
    <w:rsid w:val="00B16334"/>
    <w:rsid w:val="00B17253"/>
    <w:rsid w:val="00B250D6"/>
    <w:rsid w:val="00B2583D"/>
    <w:rsid w:val="00B31472"/>
    <w:rsid w:val="00B31A41"/>
    <w:rsid w:val="00B324D1"/>
    <w:rsid w:val="00B40199"/>
    <w:rsid w:val="00B41EFF"/>
    <w:rsid w:val="00B437CE"/>
    <w:rsid w:val="00B46892"/>
    <w:rsid w:val="00B502FF"/>
    <w:rsid w:val="00B503EF"/>
    <w:rsid w:val="00B50B90"/>
    <w:rsid w:val="00B50E28"/>
    <w:rsid w:val="00B5160F"/>
    <w:rsid w:val="00B51C25"/>
    <w:rsid w:val="00B55ACF"/>
    <w:rsid w:val="00B6066D"/>
    <w:rsid w:val="00B643DF"/>
    <w:rsid w:val="00B65300"/>
    <w:rsid w:val="00B657C4"/>
    <w:rsid w:val="00B658B7"/>
    <w:rsid w:val="00B67422"/>
    <w:rsid w:val="00B70BD4"/>
    <w:rsid w:val="00B70D89"/>
    <w:rsid w:val="00B710BE"/>
    <w:rsid w:val="00B712CA"/>
    <w:rsid w:val="00B73463"/>
    <w:rsid w:val="00B739E8"/>
    <w:rsid w:val="00B73E8B"/>
    <w:rsid w:val="00B76221"/>
    <w:rsid w:val="00B80FAE"/>
    <w:rsid w:val="00B828F2"/>
    <w:rsid w:val="00B83DA2"/>
    <w:rsid w:val="00B847E6"/>
    <w:rsid w:val="00B87290"/>
    <w:rsid w:val="00B90123"/>
    <w:rsid w:val="00B9016D"/>
    <w:rsid w:val="00B921A6"/>
    <w:rsid w:val="00BA0F98"/>
    <w:rsid w:val="00BA1083"/>
    <w:rsid w:val="00BA1517"/>
    <w:rsid w:val="00BA4E39"/>
    <w:rsid w:val="00BA67FD"/>
    <w:rsid w:val="00BA7C48"/>
    <w:rsid w:val="00BB38F9"/>
    <w:rsid w:val="00BB497A"/>
    <w:rsid w:val="00BC01B1"/>
    <w:rsid w:val="00BC251F"/>
    <w:rsid w:val="00BC27F6"/>
    <w:rsid w:val="00BC39F4"/>
    <w:rsid w:val="00BD150C"/>
    <w:rsid w:val="00BD1587"/>
    <w:rsid w:val="00BD2BC3"/>
    <w:rsid w:val="00BD3AAD"/>
    <w:rsid w:val="00BD6A20"/>
    <w:rsid w:val="00BD76BA"/>
    <w:rsid w:val="00BD7EE1"/>
    <w:rsid w:val="00BE5568"/>
    <w:rsid w:val="00BE5764"/>
    <w:rsid w:val="00BE64AA"/>
    <w:rsid w:val="00BF0891"/>
    <w:rsid w:val="00BF1358"/>
    <w:rsid w:val="00BF3BDF"/>
    <w:rsid w:val="00BF442F"/>
    <w:rsid w:val="00BF66B7"/>
    <w:rsid w:val="00C0106D"/>
    <w:rsid w:val="00C070F5"/>
    <w:rsid w:val="00C076FD"/>
    <w:rsid w:val="00C1221E"/>
    <w:rsid w:val="00C133BE"/>
    <w:rsid w:val="00C137B3"/>
    <w:rsid w:val="00C1400A"/>
    <w:rsid w:val="00C203D9"/>
    <w:rsid w:val="00C20EB6"/>
    <w:rsid w:val="00C222B4"/>
    <w:rsid w:val="00C25765"/>
    <w:rsid w:val="00C262E4"/>
    <w:rsid w:val="00C30840"/>
    <w:rsid w:val="00C32A3D"/>
    <w:rsid w:val="00C33926"/>
    <w:rsid w:val="00C33E20"/>
    <w:rsid w:val="00C35CF6"/>
    <w:rsid w:val="00C3725B"/>
    <w:rsid w:val="00C374E3"/>
    <w:rsid w:val="00C42C69"/>
    <w:rsid w:val="00C437C7"/>
    <w:rsid w:val="00C473B5"/>
    <w:rsid w:val="00C522BE"/>
    <w:rsid w:val="00C52413"/>
    <w:rsid w:val="00C533EC"/>
    <w:rsid w:val="00C5470E"/>
    <w:rsid w:val="00C55EFB"/>
    <w:rsid w:val="00C56585"/>
    <w:rsid w:val="00C56B3F"/>
    <w:rsid w:val="00C62997"/>
    <w:rsid w:val="00C65492"/>
    <w:rsid w:val="00C65C4C"/>
    <w:rsid w:val="00C66445"/>
    <w:rsid w:val="00C67C67"/>
    <w:rsid w:val="00C7022C"/>
    <w:rsid w:val="00C71032"/>
    <w:rsid w:val="00C716E5"/>
    <w:rsid w:val="00C7437A"/>
    <w:rsid w:val="00C74750"/>
    <w:rsid w:val="00C74753"/>
    <w:rsid w:val="00C773D9"/>
    <w:rsid w:val="00C80307"/>
    <w:rsid w:val="00C80ACE"/>
    <w:rsid w:val="00C81162"/>
    <w:rsid w:val="00C8263F"/>
    <w:rsid w:val="00C82EC7"/>
    <w:rsid w:val="00C83258"/>
    <w:rsid w:val="00C83666"/>
    <w:rsid w:val="00C843AC"/>
    <w:rsid w:val="00C870B5"/>
    <w:rsid w:val="00C907DF"/>
    <w:rsid w:val="00C91630"/>
    <w:rsid w:val="00C9558A"/>
    <w:rsid w:val="00C966EB"/>
    <w:rsid w:val="00CA04B1"/>
    <w:rsid w:val="00CA0AEB"/>
    <w:rsid w:val="00CA2DFC"/>
    <w:rsid w:val="00CA4EC9"/>
    <w:rsid w:val="00CB03D4"/>
    <w:rsid w:val="00CB0617"/>
    <w:rsid w:val="00CB137B"/>
    <w:rsid w:val="00CB59F3"/>
    <w:rsid w:val="00CC35EF"/>
    <w:rsid w:val="00CC4CB9"/>
    <w:rsid w:val="00CC5048"/>
    <w:rsid w:val="00CC6246"/>
    <w:rsid w:val="00CE0649"/>
    <w:rsid w:val="00CE1CB0"/>
    <w:rsid w:val="00CE5E46"/>
    <w:rsid w:val="00CF1557"/>
    <w:rsid w:val="00CF416D"/>
    <w:rsid w:val="00CF49CC"/>
    <w:rsid w:val="00CF7CFF"/>
    <w:rsid w:val="00D000A0"/>
    <w:rsid w:val="00D04F0B"/>
    <w:rsid w:val="00D1207D"/>
    <w:rsid w:val="00D1400A"/>
    <w:rsid w:val="00D1463A"/>
    <w:rsid w:val="00D16D46"/>
    <w:rsid w:val="00D16EF6"/>
    <w:rsid w:val="00D201EF"/>
    <w:rsid w:val="00D20ED3"/>
    <w:rsid w:val="00D225AC"/>
    <w:rsid w:val="00D252C9"/>
    <w:rsid w:val="00D252DA"/>
    <w:rsid w:val="00D270FA"/>
    <w:rsid w:val="00D317BD"/>
    <w:rsid w:val="00D32DDF"/>
    <w:rsid w:val="00D36206"/>
    <w:rsid w:val="00D3700C"/>
    <w:rsid w:val="00D41940"/>
    <w:rsid w:val="00D42B36"/>
    <w:rsid w:val="00D46EF5"/>
    <w:rsid w:val="00D55C49"/>
    <w:rsid w:val="00D603BF"/>
    <w:rsid w:val="00D62D53"/>
    <w:rsid w:val="00D638E0"/>
    <w:rsid w:val="00D653B1"/>
    <w:rsid w:val="00D70729"/>
    <w:rsid w:val="00D71A68"/>
    <w:rsid w:val="00D7349A"/>
    <w:rsid w:val="00D735DF"/>
    <w:rsid w:val="00D736AB"/>
    <w:rsid w:val="00D74AE1"/>
    <w:rsid w:val="00D751F8"/>
    <w:rsid w:val="00D75D42"/>
    <w:rsid w:val="00D80B20"/>
    <w:rsid w:val="00D80C47"/>
    <w:rsid w:val="00D865A8"/>
    <w:rsid w:val="00D9012A"/>
    <w:rsid w:val="00D92C2D"/>
    <w:rsid w:val="00D9361E"/>
    <w:rsid w:val="00D94F38"/>
    <w:rsid w:val="00DA17CD"/>
    <w:rsid w:val="00DA1E31"/>
    <w:rsid w:val="00DA49ED"/>
    <w:rsid w:val="00DA5537"/>
    <w:rsid w:val="00DA5781"/>
    <w:rsid w:val="00DA646B"/>
    <w:rsid w:val="00DB230E"/>
    <w:rsid w:val="00DB25B3"/>
    <w:rsid w:val="00DB7504"/>
    <w:rsid w:val="00DC1C10"/>
    <w:rsid w:val="00DC6F92"/>
    <w:rsid w:val="00DD26EE"/>
    <w:rsid w:val="00DD60F2"/>
    <w:rsid w:val="00DD6AB7"/>
    <w:rsid w:val="00DE0893"/>
    <w:rsid w:val="00DE2814"/>
    <w:rsid w:val="00DE6796"/>
    <w:rsid w:val="00DF1517"/>
    <w:rsid w:val="00DF41B2"/>
    <w:rsid w:val="00DF76E9"/>
    <w:rsid w:val="00E01272"/>
    <w:rsid w:val="00E03067"/>
    <w:rsid w:val="00E03846"/>
    <w:rsid w:val="00E03A07"/>
    <w:rsid w:val="00E04B31"/>
    <w:rsid w:val="00E10BDB"/>
    <w:rsid w:val="00E1323B"/>
    <w:rsid w:val="00E16EB4"/>
    <w:rsid w:val="00E20A7D"/>
    <w:rsid w:val="00E218DB"/>
    <w:rsid w:val="00E21A27"/>
    <w:rsid w:val="00E26846"/>
    <w:rsid w:val="00E276FE"/>
    <w:rsid w:val="00E27A2F"/>
    <w:rsid w:val="00E30A98"/>
    <w:rsid w:val="00E3722A"/>
    <w:rsid w:val="00E4190F"/>
    <w:rsid w:val="00E42A94"/>
    <w:rsid w:val="00E458BF"/>
    <w:rsid w:val="00E46C38"/>
    <w:rsid w:val="00E47285"/>
    <w:rsid w:val="00E509F2"/>
    <w:rsid w:val="00E54AD5"/>
    <w:rsid w:val="00E54BFB"/>
    <w:rsid w:val="00E54CD7"/>
    <w:rsid w:val="00E5552D"/>
    <w:rsid w:val="00E565D7"/>
    <w:rsid w:val="00E618B9"/>
    <w:rsid w:val="00E6259D"/>
    <w:rsid w:val="00E66055"/>
    <w:rsid w:val="00E706E7"/>
    <w:rsid w:val="00E70D5E"/>
    <w:rsid w:val="00E77587"/>
    <w:rsid w:val="00E80CAE"/>
    <w:rsid w:val="00E818AD"/>
    <w:rsid w:val="00E82C93"/>
    <w:rsid w:val="00E84229"/>
    <w:rsid w:val="00E84965"/>
    <w:rsid w:val="00E90BFF"/>
    <w:rsid w:val="00E90E4E"/>
    <w:rsid w:val="00E93544"/>
    <w:rsid w:val="00E9391E"/>
    <w:rsid w:val="00EA1052"/>
    <w:rsid w:val="00EA130F"/>
    <w:rsid w:val="00EA218F"/>
    <w:rsid w:val="00EA4B80"/>
    <w:rsid w:val="00EA4F29"/>
    <w:rsid w:val="00EA5B27"/>
    <w:rsid w:val="00EA5F83"/>
    <w:rsid w:val="00EA6F9D"/>
    <w:rsid w:val="00EB1F1A"/>
    <w:rsid w:val="00EB2273"/>
    <w:rsid w:val="00EB6F3C"/>
    <w:rsid w:val="00EC0CF9"/>
    <w:rsid w:val="00EC1E2C"/>
    <w:rsid w:val="00EC254E"/>
    <w:rsid w:val="00EC2B9A"/>
    <w:rsid w:val="00EC3723"/>
    <w:rsid w:val="00EC568A"/>
    <w:rsid w:val="00EC6CCD"/>
    <w:rsid w:val="00EC793E"/>
    <w:rsid w:val="00EC7C87"/>
    <w:rsid w:val="00ED030E"/>
    <w:rsid w:val="00ED2648"/>
    <w:rsid w:val="00ED2672"/>
    <w:rsid w:val="00ED2A8D"/>
    <w:rsid w:val="00ED4450"/>
    <w:rsid w:val="00ED6FF5"/>
    <w:rsid w:val="00EE4700"/>
    <w:rsid w:val="00EE54CB"/>
    <w:rsid w:val="00EE6424"/>
    <w:rsid w:val="00EE7EF3"/>
    <w:rsid w:val="00EF1936"/>
    <w:rsid w:val="00EF1C54"/>
    <w:rsid w:val="00EF2CFC"/>
    <w:rsid w:val="00EF404B"/>
    <w:rsid w:val="00F00376"/>
    <w:rsid w:val="00F01F0C"/>
    <w:rsid w:val="00F02A5A"/>
    <w:rsid w:val="00F1078D"/>
    <w:rsid w:val="00F11368"/>
    <w:rsid w:val="00F11764"/>
    <w:rsid w:val="00F13331"/>
    <w:rsid w:val="00F157E2"/>
    <w:rsid w:val="00F16C7D"/>
    <w:rsid w:val="00F228AE"/>
    <w:rsid w:val="00F24E91"/>
    <w:rsid w:val="00F252BC"/>
    <w:rsid w:val="00F259E2"/>
    <w:rsid w:val="00F364D8"/>
    <w:rsid w:val="00F36508"/>
    <w:rsid w:val="00F40DC3"/>
    <w:rsid w:val="00F40EB6"/>
    <w:rsid w:val="00F41F0B"/>
    <w:rsid w:val="00F43EA1"/>
    <w:rsid w:val="00F50222"/>
    <w:rsid w:val="00F527AC"/>
    <w:rsid w:val="00F541D1"/>
    <w:rsid w:val="00F5503F"/>
    <w:rsid w:val="00F55AD7"/>
    <w:rsid w:val="00F568F0"/>
    <w:rsid w:val="00F5795F"/>
    <w:rsid w:val="00F61D83"/>
    <w:rsid w:val="00F633E1"/>
    <w:rsid w:val="00F65371"/>
    <w:rsid w:val="00F65DD1"/>
    <w:rsid w:val="00F7012A"/>
    <w:rsid w:val="00F707B3"/>
    <w:rsid w:val="00F71135"/>
    <w:rsid w:val="00F730DC"/>
    <w:rsid w:val="00F74309"/>
    <w:rsid w:val="00F82C35"/>
    <w:rsid w:val="00F90461"/>
    <w:rsid w:val="00FA370D"/>
    <w:rsid w:val="00FA5F89"/>
    <w:rsid w:val="00FA649A"/>
    <w:rsid w:val="00FA66F1"/>
    <w:rsid w:val="00FA76AA"/>
    <w:rsid w:val="00FB0CE8"/>
    <w:rsid w:val="00FB4D60"/>
    <w:rsid w:val="00FB5647"/>
    <w:rsid w:val="00FB719F"/>
    <w:rsid w:val="00FC1215"/>
    <w:rsid w:val="00FC378B"/>
    <w:rsid w:val="00FC3977"/>
    <w:rsid w:val="00FC6C04"/>
    <w:rsid w:val="00FD2566"/>
    <w:rsid w:val="00FD2F16"/>
    <w:rsid w:val="00FD6065"/>
    <w:rsid w:val="00FE1D34"/>
    <w:rsid w:val="00FE244F"/>
    <w:rsid w:val="00FE2A6F"/>
    <w:rsid w:val="00FF1307"/>
    <w:rsid w:val="00FF1750"/>
    <w:rsid w:val="00FF2C98"/>
    <w:rsid w:val="00FF2CE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52DCBEB2-079A-48B8-BD7E-37D0FFBD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qFormat="1"/>
    <w:lsdException w:name="List 3" w:semiHidden="1" w:unhideWhenUsed="1"/>
    <w:lsdException w:name="List 4" w:semiHidden="1" w:qFormat="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7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CC4CB9"/>
    <w:pPr>
      <w:keepNext/>
      <w:keepLines/>
      <w:numPr>
        <w:ilvl w:val="1"/>
        <w:numId w:val="15"/>
      </w:numPr>
      <w:tabs>
        <w:tab w:val="clear" w:pos="426"/>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aliases w:val="Cell Body"/>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CC4CB9"/>
    <w:rPr>
      <w:rFonts w:asciiTheme="majorHAnsi" w:eastAsiaTheme="majorEastAsia" w:hAnsiTheme="majorHAnsi" w:cstheme="majorBidi"/>
      <w:b/>
      <w:bCs/>
      <w:caps/>
      <w:color w:val="407EC9"/>
      <w:sz w:val="24"/>
      <w:szCs w:val="24"/>
      <w:lang w:val="en-GB"/>
    </w:rPr>
  </w:style>
  <w:style w:type="character" w:customStyle="1" w:styleId="Heading3Char">
    <w:name w:val="Heading 3 Char"/>
    <w:aliases w:val="Cell Body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autoRedefine/>
    <w:uiPriority w:val="34"/>
    <w:qFormat/>
    <w:rsid w:val="00B828F2"/>
    <w:pPr>
      <w:numPr>
        <w:numId w:val="32"/>
      </w:numPr>
      <w:spacing w:line="240" w:lineRule="auto"/>
      <w:ind w:left="357" w:right="-79" w:hanging="357"/>
    </w:pPr>
    <w:rPr>
      <w:rFonts w:ascii="Arial" w:eastAsia="Times New Roman" w:hAnsi="Arial" w:cs="Calibri"/>
      <w:spacing w:val="-8"/>
      <w:sz w:val="20"/>
      <w:lang w:val="en-AU" w:eastAsia="en-AU"/>
    </w:rPr>
  </w:style>
  <w:style w:type="paragraph" w:styleId="BodyText3">
    <w:name w:val="Body Text 3"/>
    <w:basedOn w:val="Normal"/>
    <w:link w:val="BodyText3Char"/>
    <w:semiHidden/>
    <w:unhideWhenUsed/>
    <w:rsid w:val="00CE0649"/>
    <w:pPr>
      <w:spacing w:after="120"/>
    </w:pPr>
    <w:rPr>
      <w:sz w:val="16"/>
      <w:szCs w:val="16"/>
    </w:rPr>
  </w:style>
  <w:style w:type="character" w:customStyle="1" w:styleId="BodyText3Char">
    <w:name w:val="Body Text 3 Char"/>
    <w:basedOn w:val="DefaultParagraphFont"/>
    <w:link w:val="BodyText3"/>
    <w:semiHidden/>
    <w:rsid w:val="00CE0649"/>
    <w:rPr>
      <w:sz w:val="16"/>
      <w:szCs w:val="16"/>
      <w:lang w:val="en-GB"/>
    </w:rPr>
  </w:style>
  <w:style w:type="paragraph" w:customStyle="1" w:styleId="BodyText1">
    <w:name w:val="Body Text1"/>
    <w:basedOn w:val="Normal"/>
    <w:rsid w:val="00C62997"/>
    <w:pPr>
      <w:autoSpaceDE w:val="0"/>
      <w:autoSpaceDN w:val="0"/>
      <w:adjustRightInd w:val="0"/>
      <w:spacing w:after="260" w:line="288" w:lineRule="auto"/>
      <w:textAlignment w:val="center"/>
    </w:pPr>
    <w:rPr>
      <w:rFonts w:ascii="Arial" w:eastAsia="Times New Roman" w:hAnsi="Arial" w:cs="Times New Roman"/>
      <w:color w:val="000000"/>
      <w:szCs w:val="20"/>
    </w:rPr>
  </w:style>
  <w:style w:type="paragraph" w:styleId="List2">
    <w:name w:val="List 2"/>
    <w:basedOn w:val="Normal"/>
    <w:uiPriority w:val="99"/>
    <w:unhideWhenUsed/>
    <w:qFormat/>
    <w:rsid w:val="00486D7B"/>
    <w:pPr>
      <w:ind w:left="566" w:hanging="283"/>
      <w:contextualSpacing/>
    </w:pPr>
  </w:style>
  <w:style w:type="paragraph" w:styleId="List4">
    <w:name w:val="List 4"/>
    <w:basedOn w:val="Normal"/>
    <w:uiPriority w:val="99"/>
    <w:unhideWhenUsed/>
    <w:qFormat/>
    <w:rsid w:val="002938C3"/>
    <w:pPr>
      <w:spacing w:before="40" w:line="276" w:lineRule="auto"/>
      <w:ind w:left="1132" w:hanging="283"/>
      <w:contextualSpacing/>
    </w:pPr>
    <w:rPr>
      <w:rFonts w:ascii="Arial" w:eastAsia="Calibri" w:hAnsi="Arial" w:cs="Times New Roman"/>
      <w:sz w:val="20"/>
      <w:lang w:val="en-AU"/>
    </w:rPr>
  </w:style>
  <w:style w:type="paragraph" w:customStyle="1" w:styleId="15">
    <w:name w:val="15"/>
    <w:basedOn w:val="Normal"/>
    <w:rsid w:val="003204F9"/>
    <w:pPr>
      <w:spacing w:before="100" w:beforeAutospacing="1" w:after="100" w:afterAutospacing="1" w:line="240" w:lineRule="auto"/>
    </w:pPr>
    <w:rPr>
      <w:rFonts w:ascii="Times New Roman" w:hAnsi="Times New Roman" w:cs="Times New Roman"/>
      <w:sz w:val="24"/>
      <w:szCs w:val="24"/>
      <w:lang w:val="en-AU" w:eastAsia="en-AU"/>
    </w:rPr>
  </w:style>
  <w:style w:type="paragraph" w:customStyle="1" w:styleId="p">
    <w:name w:val="p"/>
    <w:basedOn w:val="Normal"/>
    <w:rsid w:val="00322C26"/>
    <w:pPr>
      <w:spacing w:before="100" w:beforeAutospacing="1" w:after="100" w:afterAutospacing="1" w:line="240" w:lineRule="auto"/>
    </w:pPr>
    <w:rPr>
      <w:rFonts w:ascii="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966878">
      <w:bodyDiv w:val="1"/>
      <w:marLeft w:val="0"/>
      <w:marRight w:val="0"/>
      <w:marTop w:val="0"/>
      <w:marBottom w:val="0"/>
      <w:divBdr>
        <w:top w:val="none" w:sz="0" w:space="0" w:color="auto"/>
        <w:left w:val="none" w:sz="0" w:space="0" w:color="auto"/>
        <w:bottom w:val="none" w:sz="0" w:space="0" w:color="auto"/>
        <w:right w:val="none" w:sz="0" w:space="0" w:color="auto"/>
      </w:divBdr>
      <w:divsChild>
        <w:div w:id="239601735">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19886895">
                  <w:marLeft w:val="0"/>
                  <w:marRight w:val="0"/>
                  <w:marTop w:val="0"/>
                  <w:marBottom w:val="0"/>
                  <w:divBdr>
                    <w:top w:val="none" w:sz="0" w:space="0" w:color="auto"/>
                    <w:left w:val="none" w:sz="0" w:space="0" w:color="auto"/>
                    <w:bottom w:val="none" w:sz="0" w:space="0" w:color="auto"/>
                    <w:right w:val="none" w:sz="0" w:space="0" w:color="auto"/>
                  </w:divBdr>
                  <w:divsChild>
                    <w:div w:id="400174650">
                      <w:marLeft w:val="0"/>
                      <w:marRight w:val="0"/>
                      <w:marTop w:val="0"/>
                      <w:marBottom w:val="0"/>
                      <w:divBdr>
                        <w:top w:val="none" w:sz="0" w:space="0" w:color="auto"/>
                        <w:left w:val="none" w:sz="0" w:space="0" w:color="auto"/>
                        <w:bottom w:val="none" w:sz="0" w:space="0" w:color="auto"/>
                        <w:right w:val="none" w:sz="0" w:space="0" w:color="auto"/>
                      </w:divBdr>
                      <w:divsChild>
                        <w:div w:id="748384678">
                          <w:marLeft w:val="0"/>
                          <w:marRight w:val="0"/>
                          <w:marTop w:val="0"/>
                          <w:marBottom w:val="0"/>
                          <w:divBdr>
                            <w:top w:val="none" w:sz="0" w:space="0" w:color="auto"/>
                            <w:left w:val="none" w:sz="0" w:space="0" w:color="auto"/>
                            <w:bottom w:val="none" w:sz="0" w:space="0" w:color="auto"/>
                            <w:right w:val="none" w:sz="0" w:space="0" w:color="auto"/>
                          </w:divBdr>
                          <w:divsChild>
                            <w:div w:id="10423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158158">
      <w:bodyDiv w:val="1"/>
      <w:marLeft w:val="0"/>
      <w:marRight w:val="0"/>
      <w:marTop w:val="0"/>
      <w:marBottom w:val="0"/>
      <w:divBdr>
        <w:top w:val="none" w:sz="0" w:space="0" w:color="auto"/>
        <w:left w:val="none" w:sz="0" w:space="0" w:color="auto"/>
        <w:bottom w:val="none" w:sz="0" w:space="0" w:color="auto"/>
        <w:right w:val="none" w:sz="0" w:space="0" w:color="auto"/>
      </w:divBdr>
    </w:div>
    <w:div w:id="497812467">
      <w:bodyDiv w:val="1"/>
      <w:marLeft w:val="0"/>
      <w:marRight w:val="0"/>
      <w:marTop w:val="0"/>
      <w:marBottom w:val="0"/>
      <w:divBdr>
        <w:top w:val="none" w:sz="0" w:space="0" w:color="auto"/>
        <w:left w:val="none" w:sz="0" w:space="0" w:color="auto"/>
        <w:bottom w:val="none" w:sz="0" w:space="0" w:color="auto"/>
        <w:right w:val="none" w:sz="0" w:space="0" w:color="auto"/>
      </w:divBdr>
    </w:div>
    <w:div w:id="1110778436">
      <w:bodyDiv w:val="1"/>
      <w:marLeft w:val="0"/>
      <w:marRight w:val="0"/>
      <w:marTop w:val="0"/>
      <w:marBottom w:val="0"/>
      <w:divBdr>
        <w:top w:val="none" w:sz="0" w:space="0" w:color="auto"/>
        <w:left w:val="none" w:sz="0" w:space="0" w:color="auto"/>
        <w:bottom w:val="none" w:sz="0" w:space="0" w:color="auto"/>
        <w:right w:val="none" w:sz="0" w:space="0" w:color="auto"/>
      </w:divBdr>
    </w:div>
    <w:div w:id="1323774843">
      <w:bodyDiv w:val="1"/>
      <w:marLeft w:val="0"/>
      <w:marRight w:val="0"/>
      <w:marTop w:val="0"/>
      <w:marBottom w:val="0"/>
      <w:divBdr>
        <w:top w:val="none" w:sz="0" w:space="0" w:color="auto"/>
        <w:left w:val="none" w:sz="0" w:space="0" w:color="auto"/>
        <w:bottom w:val="none" w:sz="0" w:space="0" w:color="auto"/>
        <w:right w:val="none" w:sz="0" w:space="0" w:color="auto"/>
      </w:divBdr>
    </w:div>
    <w:div w:id="1661426025">
      <w:bodyDiv w:val="1"/>
      <w:marLeft w:val="0"/>
      <w:marRight w:val="0"/>
      <w:marTop w:val="0"/>
      <w:marBottom w:val="0"/>
      <w:divBdr>
        <w:top w:val="none" w:sz="0" w:space="0" w:color="auto"/>
        <w:left w:val="none" w:sz="0" w:space="0" w:color="auto"/>
        <w:bottom w:val="none" w:sz="0" w:space="0" w:color="auto"/>
        <w:right w:val="none" w:sz="0" w:space="0" w:color="auto"/>
      </w:divBdr>
    </w:div>
    <w:div w:id="1717007222">
      <w:bodyDiv w:val="1"/>
      <w:marLeft w:val="0"/>
      <w:marRight w:val="0"/>
      <w:marTop w:val="0"/>
      <w:marBottom w:val="0"/>
      <w:divBdr>
        <w:top w:val="none" w:sz="0" w:space="0" w:color="auto"/>
        <w:left w:val="none" w:sz="0" w:space="0" w:color="auto"/>
        <w:bottom w:val="none" w:sz="0" w:space="0" w:color="auto"/>
        <w:right w:val="none" w:sz="0" w:space="0" w:color="auto"/>
      </w:divBdr>
    </w:div>
    <w:div w:id="1768236277">
      <w:bodyDiv w:val="1"/>
      <w:marLeft w:val="0"/>
      <w:marRight w:val="0"/>
      <w:marTop w:val="0"/>
      <w:marBottom w:val="0"/>
      <w:divBdr>
        <w:top w:val="none" w:sz="0" w:space="0" w:color="auto"/>
        <w:left w:val="none" w:sz="0" w:space="0" w:color="auto"/>
        <w:bottom w:val="none" w:sz="0" w:space="0" w:color="auto"/>
        <w:right w:val="none" w:sz="0" w:space="0" w:color="auto"/>
      </w:divBdr>
    </w:div>
    <w:div w:id="1787774788">
      <w:bodyDiv w:val="1"/>
      <w:marLeft w:val="0"/>
      <w:marRight w:val="0"/>
      <w:marTop w:val="0"/>
      <w:marBottom w:val="0"/>
      <w:divBdr>
        <w:top w:val="none" w:sz="0" w:space="0" w:color="auto"/>
        <w:left w:val="none" w:sz="0" w:space="0" w:color="auto"/>
        <w:bottom w:val="none" w:sz="0" w:space="0" w:color="auto"/>
        <w:right w:val="none" w:sz="0" w:space="0" w:color="auto"/>
      </w:divBdr>
    </w:div>
    <w:div w:id="1815951008">
      <w:bodyDiv w:val="1"/>
      <w:marLeft w:val="0"/>
      <w:marRight w:val="0"/>
      <w:marTop w:val="0"/>
      <w:marBottom w:val="0"/>
      <w:divBdr>
        <w:top w:val="none" w:sz="0" w:space="0" w:color="auto"/>
        <w:left w:val="none" w:sz="0" w:space="0" w:color="auto"/>
        <w:bottom w:val="none" w:sz="0" w:space="0" w:color="auto"/>
        <w:right w:val="none" w:sz="0" w:space="0" w:color="auto"/>
      </w:divBdr>
    </w:div>
    <w:div w:id="20846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XXX@iala-aism.org"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commentsExtended" Target="commentsExtended.xml"/><Relationship Id="rId28" Type="http://schemas.openxmlformats.org/officeDocument/2006/relationships/header" Target="header12.xml"/><Relationship Id="rId36"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omments" Target="comments.xml"/><Relationship Id="rId27" Type="http://schemas.openxmlformats.org/officeDocument/2006/relationships/footer" Target="footer6.xml"/><Relationship Id="rId30" Type="http://schemas.microsoft.com/office/2011/relationships/people" Target="people.xml"/><Relationship Id="rId35" Type="http://schemas.openxmlformats.org/officeDocument/2006/relationships/customXml" Target="../customXml/item3.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CDEC6-6E5D-481D-8ABC-62A91F6ED090}">
  <ds:schemaRefs>
    <ds:schemaRef ds:uri="http://schemas.openxmlformats.org/officeDocument/2006/bibliography"/>
  </ds:schemaRefs>
</ds:datastoreItem>
</file>

<file path=customXml/itemProps2.xml><?xml version="1.0" encoding="utf-8"?>
<ds:datastoreItem xmlns:ds="http://schemas.openxmlformats.org/officeDocument/2006/customXml" ds:itemID="{99A03EE8-AFC9-4DCA-9FE0-33449F2C0E9B}"/>
</file>

<file path=customXml/itemProps3.xml><?xml version="1.0" encoding="utf-8"?>
<ds:datastoreItem xmlns:ds="http://schemas.openxmlformats.org/officeDocument/2006/customXml" ds:itemID="{3733583F-1B09-4793-8264-82E9822F4F43}"/>
</file>

<file path=customXml/itemProps4.xml><?xml version="1.0" encoding="utf-8"?>
<ds:datastoreItem xmlns:ds="http://schemas.openxmlformats.org/officeDocument/2006/customXml" ds:itemID="{C9A7B285-F120-4E75-9330-496B117623AE}"/>
</file>

<file path=docProps/app.xml><?xml version="1.0" encoding="utf-8"?>
<Properties xmlns="http://schemas.openxmlformats.org/officeDocument/2006/extended-properties" xmlns:vt="http://schemas.openxmlformats.org/officeDocument/2006/docPropsVTypes">
  <Template>Normal.dotm</Template>
  <TotalTime>491</TotalTime>
  <Pages>27</Pages>
  <Words>8660</Words>
  <Characters>49368</Characters>
  <Application>Microsoft Office Word</Application>
  <DocSecurity>0</DocSecurity>
  <Lines>411</Lines>
  <Paragraphs>115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57913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Abercrombie, Kerrie</cp:lastModifiedBy>
  <cp:revision>8</cp:revision>
  <cp:lastPrinted>2021-02-03T01:04:00Z</cp:lastPrinted>
  <dcterms:created xsi:type="dcterms:W3CDTF">2021-02-03T01:02:00Z</dcterms:created>
  <dcterms:modified xsi:type="dcterms:W3CDTF">2021-02-11T04:33:00Z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